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ОБЪЯВЛЕНИЕ</w:t>
      </w:r>
    </w:p>
    <w:p w14:paraId="1C9AFD36" w14:textId="262A46B3" w:rsidR="00642EFE" w:rsidRPr="00064ADD" w:rsidRDefault="00123664" w:rsidP="00EF3662">
      <w:pPr>
        <w:pStyle w:val="a3"/>
        <w:spacing w:line="240" w:lineRule="auto"/>
        <w:jc w:val="center"/>
        <w:rPr>
          <w:rFonts w:ascii="GHEA Grapalat" w:hAnsi="GHEA Grapalat"/>
          <w:i w:val="0"/>
          <w:lang w:val="af-ZA"/>
        </w:rPr>
      </w:pPr>
      <w:r>
        <w:rPr>
          <w:rFonts w:ascii="GHEA Grapalat" w:hAnsi="GHEA Grapalat"/>
          <w:i w:val="0"/>
          <w:lang w:val="af-ZA"/>
        </w:rPr>
        <w:t>ОЦЕНОЧНАЯ АНКЕТА*</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1466755D" w14:textId="77777777" w:rsidR="00923565" w:rsidRPr="00064ADD" w:rsidRDefault="00923565" w:rsidP="00923565">
      <w:pPr>
        <w:pStyle w:val="a3"/>
        <w:spacing w:line="240" w:lineRule="auto"/>
        <w:jc w:val="center"/>
        <w:rPr>
          <w:rFonts w:ascii="GHEA Grapalat" w:hAnsi="GHEA Grapalat"/>
          <w:i w:val="0"/>
          <w:lang w:val="af-ZA"/>
        </w:rPr>
      </w:pPr>
      <w:r w:rsidRPr="00064ADD">
        <w:rPr>
          <w:rFonts w:ascii="GHEA Grapalat" w:hAnsi="GHEA Grapalat"/>
          <w:i w:val="0"/>
          <w:lang w:val="af-ZA"/>
        </w:rPr>
        <w:t>Данный текст объявления был утвержден оценочной комиссией.</w:t>
      </w:r>
    </w:p>
    <w:p w14:paraId="39B13425" w14:textId="0311C17E" w:rsidR="00923565" w:rsidRPr="00064ADD" w:rsidRDefault="0006114C" w:rsidP="00923565">
      <w:pPr>
        <w:pStyle w:val="a3"/>
        <w:spacing w:line="240" w:lineRule="auto"/>
        <w:jc w:val="center"/>
        <w:rPr>
          <w:rFonts w:ascii="GHEA Grapalat" w:hAnsi="GHEA Grapalat"/>
          <w:i w:val="0"/>
          <w:lang w:val="af-ZA"/>
        </w:rPr>
      </w:pPr>
      <w:r>
        <w:rPr>
          <w:rFonts w:ascii="GHEA Grapalat" w:hAnsi="GHEA Grapalat"/>
          <w:i w:val="0"/>
          <w:lang w:val="af-ZA"/>
        </w:rPr>
        <w:t xml:space="preserve">Решением № 1 от </w:t>
      </w:r>
      <w:r>
        <w:rPr>
          <w:rFonts w:ascii="GHEA Grapalat" w:hAnsi="GHEA Grapalat"/>
          <w:i w:val="0"/>
          <w:lang w:val="hy-AM"/>
        </w:rPr>
        <w:t xml:space="preserve">2 </w:t>
      </w:r>
      <w:r w:rsidR="00923565" w:rsidRPr="00064ADD">
        <w:rPr>
          <w:rFonts w:ascii="GHEA Grapalat" w:hAnsi="GHEA Grapalat"/>
          <w:i w:val="0"/>
          <w:lang w:val="af-ZA"/>
        </w:rPr>
        <w:t xml:space="preserve">марта </w:t>
      </w:r>
      <w:r>
        <w:rPr>
          <w:rFonts w:ascii="GHEA Grapalat" w:hAnsi="GHEA Grapalat"/>
          <w:i w:val="0"/>
          <w:lang w:val="af-ZA"/>
        </w:rPr>
        <w:t xml:space="preserve">2026 </w:t>
      </w:r>
      <w:r>
        <w:rPr>
          <w:rFonts w:ascii="GHEA Grapalat" w:hAnsi="GHEA Grapalat"/>
          <w:i w:val="0"/>
          <w:lang w:val="hy-AM"/>
        </w:rPr>
        <w:t>г.</w:t>
      </w:r>
    </w:p>
    <w:p w14:paraId="5E2A5498" w14:textId="77777777" w:rsidR="00923565" w:rsidRPr="00064ADD" w:rsidRDefault="00923565" w:rsidP="00923565">
      <w:pPr>
        <w:pStyle w:val="a3"/>
        <w:spacing w:line="240" w:lineRule="auto"/>
        <w:jc w:val="center"/>
        <w:rPr>
          <w:rFonts w:ascii="GHEA Grapalat" w:hAnsi="GHEA Grapalat"/>
          <w:i w:val="0"/>
          <w:lang w:val="af-ZA"/>
        </w:rPr>
      </w:pPr>
    </w:p>
    <w:p w14:paraId="3F6958CE" w14:textId="639AE8C9" w:rsidR="00537455" w:rsidRDefault="00923565" w:rsidP="00923565">
      <w:pPr>
        <w:pStyle w:val="a3"/>
        <w:spacing w:line="240" w:lineRule="auto"/>
        <w:jc w:val="center"/>
        <w:rPr>
          <w:rFonts w:ascii="GHEA Grapalat" w:hAnsi="GHEA Grapalat"/>
          <w:i w:val="0"/>
          <w:u w:val="single"/>
          <w:lang w:val="af-ZA"/>
        </w:rPr>
      </w:pPr>
      <w:r w:rsidRPr="00064ADD">
        <w:rPr>
          <w:rFonts w:ascii="GHEA Grapalat" w:hAnsi="GHEA Grapalat"/>
          <w:i w:val="0"/>
          <w:lang w:val="af-ZA"/>
        </w:rPr>
        <w:t xml:space="preserve">Код процедуры: </w:t>
      </w:r>
      <w:r w:rsidR="00973DE8">
        <w:rPr>
          <w:rFonts w:ascii="GHEA Grapalat" w:hAnsi="GHEA Grapalat"/>
          <w:i w:val="0"/>
          <w:lang w:val="af-ZA"/>
        </w:rPr>
        <w:t>ԿՄԳԿՏ-ԳՀԾՁԲ-26/15</w:t>
      </w:r>
    </w:p>
    <w:p w14:paraId="73A6D218" w14:textId="4780B6F8" w:rsidR="0091042F" w:rsidRPr="00064ADD" w:rsidRDefault="009F18D0" w:rsidP="00923565">
      <w:pPr>
        <w:pStyle w:val="a3"/>
        <w:spacing w:line="240" w:lineRule="auto"/>
        <w:jc w:val="center"/>
        <w:rPr>
          <w:rFonts w:ascii="GHEA Grapalat" w:hAnsi="GHEA Grapalat"/>
          <w:i w:val="0"/>
          <w:lang w:val="af-ZA"/>
        </w:rPr>
      </w:pPr>
      <w:r w:rsidRPr="00064ADD">
        <w:rPr>
          <w:rFonts w:ascii="GHEA Grapalat" w:hAnsi="GHEA Grapalat"/>
          <w:i w:val="0"/>
          <w:u w:val="single"/>
          <w:lang w:val="af-ZA"/>
        </w:rPr>
        <w:t xml:space="preserve"> </w:t>
      </w:r>
    </w:p>
    <w:p w14:paraId="6ED41B5A" w14:textId="21F62B2A" w:rsidR="00923565" w:rsidRPr="00A71D81" w:rsidRDefault="00923565" w:rsidP="00923565">
      <w:pPr>
        <w:pStyle w:val="a3"/>
        <w:spacing w:line="240" w:lineRule="auto"/>
        <w:ind w:firstLine="708"/>
        <w:rPr>
          <w:rFonts w:ascii="GHEA Grapalat" w:hAnsi="GHEA Grapalat"/>
          <w:i w:val="0"/>
          <w:lang w:val="af-ZA"/>
        </w:rPr>
      </w:pPr>
      <w:r w:rsidRPr="00A71D81">
        <w:rPr>
          <w:rFonts w:ascii="GHEA Grapalat" w:hAnsi="GHEA Grapalat"/>
          <w:i w:val="0"/>
          <w:lang w:val="af-ZA"/>
        </w:rPr>
        <w:t>Заказчик, некоммерческая организация «Гарнийское коммунальное хозяйство» Котайкской области Республики Армения, расположенная по адресу: улица Шаумян, 4, село Гарни, Котайкская область Республики Армения, объявляет конкурс на выполнение работ, который проводится в один этап.</w:t>
      </w:r>
    </w:p>
    <w:p w14:paraId="72578965" w14:textId="1A3B485A" w:rsidR="00413068" w:rsidRDefault="00A20B69" w:rsidP="000347E5">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0347E5" w:rsidRPr="00064ADD">
        <w:rPr>
          <w:rFonts w:ascii="GHEA Grapalat" w:hAnsi="GHEA Grapalat"/>
          <w:i w:val="0"/>
          <w:lang w:val="af-ZA"/>
        </w:rPr>
        <w:t xml:space="preserve">В результате данной процедуры </w:t>
      </w:r>
      <w:bookmarkEnd w:id="0"/>
      <w:r w:rsidR="000347E5" w:rsidRPr="00064ADD">
        <w:rPr>
          <w:rFonts w:ascii="GHEA Grapalat" w:hAnsi="GHEA Grapalat"/>
          <w:i w:val="0"/>
          <w:lang w:val="hy-AM"/>
        </w:rPr>
        <w:t xml:space="preserve">выбранному </w:t>
      </w:r>
      <w:r w:rsidR="000347E5" w:rsidRPr="00064ADD">
        <w:rPr>
          <w:rFonts w:ascii="GHEA Grapalat" w:hAnsi="GHEA Grapalat"/>
          <w:i w:val="0"/>
          <w:lang w:val="af-ZA"/>
        </w:rPr>
        <w:t>участнику будет предложено заключить договор на оказание услуг по прочистке канализации (далее именуемый договор) в соответствии с установленной процедурой.</w:t>
      </w:r>
      <w:r w:rsidR="00642EFE" w:rsidRPr="00064ADD">
        <w:rPr>
          <w:rFonts w:ascii="GHEA Grapalat" w:hAnsi="GHEA Grapalat"/>
          <w:i w:val="0"/>
          <w:sz w:val="16"/>
          <w:szCs w:val="16"/>
          <w:lang w:val="af-ZA"/>
        </w:rPr>
        <w:t xml:space="preserve"> </w:t>
      </w:r>
      <w:r w:rsidRPr="00064ADD">
        <w:rPr>
          <w:rFonts w:ascii="GHEA Grapalat" w:hAnsi="GHEA Grapalat"/>
          <w:i w:val="0"/>
          <w:lang w:val="af-ZA"/>
        </w:rPr>
        <w:tab/>
      </w:r>
    </w:p>
    <w:p w14:paraId="2D5691F0" w14:textId="233EE26D" w:rsidR="00357D48" w:rsidRPr="00064ADD" w:rsidRDefault="00A76C15" w:rsidP="00413068">
      <w:pPr>
        <w:pStyle w:val="a3"/>
        <w:spacing w:line="240" w:lineRule="auto"/>
        <w:rPr>
          <w:rFonts w:ascii="GHEA Grapalat" w:hAnsi="GHEA Grapalat"/>
          <w:i w:val="0"/>
          <w:lang w:val="af-ZA"/>
        </w:rPr>
      </w:pPr>
      <w:r w:rsidRPr="00064ADD">
        <w:rPr>
          <w:rFonts w:ascii="GHEA Grapalat" w:hAnsi="GHEA Grapalat"/>
          <w:i w:val="0"/>
          <w:lang w:val="af-ZA"/>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Условия, предъявляемые как лицам, не имеющим права участвовать в данной процедуре, так и участникам, изложены в приглашении к участию в данной процедуре.</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Участник, выбранный для участия в тендере, определяется по количеству участников, представивших </w:t>
      </w:r>
      <w:bookmarkStart w:id="1" w:name="_Hlk23167512"/>
      <w:r w:rsidR="00496E18" w:rsidRPr="00064ADD">
        <w:rPr>
          <w:rFonts w:ascii="GHEA Grapalat" w:hAnsi="GHEA Grapalat"/>
          <w:i w:val="0"/>
          <w:lang w:val="af-ZA"/>
        </w:rPr>
        <w:t xml:space="preserve">удовлетворительные </w:t>
      </w:r>
      <w:bookmarkEnd w:id="1"/>
      <w:r w:rsidR="00357D48" w:rsidRPr="00064ADD">
        <w:rPr>
          <w:rFonts w:ascii="GHEA Grapalat" w:hAnsi="GHEA Grapalat"/>
          <w:i w:val="0"/>
          <w:lang w:val="af-ZA"/>
        </w:rPr>
        <w:t>предложения на неценовых условиях, исходя из принципа предпочтения участника, предложившего самую низкую цену.</w:t>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В случае запроса на предоставление приглашения в электронном виде, клиент обязан обеспечить бесплатное предоставление приглашения в электронном виде в течение рабочего дня, следующего за днем получения запроса.</w:t>
      </w:r>
    </w:p>
    <w:p w14:paraId="355C72DA" w14:textId="5BC9512F" w:rsidR="003E7559" w:rsidRPr="00064ADD" w:rsidRDefault="003E7559" w:rsidP="003E7559">
      <w:pPr>
        <w:pStyle w:val="a3"/>
        <w:spacing w:line="240" w:lineRule="auto"/>
        <w:rPr>
          <w:rFonts w:ascii="GHEA Grapalat" w:hAnsi="GHEA Grapalat"/>
          <w:i w:val="0"/>
          <w:lang w:val="af-ZA"/>
        </w:rPr>
      </w:pPr>
      <w:r w:rsidRPr="00064ADD">
        <w:rPr>
          <w:rFonts w:ascii="GHEA Grapalat" w:hAnsi="GHEA Grapalat"/>
          <w:i w:val="0"/>
          <w:lang w:val="af-ZA"/>
        </w:rPr>
        <w:t>Заявки на участие в конкурсе необходимо подать.</w:t>
      </w:r>
      <w:r w:rsidRPr="00064ADD">
        <w:rPr>
          <w:rFonts w:ascii="GHEA Grapalat" w:hAnsi="GHEA Grapalat"/>
          <w:i w:val="0"/>
          <w:lang w:val="af-ZA" w:eastAsia="ru-RU"/>
        </w:rPr>
        <w:t xml:space="preserve"> </w:t>
      </w:r>
      <w:r w:rsidR="00332C74" w:rsidRPr="004F20B2">
        <w:rPr>
          <w:rFonts w:ascii="GHEA Grapalat" w:hAnsi="GHEA Grapalat"/>
          <w:i w:val="0"/>
          <w:lang w:val="af-ZA"/>
        </w:rPr>
        <w:t>РА Котайкская область, село Гарни, Шаумян 4, адрес, в документальной форме</w:t>
      </w:r>
      <w:r w:rsidRPr="00064ADD">
        <w:rPr>
          <w:rFonts w:ascii="GHEA Grapalat" w:hAnsi="GHEA Grapalat"/>
          <w:i w:val="0"/>
          <w:lang w:val="af-ZA" w:eastAsia="ru-RU"/>
        </w:rPr>
        <w:t xml:space="preserve"> </w:t>
      </w:r>
      <w:r w:rsidRPr="00064ADD">
        <w:rPr>
          <w:rFonts w:ascii="GHEA Grapalat" w:hAnsi="GHEA Grapalat"/>
          <w:i w:val="0"/>
          <w:lang w:val="af-ZA"/>
        </w:rPr>
        <w:t xml:space="preserve">до 12:00 7-го дня со дня публикации данного объявления </w:t>
      </w:r>
      <w:r w:rsidR="0006114C">
        <w:rPr>
          <w:rFonts w:ascii="GHEA Grapalat" w:hAnsi="GHEA Grapalat"/>
          <w:i w:val="0"/>
          <w:u w:val="single"/>
          <w:lang w:val="af-ZA"/>
        </w:rPr>
        <w:t xml:space="preserve">. </w:t>
      </w:r>
      <w:r w:rsidR="0006114C">
        <w:rPr>
          <w:rFonts w:ascii="GHEA Grapalat" w:hAnsi="GHEA Grapalat"/>
          <w:i w:val="0"/>
          <w:u w:val="single"/>
          <w:lang w:val="hy-AM"/>
        </w:rPr>
        <w:t xml:space="preserve">Заявки </w:t>
      </w:r>
      <w:r w:rsidR="00332C74">
        <w:rPr>
          <w:rFonts w:ascii="GHEA Grapalat" w:hAnsi="GHEA Grapalat"/>
          <w:i w:val="0"/>
          <w:u w:val="single"/>
          <w:lang w:val="af-ZA"/>
        </w:rPr>
        <w:t xml:space="preserve">, </w:t>
      </w:r>
      <w:r w:rsidRPr="00064ADD">
        <w:rPr>
          <w:rFonts w:ascii="GHEA Grapalat" w:hAnsi="GHEA Grapalat"/>
          <w:i w:val="0"/>
          <w:lang w:val="af-ZA"/>
        </w:rPr>
        <w:t xml:space="preserve">помимо армянского </w:t>
      </w:r>
      <w:r w:rsidR="00163C64">
        <w:rPr>
          <w:rFonts w:ascii="GHEA Grapalat" w:hAnsi="GHEA Grapalat"/>
          <w:i w:val="0"/>
          <w:u w:val="single"/>
          <w:lang w:val="af-ZA"/>
        </w:rPr>
        <w:t xml:space="preserve">языка </w:t>
      </w:r>
      <w:r w:rsidRPr="00064ADD">
        <w:rPr>
          <w:rFonts w:ascii="GHEA Grapalat" w:hAnsi="GHEA Grapalat"/>
          <w:i w:val="0"/>
          <w:lang w:val="af-ZA"/>
        </w:rPr>
        <w:t>, могут быть поданы также на английском или русском языке.</w:t>
      </w:r>
    </w:p>
    <w:p w14:paraId="36AEDCE7" w14:textId="5EBB7E51" w:rsidR="003E7559" w:rsidRPr="00064ADD" w:rsidRDefault="0006114C" w:rsidP="003E7559">
      <w:pPr>
        <w:pStyle w:val="a3"/>
        <w:spacing w:line="240" w:lineRule="auto"/>
        <w:ind w:firstLine="708"/>
        <w:rPr>
          <w:rFonts w:ascii="GHEA Grapalat" w:hAnsi="GHEA Grapalat"/>
          <w:i w:val="0"/>
          <w:lang w:val="af-ZA"/>
        </w:rPr>
      </w:pPr>
      <w:r>
        <w:rPr>
          <w:rFonts w:ascii="GHEA Grapalat" w:hAnsi="GHEA Grapalat"/>
          <w:i w:val="0"/>
          <w:lang w:val="hy-AM"/>
        </w:rPr>
        <w:t xml:space="preserve">9 марта </w:t>
      </w:r>
      <w:r w:rsidR="00321F85">
        <w:rPr>
          <w:rFonts w:ascii="GHEA Grapalat" w:hAnsi="GHEA Grapalat"/>
          <w:i w:val="0"/>
          <w:lang w:val="af-ZA"/>
        </w:rPr>
        <w:t xml:space="preserve">2026 года </w:t>
      </w:r>
      <w:r>
        <w:rPr>
          <w:rFonts w:ascii="GHEA Grapalat" w:hAnsi="GHEA Grapalat"/>
          <w:i w:val="0"/>
          <w:lang w:val="hy-AM"/>
        </w:rPr>
        <w:t xml:space="preserve">в </w:t>
      </w:r>
      <w:r w:rsidR="00BC13BD">
        <w:rPr>
          <w:rFonts w:ascii="GHEA Grapalat" w:hAnsi="GHEA Grapalat"/>
          <w:i w:val="0"/>
          <w:lang w:val="af-ZA"/>
        </w:rPr>
        <w:t xml:space="preserve">12:00 </w:t>
      </w:r>
      <w:r w:rsidR="003E7559" w:rsidRPr="00064ADD">
        <w:rPr>
          <w:rFonts w:ascii="GHEA Grapalat" w:hAnsi="GHEA Grapalat"/>
          <w:i w:val="0"/>
          <w:lang w:val="af-ZA"/>
        </w:rPr>
        <w:t>по адресу: улица Шаумян, 4, село Гарни, Котайкская область Республики Армения.</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hy-AM"/>
        </w:rPr>
        <w:t xml:space="preserve">В настоящее время подается </w:t>
      </w:r>
      <w:r w:rsidRPr="00064ADD">
        <w:rPr>
          <w:rFonts w:ascii="GHEA Grapalat" w:hAnsi="GHEA Grapalat"/>
          <w:sz w:val="20"/>
          <w:szCs w:val="20"/>
          <w:lang w:val="af-ZA"/>
        </w:rPr>
        <w:t>апелляция по поводу данной процедуры .</w:t>
      </w:r>
      <w:r w:rsidRPr="00064ADD">
        <w:rPr>
          <w:rFonts w:ascii="GHEA Grapalat" w:hAnsi="GHEA Grapalat"/>
          <w:sz w:val="16"/>
          <w:szCs w:val="16"/>
          <w:lang w:val="af-ZA"/>
        </w:rPr>
        <w:t xml:space="preserve"> </w:t>
      </w:r>
      <w:r w:rsidRPr="00064ADD">
        <w:rPr>
          <w:rFonts w:ascii="GHEA Grapalat" w:hAnsi="GHEA Grapalat"/>
          <w:sz w:val="20"/>
          <w:szCs w:val="20"/>
          <w:lang w:val="af-ZA"/>
        </w:rPr>
        <w:t xml:space="preserve">« </w:t>
      </w:r>
      <w:r w:rsidRPr="00064ADD">
        <w:rPr>
          <w:rFonts w:ascii="GHEA Grapalat" w:hAnsi="GHEA Grapalat"/>
          <w:sz w:val="20"/>
          <w:szCs w:val="20"/>
          <w:lang w:val="hy-AM"/>
        </w:rPr>
        <w:t>Покупки»</w:t>
      </w:r>
      <w:r w:rsidRPr="00064ADD">
        <w:rPr>
          <w:rFonts w:ascii="GHEA Grapalat" w:hAnsi="GHEA Grapalat"/>
          <w:sz w:val="20"/>
          <w:szCs w:val="20"/>
          <w:lang w:val="af-ZA"/>
        </w:rPr>
        <w:t xml:space="preserve"> </w:t>
      </w:r>
      <w:r w:rsidRPr="00064ADD">
        <w:rPr>
          <w:rFonts w:ascii="GHEA Grapalat" w:hAnsi="GHEA Grapalat"/>
          <w:sz w:val="20"/>
          <w:szCs w:val="20"/>
          <w:lang w:val="hy-AM"/>
        </w:rPr>
        <w:t xml:space="preserve">о </w:t>
      </w:r>
      <w:r w:rsidRPr="00064ADD">
        <w:rPr>
          <w:rFonts w:ascii="GHEA Grapalat" w:hAnsi="GHEA Grapalat"/>
          <w:sz w:val="20"/>
          <w:szCs w:val="20"/>
          <w:lang w:val="af-ZA"/>
        </w:rPr>
        <w:t xml:space="preserve">» </w:t>
      </w:r>
      <w:r w:rsidRPr="00064ADD">
        <w:rPr>
          <w:rFonts w:ascii="GHEA Grapalat" w:hAnsi="GHEA Grapalat"/>
          <w:sz w:val="20"/>
          <w:szCs w:val="20"/>
          <w:lang w:val="hy-AM"/>
        </w:rPr>
        <w:t>РА</w:t>
      </w:r>
      <w:r w:rsidRPr="00064ADD">
        <w:rPr>
          <w:rFonts w:ascii="GHEA Grapalat" w:hAnsi="GHEA Grapalat"/>
          <w:sz w:val="20"/>
          <w:szCs w:val="20"/>
          <w:lang w:val="af-ZA"/>
        </w:rPr>
        <w:t xml:space="preserve"> </w:t>
      </w:r>
      <w:r w:rsidRPr="00064ADD">
        <w:rPr>
          <w:rFonts w:ascii="GHEA Grapalat" w:hAnsi="GHEA Grapalat"/>
          <w:sz w:val="20"/>
          <w:szCs w:val="20"/>
          <w:lang w:val="hy-AM"/>
        </w:rPr>
        <w:t>по закону</w:t>
      </w:r>
      <w:r w:rsidRPr="00064ADD">
        <w:rPr>
          <w:rFonts w:ascii="GHEA Grapalat" w:hAnsi="GHEA Grapalat"/>
          <w:sz w:val="20"/>
          <w:szCs w:val="20"/>
          <w:lang w:val="af-ZA"/>
        </w:rPr>
        <w:t xml:space="preserve"> </w:t>
      </w:r>
      <w:r w:rsidRPr="00064ADD">
        <w:rPr>
          <w:rFonts w:ascii="GHEA Grapalat" w:hAnsi="GHEA Grapalat"/>
          <w:sz w:val="20"/>
          <w:szCs w:val="20"/>
          <w:lang w:val="hy-AM"/>
        </w:rPr>
        <w:t>и</w:t>
      </w:r>
      <w:r w:rsidRPr="00064ADD">
        <w:rPr>
          <w:rFonts w:ascii="GHEA Grapalat" w:hAnsi="GHEA Grapalat"/>
          <w:sz w:val="20"/>
          <w:szCs w:val="20"/>
          <w:lang w:val="af-ZA"/>
        </w:rPr>
        <w:t xml:space="preserve"> </w:t>
      </w:r>
      <w:r w:rsidRPr="00064ADD">
        <w:rPr>
          <w:rFonts w:ascii="GHEA Grapalat" w:hAnsi="GHEA Grapalat"/>
          <w:sz w:val="20"/>
          <w:szCs w:val="20"/>
          <w:lang w:val="hy-AM"/>
        </w:rPr>
        <w:t>В соответствии с порядком, установленным Гражданским процессуальным кодексом Республики Армения.</w:t>
      </w:r>
    </w:p>
    <w:p w14:paraId="31CEC667" w14:textId="77777777" w:rsidR="00906B82" w:rsidRPr="00064ADD" w:rsidRDefault="00906B82" w:rsidP="00EF3662">
      <w:pPr>
        <w:pStyle w:val="a3"/>
        <w:spacing w:line="240" w:lineRule="auto"/>
        <w:rPr>
          <w:rFonts w:ascii="GHEA Grapalat" w:hAnsi="GHEA Grapalat"/>
          <w:i w:val="0"/>
          <w:lang w:val="hy-AM"/>
        </w:rPr>
      </w:pPr>
    </w:p>
    <w:p w14:paraId="7769CADF" w14:textId="5974A4FA" w:rsidR="00321F85" w:rsidRDefault="00754697" w:rsidP="00321F85">
      <w:pPr>
        <w:pStyle w:val="a3"/>
        <w:spacing w:line="240" w:lineRule="auto"/>
        <w:rPr>
          <w:rFonts w:ascii="GHEA Grapalat" w:hAnsi="GHEA Grapalat"/>
          <w:i w:val="0"/>
          <w:lang w:val="af-ZA"/>
        </w:rPr>
      </w:pPr>
      <w:r w:rsidRPr="00064ADD">
        <w:rPr>
          <w:rFonts w:ascii="GHEA Grapalat" w:hAnsi="GHEA Grapalat"/>
          <w:i w:val="0"/>
          <w:lang w:val="af-ZA"/>
        </w:rPr>
        <w:t>Для получения дополнительной информации по данному объявлению, пожалуйста, свяжитесь с секретарем оценочной комиссии Кристиной Багдасарян.</w:t>
      </w:r>
    </w:p>
    <w:p w14:paraId="3098D143" w14:textId="77777777" w:rsidR="00321F85" w:rsidRPr="00A71D81" w:rsidRDefault="00321F85" w:rsidP="00321F85">
      <w:pPr>
        <w:pStyle w:val="a3"/>
        <w:spacing w:line="240" w:lineRule="auto"/>
        <w:rPr>
          <w:rFonts w:ascii="GHEA Grapalat" w:hAnsi="GHEA Grapalat"/>
          <w:i w:val="0"/>
          <w:lang w:val="af-ZA"/>
        </w:rPr>
      </w:pPr>
    </w:p>
    <w:p w14:paraId="699C9607" w14:textId="77777777" w:rsidR="0006114C" w:rsidRPr="00DD70E5" w:rsidRDefault="00321F85" w:rsidP="0006114C">
      <w:pPr>
        <w:pStyle w:val="a3"/>
        <w:spacing w:line="240" w:lineRule="auto"/>
        <w:rPr>
          <w:rFonts w:ascii="GHEA Grapalat" w:hAnsi="GHEA Grapalat"/>
          <w:i w:val="0"/>
          <w:lang w:val="af-ZA"/>
        </w:rPr>
      </w:pPr>
      <w:r w:rsidRPr="00A71D81">
        <w:rPr>
          <w:rFonts w:ascii="GHEA Grapalat" w:hAnsi="GHEA Grapalat"/>
          <w:i w:val="0"/>
          <w:lang w:val="af-ZA"/>
        </w:rPr>
        <w:t xml:space="preserve">        </w:t>
      </w:r>
    </w:p>
    <w:p w14:paraId="37346E20" w14:textId="77777777" w:rsidR="0006114C" w:rsidRPr="00DD70E5" w:rsidRDefault="0006114C" w:rsidP="0006114C">
      <w:pPr>
        <w:pStyle w:val="a3"/>
        <w:spacing w:line="240" w:lineRule="auto"/>
        <w:jc w:val="left"/>
        <w:rPr>
          <w:rFonts w:ascii="GHEA Grapalat" w:hAnsi="GHEA Grapalat"/>
          <w:b/>
          <w:i w:val="0"/>
          <w:lang w:val="hy-AM"/>
        </w:rPr>
      </w:pPr>
      <w:r w:rsidRPr="00DD70E5">
        <w:rPr>
          <w:rFonts w:ascii="GHEA Grapalat" w:hAnsi="GHEA Grapalat"/>
          <w:i w:val="0"/>
          <w:lang w:val="af-ZA"/>
        </w:rPr>
        <w:t xml:space="preserve">Телефон </w:t>
      </w:r>
      <w:r w:rsidRPr="00DD70E5">
        <w:rPr>
          <w:rFonts w:ascii="GHEA Grapalat" w:hAnsi="GHEA Grapalat"/>
          <w:b/>
          <w:i w:val="0"/>
          <w:lang w:val="hy-AM"/>
        </w:rPr>
        <w:t>095015557</w:t>
      </w:r>
    </w:p>
    <w:p w14:paraId="71718475" w14:textId="77777777" w:rsidR="0006114C" w:rsidRPr="00DD70E5" w:rsidRDefault="0006114C" w:rsidP="0006114C">
      <w:pPr>
        <w:pStyle w:val="a3"/>
        <w:spacing w:line="240" w:lineRule="auto"/>
        <w:jc w:val="left"/>
        <w:rPr>
          <w:rFonts w:ascii="GHEA Grapalat" w:hAnsi="GHEA Grapalat"/>
          <w:b/>
          <w:i w:val="0"/>
          <w:lang w:val="hy-AM"/>
        </w:rPr>
      </w:pPr>
    </w:p>
    <w:p w14:paraId="2AF37D9B" w14:textId="77777777" w:rsidR="0006114C" w:rsidRPr="00DD70E5" w:rsidRDefault="0006114C" w:rsidP="0006114C">
      <w:pPr>
        <w:pStyle w:val="a3"/>
        <w:spacing w:line="240" w:lineRule="auto"/>
        <w:jc w:val="left"/>
        <w:rPr>
          <w:rFonts w:ascii="GHEA Grapalat" w:hAnsi="GHEA Grapalat"/>
          <w:i w:val="0"/>
          <w:lang w:val="hy-AM"/>
        </w:rPr>
      </w:pPr>
      <w:r w:rsidRPr="00DD70E5">
        <w:rPr>
          <w:rFonts w:ascii="GHEA Grapalat" w:hAnsi="GHEA Grapalat"/>
          <w:i w:val="0"/>
          <w:lang w:val="af-ZA"/>
        </w:rPr>
        <w:t xml:space="preserve">Электронная почта </w:t>
      </w:r>
      <w:r w:rsidRPr="00DD70E5">
        <w:rPr>
          <w:rFonts w:ascii="GHEA Grapalat" w:hAnsi="GHEA Grapalat"/>
          <w:i w:val="0"/>
          <w:lang w:val="hy-AM"/>
        </w:rPr>
        <w:t>:</w:t>
      </w:r>
      <w:r w:rsidRPr="00DD70E5">
        <w:rPr>
          <w:rFonts w:ascii="GHEA Grapalat" w:hAnsi="GHEA Grapalat"/>
          <w:i w:val="0"/>
          <w:lang w:val="af-ZA"/>
        </w:rPr>
        <w:t xml:space="preserve"> </w:t>
      </w:r>
      <w:hyperlink r:id="rId8" w:history="1">
        <w:r w:rsidRPr="00DD70E5">
          <w:rPr>
            <w:rStyle w:val="a9"/>
            <w:rFonts w:ascii="GHEA Grapalat" w:hAnsi="GHEA Grapalat"/>
            <w:sz w:val="21"/>
            <w:szCs w:val="21"/>
            <w:shd w:val="clear" w:color="auto" w:fill="E9EEF6"/>
            <w:lang w:val="af-ZA"/>
          </w:rPr>
          <w:t>gnumnerkomunaltntes@gmail.com</w:t>
        </w:r>
      </w:hyperlink>
    </w:p>
    <w:p w14:paraId="5A267BF3" w14:textId="77777777" w:rsidR="0006114C" w:rsidRPr="00DD70E5" w:rsidRDefault="0006114C" w:rsidP="0006114C">
      <w:pPr>
        <w:pStyle w:val="a3"/>
        <w:spacing w:line="240" w:lineRule="auto"/>
        <w:rPr>
          <w:rFonts w:ascii="GHEA Grapalat" w:hAnsi="GHEA Grapalat"/>
          <w:i w:val="0"/>
          <w:lang w:val="af-ZA"/>
        </w:rPr>
      </w:pPr>
    </w:p>
    <w:p w14:paraId="116DEE8D" w14:textId="77777777" w:rsidR="0006114C" w:rsidRPr="00DD70E5" w:rsidRDefault="0006114C" w:rsidP="0006114C">
      <w:pPr>
        <w:pStyle w:val="a3"/>
        <w:spacing w:line="240" w:lineRule="auto"/>
        <w:ind w:firstLine="0"/>
        <w:jc w:val="left"/>
        <w:rPr>
          <w:rFonts w:ascii="GHEA Grapalat" w:hAnsi="GHEA Grapalat" w:cs="Sylfaen"/>
          <w:i w:val="0"/>
          <w:sz w:val="22"/>
          <w:lang w:val="af-ZA"/>
        </w:rPr>
      </w:pPr>
      <w:r w:rsidRPr="00DD70E5">
        <w:rPr>
          <w:rFonts w:ascii="GHEA Grapalat" w:hAnsi="GHEA Grapalat"/>
          <w:i w:val="0"/>
          <w:lang w:val="af-ZA"/>
        </w:rPr>
        <w:t>Заказчик: некоммерческая организация «Гарни Коммунальное Экономика» Котайкской области Республики Армения.</w:t>
      </w:r>
    </w:p>
    <w:p w14:paraId="41653F76" w14:textId="77777777" w:rsidR="0006114C" w:rsidRPr="00DD70E5" w:rsidRDefault="0006114C" w:rsidP="0006114C">
      <w:pPr>
        <w:pStyle w:val="a3"/>
        <w:spacing w:line="240" w:lineRule="auto"/>
        <w:rPr>
          <w:rFonts w:ascii="GHEA Grapalat" w:hAnsi="GHEA Grapalat" w:cs="Sylfaen"/>
          <w:b/>
          <w:lang w:val="es-ES"/>
        </w:rPr>
      </w:pPr>
    </w:p>
    <w:p w14:paraId="34E3FFE9" w14:textId="6C32881C" w:rsidR="00754697" w:rsidRPr="0006114C" w:rsidRDefault="00754697" w:rsidP="0006114C">
      <w:pPr>
        <w:pStyle w:val="a3"/>
        <w:spacing w:line="240" w:lineRule="auto"/>
        <w:jc w:val="left"/>
        <w:rPr>
          <w:rFonts w:ascii="GHEA Grapalat" w:hAnsi="GHEA Grapalat"/>
          <w:i w:val="0"/>
          <w:lang w:val="es-ES"/>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Pr="00064ADD" w:rsidRDefault="00055CC2" w:rsidP="00EF3662">
      <w:pPr>
        <w:pStyle w:val="aa"/>
        <w:ind w:right="-7" w:firstLine="567"/>
        <w:jc w:val="right"/>
        <w:rPr>
          <w:rFonts w:ascii="GHEA Grapalat" w:hAnsi="GHEA Grapalat" w:cs="Sylfaen"/>
          <w:i/>
          <w:sz w:val="22"/>
          <w:lang w:val="af-ZA"/>
        </w:rPr>
      </w:pPr>
    </w:p>
    <w:p w14:paraId="0B801677" w14:textId="77777777" w:rsidR="00055CC2" w:rsidRPr="00064ADD" w:rsidRDefault="00055CC2" w:rsidP="00EF3662">
      <w:pPr>
        <w:pStyle w:val="aa"/>
        <w:ind w:right="-7" w:firstLine="567"/>
        <w:jc w:val="right"/>
        <w:rPr>
          <w:rFonts w:ascii="GHEA Grapalat" w:hAnsi="GHEA Grapalat" w:cs="Sylfaen"/>
          <w:i/>
          <w:sz w:val="22"/>
          <w:lang w:val="af-ZA"/>
        </w:rPr>
      </w:pPr>
    </w:p>
    <w:p w14:paraId="4BEA7998" w14:textId="77777777" w:rsidR="00037DDE" w:rsidRPr="00064ADD" w:rsidRDefault="00037DDE" w:rsidP="00EF3662">
      <w:pPr>
        <w:pStyle w:val="aa"/>
        <w:ind w:right="-7" w:firstLine="567"/>
        <w:jc w:val="right"/>
        <w:rPr>
          <w:rFonts w:ascii="GHEA Grapalat" w:hAnsi="GHEA Grapalat" w:cs="Sylfaen"/>
          <w:i/>
          <w:sz w:val="22"/>
          <w:lang w:val="af-ZA"/>
        </w:rPr>
      </w:pPr>
    </w:p>
    <w:p w14:paraId="7D47960E" w14:textId="77777777" w:rsidR="00037DDE" w:rsidRPr="00064ADD" w:rsidRDefault="00037DDE" w:rsidP="00EF3662">
      <w:pPr>
        <w:pStyle w:val="aa"/>
        <w:ind w:right="-7" w:firstLine="567"/>
        <w:jc w:val="right"/>
        <w:rPr>
          <w:rFonts w:ascii="GHEA Grapalat" w:hAnsi="GHEA Grapalat" w:cs="Sylfaen"/>
          <w:i/>
          <w:sz w:val="22"/>
          <w:lang w:val="af-ZA"/>
        </w:rPr>
      </w:pPr>
    </w:p>
    <w:p w14:paraId="3E548F1F" w14:textId="77777777" w:rsidR="00037DDE" w:rsidRPr="00064ADD" w:rsidRDefault="00037DDE" w:rsidP="00EF3662">
      <w:pPr>
        <w:pStyle w:val="aa"/>
        <w:ind w:right="-7" w:firstLine="567"/>
        <w:jc w:val="right"/>
        <w:rPr>
          <w:rFonts w:ascii="GHEA Grapalat" w:hAnsi="GHEA Grapalat" w:cs="Sylfaen"/>
          <w:i/>
          <w:sz w:val="22"/>
          <w:lang w:val="af-ZA"/>
        </w:rPr>
      </w:pPr>
    </w:p>
    <w:p w14:paraId="0DCB7BA6" w14:textId="77777777" w:rsidR="00C73D24" w:rsidRPr="006C617C" w:rsidRDefault="00C73D24">
      <w:pPr>
        <w:rPr>
          <w:rFonts w:ascii="GHEA Grapalat" w:hAnsi="GHEA Grapalat" w:cs="Sylfaen"/>
          <w:i/>
          <w:sz w:val="20"/>
          <w:szCs w:val="20"/>
          <w:lang w:val="af-ZA"/>
        </w:rPr>
      </w:pPr>
      <w:r w:rsidRPr="006C617C">
        <w:rPr>
          <w:rFonts w:ascii="GHEA Grapalat" w:hAnsi="GHEA Grapalat" w:cs="Sylfaen"/>
          <w:i/>
          <w:sz w:val="20"/>
          <w:szCs w:val="20"/>
          <w:lang w:val="af-ZA"/>
        </w:rPr>
        <w:br w:type="page"/>
      </w:r>
    </w:p>
    <w:p w14:paraId="12CDE128" w14:textId="03FCA17A" w:rsidR="00096865" w:rsidRPr="00064ADD" w:rsidRDefault="00096865"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lastRenderedPageBreak/>
        <w:t>Одобренный</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является</w:t>
      </w:r>
    </w:p>
    <w:p w14:paraId="7F4382B6" w14:textId="2A5B3FBD" w:rsidR="00096865" w:rsidRPr="00064ADD" w:rsidRDefault="00973DE8" w:rsidP="00F679A1">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ԿՄԳԿՏ-ԳՀԾՁԲ-26/15</w:t>
      </w:r>
      <w:r w:rsidR="00AC03D5" w:rsidRPr="00AC03D5">
        <w:rPr>
          <w:rFonts w:ascii="GHEA Grapalat" w:hAnsi="GHEA Grapalat" w:cs="Sylfaen"/>
          <w:i/>
          <w:sz w:val="20"/>
          <w:szCs w:val="20"/>
          <w:lang w:val="af-ZA"/>
        </w:rPr>
        <w:t xml:space="preserve"> </w:t>
      </w:r>
      <w:r w:rsidR="00096865" w:rsidRPr="00064ADD">
        <w:rPr>
          <w:rFonts w:ascii="GHEA Grapalat" w:hAnsi="GHEA Grapalat" w:cs="Sylfaen"/>
          <w:i/>
          <w:sz w:val="20"/>
          <w:szCs w:val="20"/>
        </w:rPr>
        <w:t xml:space="preserve">с сопроводительным </w:t>
      </w:r>
      <w:r w:rsidR="00096865" w:rsidRPr="00064ADD">
        <w:rPr>
          <w:rFonts w:ascii="GHEA Grapalat" w:hAnsi="GHEA Grapalat" w:cs="Times Armenian"/>
          <w:i/>
          <w:sz w:val="20"/>
          <w:szCs w:val="20"/>
        </w:rPr>
        <w:t>письмом</w:t>
      </w:r>
      <w:r w:rsidR="00096865" w:rsidRPr="00064ADD">
        <w:rPr>
          <w:rFonts w:ascii="GHEA Grapalat" w:hAnsi="GHEA Grapalat" w:cs="Times Armenian"/>
          <w:i/>
          <w:sz w:val="20"/>
          <w:szCs w:val="20"/>
          <w:lang w:val="af-ZA"/>
        </w:rPr>
        <w:t xml:space="preserve"> </w:t>
      </w:r>
    </w:p>
    <w:p w14:paraId="5BFA6F62" w14:textId="22B26549" w:rsidR="00096865" w:rsidRPr="00064ADD" w:rsidRDefault="00123664"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цитата</w:t>
      </w:r>
      <w:r w:rsidRPr="006C617C">
        <w:rPr>
          <w:rFonts w:ascii="GHEA Grapalat" w:hAnsi="GHEA Grapalat" w:cs="Sylfaen"/>
          <w:i/>
          <w:sz w:val="20"/>
          <w:szCs w:val="20"/>
          <w:lang w:val="af-ZA"/>
        </w:rPr>
        <w:t xml:space="preserve"> </w:t>
      </w:r>
      <w:r w:rsidR="00096865" w:rsidRPr="00064ADD">
        <w:rPr>
          <w:rFonts w:ascii="GHEA Grapalat" w:hAnsi="GHEA Grapalat" w:cs="Sylfaen"/>
          <w:i/>
          <w:sz w:val="20"/>
          <w:szCs w:val="20"/>
        </w:rPr>
        <w:t xml:space="preserve">комитет </w:t>
      </w:r>
      <w:r w:rsidR="00096865" w:rsidRPr="00064ADD">
        <w:rPr>
          <w:rFonts w:ascii="GHEA Grapalat" w:hAnsi="GHEA Grapalat" w:cs="Times Armenian"/>
          <w:i/>
          <w:sz w:val="20"/>
          <w:szCs w:val="20"/>
          <w:lang w:val="af-ZA"/>
        </w:rPr>
        <w:t xml:space="preserve">по оценке </w:t>
      </w:r>
      <w:r>
        <w:rPr>
          <w:rFonts w:ascii="GHEA Grapalat" w:hAnsi="GHEA Grapalat" w:cs="Sylfaen"/>
          <w:i/>
          <w:sz w:val="20"/>
          <w:szCs w:val="20"/>
        </w:rPr>
        <w:t>опроса</w:t>
      </w:r>
    </w:p>
    <w:p w14:paraId="318FF8C4" w14:textId="658534B8" w:rsidR="00096865" w:rsidRPr="00064ADD" w:rsidRDefault="00973DE8" w:rsidP="00EF3662">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202</w:t>
      </w:r>
      <w:r w:rsidR="0006114C">
        <w:rPr>
          <w:rFonts w:ascii="GHEA Grapalat" w:hAnsi="GHEA Grapalat" w:cs="Sylfaen"/>
          <w:i/>
          <w:sz w:val="20"/>
          <w:szCs w:val="20"/>
          <w:lang w:val="hy-AM"/>
        </w:rPr>
        <w:t xml:space="preserve">6 </w:t>
      </w:r>
      <w:r w:rsidR="002143A7" w:rsidRPr="00064ADD">
        <w:rPr>
          <w:rFonts w:ascii="GHEA Grapalat" w:hAnsi="GHEA Grapalat" w:cs="Times Armenian"/>
          <w:i/>
          <w:sz w:val="20"/>
          <w:szCs w:val="20"/>
          <w:lang w:val="af-ZA"/>
        </w:rPr>
        <w:t xml:space="preserve">марта </w:t>
      </w:r>
      <w:r w:rsidR="002143A7" w:rsidRPr="00064ADD">
        <w:rPr>
          <w:rFonts w:ascii="GHEA Grapalat" w:hAnsi="GHEA Grapalat" w:cs="Sylfaen"/>
          <w:i/>
          <w:sz w:val="20"/>
          <w:szCs w:val="20"/>
        </w:rPr>
        <w:t>2</w:t>
      </w:r>
      <w:r w:rsidR="002143A7" w:rsidRPr="00064ADD">
        <w:rPr>
          <w:rFonts w:ascii="GHEA Grapalat" w:hAnsi="GHEA Grapalat" w:cs="Times Armenian"/>
          <w:i/>
          <w:sz w:val="20"/>
          <w:szCs w:val="20"/>
          <w:u w:val="single"/>
          <w:lang w:val="af-ZA"/>
        </w:rPr>
        <w:t xml:space="preserve"> </w:t>
      </w:r>
      <w:r w:rsidR="002143A7" w:rsidRPr="00064ADD">
        <w:rPr>
          <w:rFonts w:ascii="GHEA Grapalat" w:hAnsi="GHEA Grapalat" w:cs="Times Armenian"/>
          <w:i/>
          <w:sz w:val="20"/>
          <w:szCs w:val="20"/>
          <w:lang w:val="af-ZA"/>
        </w:rPr>
        <w:t>из</w:t>
      </w:r>
      <w:r w:rsidR="002143A7" w:rsidRPr="00064ADD">
        <w:rPr>
          <w:rFonts w:ascii="GHEA Grapalat" w:hAnsi="GHEA Grapalat" w:cs="Times Armenian"/>
          <w:i/>
          <w:sz w:val="20"/>
          <w:szCs w:val="20"/>
          <w:vertAlign w:val="subscript"/>
          <w:lang w:val="af-ZA"/>
        </w:rPr>
        <w:t xml:space="preserve"> </w:t>
      </w:r>
      <w:r w:rsidR="00096865" w:rsidRPr="00064ADD">
        <w:rPr>
          <w:rFonts w:ascii="GHEA Grapalat" w:hAnsi="GHEA Grapalat" w:cs="Sylfaen"/>
          <w:i/>
          <w:sz w:val="20"/>
          <w:szCs w:val="20"/>
        </w:rPr>
        <w:t xml:space="preserve">Решением </w:t>
      </w:r>
      <w:r w:rsidR="002143A7" w:rsidRPr="00064ADD">
        <w:rPr>
          <w:rFonts w:ascii="GHEA Grapalat" w:hAnsi="GHEA Grapalat" w:cs="Times Armenian"/>
          <w:i/>
          <w:sz w:val="20"/>
          <w:szCs w:val="20"/>
          <w:lang w:val="af-ZA"/>
        </w:rPr>
        <w:t xml:space="preserve">№ </w:t>
      </w:r>
      <w:r w:rsidR="002143A7" w:rsidRPr="00064ADD">
        <w:rPr>
          <w:rFonts w:ascii="GHEA Grapalat" w:hAnsi="GHEA Grapalat" w:cs="Times Armenian"/>
          <w:i/>
          <w:sz w:val="20"/>
          <w:szCs w:val="20"/>
          <w:u w:val="single"/>
          <w:lang w:val="af-ZA"/>
        </w:rPr>
        <w:t>1</w:t>
      </w:r>
    </w:p>
    <w:p w14:paraId="7B473BD6" w14:textId="77777777" w:rsidR="00096865" w:rsidRPr="00064ADD" w:rsidRDefault="00096865" w:rsidP="00EF3662">
      <w:pPr>
        <w:pStyle w:val="aa"/>
        <w:ind w:right="-7" w:firstLine="567"/>
        <w:jc w:val="center"/>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4DFF299B" w14:textId="2DD58B62" w:rsidR="00EA0969" w:rsidRPr="006C617C" w:rsidRDefault="00EA0969" w:rsidP="0010310E">
      <w:pPr>
        <w:jc w:val="center"/>
        <w:rPr>
          <w:rFonts w:ascii="GHEA Grapalat" w:hAnsi="GHEA Grapalat" w:cs="Calibri"/>
          <w:color w:val="000000"/>
          <w:lang w:val="af-ZA"/>
        </w:rPr>
      </w:pPr>
      <w:r>
        <w:rPr>
          <w:rFonts w:ascii="GHEA Grapalat" w:hAnsi="GHEA Grapalat" w:cs="Calibri"/>
          <w:color w:val="000000"/>
        </w:rPr>
        <w:t>Армения</w:t>
      </w:r>
      <w:r w:rsidRPr="006C617C">
        <w:rPr>
          <w:rFonts w:ascii="GHEA Grapalat" w:hAnsi="GHEA Grapalat" w:cs="Calibri"/>
          <w:color w:val="000000"/>
          <w:lang w:val="af-ZA"/>
        </w:rPr>
        <w:t xml:space="preserve"> </w:t>
      </w:r>
      <w:r w:rsidR="0013142D">
        <w:rPr>
          <w:rFonts w:ascii="GHEA Grapalat" w:hAnsi="GHEA Grapalat" w:cs="Calibri"/>
          <w:color w:val="000000"/>
        </w:rPr>
        <w:t>Котайк</w:t>
      </w:r>
      <w:r w:rsidRPr="006C617C">
        <w:rPr>
          <w:rFonts w:ascii="GHEA Grapalat" w:hAnsi="GHEA Grapalat" w:cs="Calibri"/>
          <w:color w:val="000000"/>
          <w:lang w:val="af-ZA"/>
        </w:rPr>
        <w:t xml:space="preserve"> </w:t>
      </w:r>
      <w:r>
        <w:rPr>
          <w:rFonts w:ascii="GHEA Grapalat" w:hAnsi="GHEA Grapalat" w:cs="Calibri"/>
          <w:color w:val="000000"/>
        </w:rPr>
        <w:t xml:space="preserve">регион </w:t>
      </w:r>
      <w:r w:rsidR="00B324F3" w:rsidRPr="006C617C">
        <w:rPr>
          <w:rFonts w:ascii="GHEA Grapalat" w:hAnsi="GHEA Grapalat" w:cs="Calibri"/>
          <w:color w:val="000000"/>
          <w:lang w:val="af-ZA"/>
        </w:rPr>
        <w:t xml:space="preserve">« </w:t>
      </w:r>
      <w:r w:rsidR="00FC5FEE">
        <w:rPr>
          <w:rFonts w:ascii="GHEA Grapalat" w:hAnsi="GHEA Grapalat" w:cs="Calibri"/>
          <w:color w:val="000000"/>
        </w:rPr>
        <w:t>Гарни»</w:t>
      </w:r>
      <w:r w:rsidR="00FC5FEE" w:rsidRPr="006C617C">
        <w:rPr>
          <w:rFonts w:ascii="GHEA Grapalat" w:hAnsi="GHEA Grapalat" w:cs="Calibri"/>
          <w:color w:val="000000"/>
          <w:lang w:val="af-ZA"/>
        </w:rPr>
        <w:t xml:space="preserve"> </w:t>
      </w:r>
      <w:r w:rsidR="00FC5FEE">
        <w:rPr>
          <w:rFonts w:ascii="GHEA Grapalat" w:hAnsi="GHEA Grapalat" w:cs="Calibri"/>
          <w:color w:val="000000"/>
        </w:rPr>
        <w:t>полезность</w:t>
      </w:r>
      <w:r w:rsidR="00FC5FEE" w:rsidRPr="006C617C">
        <w:rPr>
          <w:rFonts w:ascii="GHEA Grapalat" w:hAnsi="GHEA Grapalat" w:cs="Calibri"/>
          <w:color w:val="000000"/>
          <w:lang w:val="af-ZA"/>
        </w:rPr>
        <w:t xml:space="preserve"> </w:t>
      </w:r>
      <w:r w:rsidR="00FC5FEE">
        <w:rPr>
          <w:rFonts w:ascii="GHEA Grapalat" w:hAnsi="GHEA Grapalat" w:cs="Calibri"/>
          <w:color w:val="000000"/>
        </w:rPr>
        <w:t xml:space="preserve">экономика </w:t>
      </w:r>
      <w:r w:rsidR="00FC5FEE" w:rsidRPr="006C617C">
        <w:rPr>
          <w:rFonts w:ascii="GHEA Grapalat" w:hAnsi="GHEA Grapalat" w:cs="Calibri"/>
          <w:color w:val="000000"/>
          <w:lang w:val="af-ZA"/>
        </w:rPr>
        <w:t xml:space="preserve">» </w:t>
      </w:r>
      <w:r w:rsidR="00FC5FEE">
        <w:rPr>
          <w:rFonts w:ascii="GHEA Grapalat" w:hAnsi="GHEA Grapalat" w:cs="Calibri"/>
          <w:color w:val="000000"/>
        </w:rPr>
        <w:t>НПО</w:t>
      </w:r>
    </w:p>
    <w:p w14:paraId="50EC0D4D" w14:textId="77777777" w:rsidR="00EA0969" w:rsidRPr="00064ADD" w:rsidRDefault="00EA0969" w:rsidP="00EA0969">
      <w:pPr>
        <w:pStyle w:val="aa"/>
        <w:tabs>
          <w:tab w:val="left" w:pos="5968"/>
        </w:tabs>
        <w:ind w:right="-7" w:firstLine="567"/>
        <w:rPr>
          <w:rFonts w:ascii="GHEA Grapalat" w:hAnsi="GHEA Grapalat"/>
          <w:lang w:val="af-ZA"/>
        </w:rPr>
      </w:pPr>
      <w:r w:rsidRPr="00064ADD">
        <w:rPr>
          <w:rFonts w:ascii="GHEA Grapalat" w:hAnsi="GHEA Grapalat"/>
          <w:lang w:val="af-ZA"/>
        </w:rPr>
        <w:tab/>
      </w:r>
    </w:p>
    <w:p w14:paraId="0AC735B1" w14:textId="77777777" w:rsidR="00EA0969" w:rsidRPr="00064ADD" w:rsidRDefault="00EA0969" w:rsidP="00EA0969">
      <w:pPr>
        <w:pStyle w:val="aa"/>
        <w:ind w:right="-7" w:firstLine="567"/>
        <w:jc w:val="center"/>
        <w:rPr>
          <w:rFonts w:ascii="GHEA Grapalat" w:hAnsi="GHEA Grapalat"/>
          <w:lang w:val="af-ZA"/>
        </w:rPr>
      </w:pPr>
    </w:p>
    <w:p w14:paraId="17637E4D" w14:textId="77777777" w:rsidR="00EA0969" w:rsidRPr="00064ADD" w:rsidRDefault="00EA0969" w:rsidP="00EA0969">
      <w:pPr>
        <w:pStyle w:val="aa"/>
        <w:ind w:right="-7" w:firstLine="567"/>
        <w:jc w:val="center"/>
        <w:rPr>
          <w:rFonts w:ascii="GHEA Grapalat" w:hAnsi="GHEA Grapalat"/>
          <w:lang w:val="af-ZA"/>
        </w:rPr>
      </w:pPr>
    </w:p>
    <w:p w14:paraId="5EF10FE3" w14:textId="77777777" w:rsidR="00EA0969" w:rsidRPr="00064ADD" w:rsidRDefault="00EA0969" w:rsidP="00EA0969">
      <w:pPr>
        <w:pStyle w:val="aa"/>
        <w:ind w:right="-7" w:firstLine="567"/>
        <w:jc w:val="center"/>
        <w:rPr>
          <w:rFonts w:ascii="GHEA Grapalat" w:hAnsi="GHEA Grapalat"/>
          <w:lang w:val="af-ZA"/>
        </w:rPr>
      </w:pPr>
    </w:p>
    <w:p w14:paraId="60FB4EFB" w14:textId="77777777" w:rsidR="00EA0969" w:rsidRPr="00064ADD" w:rsidRDefault="00EA0969" w:rsidP="00EA0969">
      <w:pPr>
        <w:pStyle w:val="aa"/>
        <w:ind w:right="-7" w:firstLine="567"/>
        <w:jc w:val="center"/>
        <w:rPr>
          <w:rFonts w:ascii="GHEA Grapalat" w:hAnsi="GHEA Grapalat"/>
          <w:lang w:val="af-ZA"/>
        </w:rPr>
      </w:pPr>
    </w:p>
    <w:p w14:paraId="2411D305" w14:textId="77777777" w:rsidR="00EA0969" w:rsidRPr="00064ADD" w:rsidRDefault="00EA0969" w:rsidP="00EA0969">
      <w:pPr>
        <w:pStyle w:val="aa"/>
        <w:ind w:right="-7" w:firstLine="567"/>
        <w:jc w:val="center"/>
        <w:rPr>
          <w:rFonts w:ascii="GHEA Grapalat" w:hAnsi="GHEA Grapalat" w:cs="Sylfaen"/>
          <w:lang w:val="af-ZA"/>
        </w:rPr>
      </w:pPr>
      <w:r w:rsidRPr="00064ADD">
        <w:rPr>
          <w:rFonts w:ascii="GHEA Grapalat" w:hAnsi="GHEA Grapalat" w:cs="Sylfaen"/>
        </w:rPr>
        <w:t>ЧАС</w:t>
      </w:r>
      <w:r w:rsidRPr="00064ADD">
        <w:rPr>
          <w:rFonts w:ascii="GHEA Grapalat" w:hAnsi="GHEA Grapalat" w:cs="Times Armenian"/>
          <w:lang w:val="af-ZA"/>
        </w:rPr>
        <w:t xml:space="preserve"> </w:t>
      </w:r>
      <w:r w:rsidRPr="00064ADD">
        <w:rPr>
          <w:rFonts w:ascii="GHEA Grapalat" w:hAnsi="GHEA Grapalat" w:cs="Sylfaen"/>
        </w:rPr>
        <w:t>Р</w:t>
      </w:r>
      <w:r w:rsidRPr="00064ADD">
        <w:rPr>
          <w:rFonts w:ascii="GHEA Grapalat" w:hAnsi="GHEA Grapalat" w:cs="Times Armenian"/>
          <w:lang w:val="af-ZA"/>
        </w:rPr>
        <w:t xml:space="preserve"> </w:t>
      </w:r>
      <w:r w:rsidRPr="00064ADD">
        <w:rPr>
          <w:rFonts w:ascii="GHEA Grapalat" w:hAnsi="GHEA Grapalat" w:cs="Sylfaen"/>
        </w:rPr>
        <w:t>А</w:t>
      </w:r>
      <w:r w:rsidRPr="00064ADD">
        <w:rPr>
          <w:rFonts w:ascii="GHEA Grapalat" w:hAnsi="GHEA Grapalat" w:cs="Times Armenian"/>
          <w:lang w:val="af-ZA"/>
        </w:rPr>
        <w:t xml:space="preserve"> </w:t>
      </w:r>
      <w:r w:rsidRPr="00064ADD">
        <w:rPr>
          <w:rFonts w:ascii="GHEA Grapalat" w:hAnsi="GHEA Grapalat" w:cs="Sylfaen"/>
        </w:rPr>
        <w:t>В</w:t>
      </w:r>
      <w:r w:rsidRPr="00064ADD">
        <w:rPr>
          <w:rFonts w:ascii="GHEA Grapalat" w:hAnsi="GHEA Grapalat" w:cs="Times Armenian"/>
          <w:lang w:val="af-ZA"/>
        </w:rPr>
        <w:t xml:space="preserve"> </w:t>
      </w:r>
      <w:r w:rsidRPr="00064ADD">
        <w:rPr>
          <w:rFonts w:ascii="GHEA Grapalat" w:hAnsi="GHEA Grapalat" w:cs="Sylfaen"/>
        </w:rPr>
        <w:t>Е</w:t>
      </w:r>
      <w:r w:rsidRPr="00064ADD">
        <w:rPr>
          <w:rFonts w:ascii="GHEA Grapalat" w:hAnsi="GHEA Grapalat" w:cs="Times Armenian"/>
          <w:lang w:val="af-ZA"/>
        </w:rPr>
        <w:t xml:space="preserve"> </w:t>
      </w:r>
      <w:r w:rsidRPr="00064ADD">
        <w:rPr>
          <w:rFonts w:ascii="GHEA Grapalat" w:hAnsi="GHEA Grapalat" w:cs="Sylfaen"/>
        </w:rPr>
        <w:t>Р</w:t>
      </w:r>
    </w:p>
    <w:p w14:paraId="5AD92681" w14:textId="77777777" w:rsidR="00EA0969" w:rsidRPr="00064ADD" w:rsidRDefault="00EA0969" w:rsidP="00EA0969">
      <w:pPr>
        <w:pStyle w:val="aa"/>
        <w:ind w:right="-7" w:firstLine="567"/>
        <w:jc w:val="center"/>
        <w:rPr>
          <w:rFonts w:ascii="GHEA Grapalat" w:hAnsi="GHEA Grapalat" w:cs="Sylfaen"/>
          <w:lang w:val="af-ZA"/>
        </w:rPr>
      </w:pPr>
    </w:p>
    <w:p w14:paraId="57A70BD6" w14:textId="77777777" w:rsidR="00EA0969" w:rsidRPr="00064ADD" w:rsidRDefault="00EA0969" w:rsidP="00EA0969">
      <w:pPr>
        <w:pStyle w:val="aa"/>
        <w:ind w:right="-7" w:firstLine="567"/>
        <w:jc w:val="center"/>
        <w:rPr>
          <w:rFonts w:ascii="GHEA Grapalat" w:hAnsi="GHEA Grapalat" w:cs="Sylfaen"/>
          <w:lang w:val="af-ZA"/>
        </w:rPr>
      </w:pPr>
    </w:p>
    <w:p w14:paraId="3E7DFCF0" w14:textId="6CBAB286" w:rsidR="00EA0969" w:rsidRPr="006C617C" w:rsidRDefault="00EA0969" w:rsidP="00EA0969">
      <w:pPr>
        <w:jc w:val="center"/>
        <w:rPr>
          <w:rFonts w:ascii="GHEA Grapalat" w:hAnsi="GHEA Grapalat" w:cs="Calibri"/>
          <w:color w:val="000000"/>
          <w:lang w:val="af-ZA"/>
        </w:rPr>
      </w:pPr>
      <w:r>
        <w:rPr>
          <w:rFonts w:ascii="GHEA Grapalat" w:hAnsi="GHEA Grapalat" w:cs="Calibri"/>
          <w:color w:val="000000"/>
        </w:rPr>
        <w:t>Армения</w:t>
      </w:r>
      <w:r w:rsidRPr="006C617C">
        <w:rPr>
          <w:rFonts w:ascii="GHEA Grapalat" w:hAnsi="GHEA Grapalat" w:cs="Calibri"/>
          <w:color w:val="000000"/>
          <w:lang w:val="af-ZA"/>
        </w:rPr>
        <w:t xml:space="preserve"> </w:t>
      </w:r>
      <w:r w:rsidR="0013142D">
        <w:rPr>
          <w:rFonts w:ascii="GHEA Grapalat" w:hAnsi="GHEA Grapalat" w:cs="Calibri"/>
          <w:color w:val="000000"/>
        </w:rPr>
        <w:t>КОТАЙКИ</w:t>
      </w:r>
      <w:r w:rsidRPr="006C617C">
        <w:rPr>
          <w:rFonts w:ascii="GHEA Grapalat" w:hAnsi="GHEA Grapalat" w:cs="Calibri"/>
          <w:color w:val="000000"/>
          <w:lang w:val="af-ZA"/>
        </w:rPr>
        <w:t xml:space="preserve"> </w:t>
      </w:r>
      <w:r w:rsidR="0010310E">
        <w:rPr>
          <w:rFonts w:ascii="GHEA Grapalat" w:hAnsi="GHEA Grapalat" w:cs="Calibri"/>
          <w:color w:val="000000"/>
        </w:rPr>
        <w:t xml:space="preserve">РЕГИОН </w:t>
      </w:r>
      <w:r w:rsidR="0010310E" w:rsidRPr="006C617C">
        <w:rPr>
          <w:rFonts w:ascii="GHEA Grapalat" w:hAnsi="GHEA Grapalat" w:cs="Calibri"/>
          <w:color w:val="000000"/>
          <w:lang w:val="af-ZA"/>
        </w:rPr>
        <w:t xml:space="preserve">" </w:t>
      </w:r>
      <w:r w:rsidR="00FC5FEE">
        <w:rPr>
          <w:rFonts w:ascii="GHEA Grapalat" w:hAnsi="GHEA Grapalat" w:cs="Calibri"/>
          <w:color w:val="000000"/>
        </w:rPr>
        <w:t>ГАРНИ"</w:t>
      </w:r>
      <w:r w:rsidR="00FC5FEE" w:rsidRPr="006C617C">
        <w:rPr>
          <w:rFonts w:ascii="GHEA Grapalat" w:hAnsi="GHEA Grapalat" w:cs="Calibri"/>
          <w:color w:val="000000"/>
          <w:lang w:val="af-ZA"/>
        </w:rPr>
        <w:t xml:space="preserve"> </w:t>
      </w:r>
      <w:r w:rsidR="00FC5FEE">
        <w:rPr>
          <w:rFonts w:ascii="GHEA Grapalat" w:hAnsi="GHEA Grapalat" w:cs="Calibri"/>
          <w:color w:val="000000"/>
        </w:rPr>
        <w:t>МУНИЦИПАЛЬНЫЙ</w:t>
      </w:r>
      <w:r w:rsidR="00FC5FEE" w:rsidRPr="006C617C">
        <w:rPr>
          <w:rFonts w:ascii="GHEA Grapalat" w:hAnsi="GHEA Grapalat" w:cs="Calibri"/>
          <w:color w:val="000000"/>
          <w:lang w:val="af-ZA"/>
        </w:rPr>
        <w:t xml:space="preserve"> </w:t>
      </w:r>
      <w:proofErr w:type="gramStart"/>
      <w:r w:rsidR="00FC5FEE">
        <w:rPr>
          <w:rFonts w:ascii="GHEA Grapalat" w:hAnsi="GHEA Grapalat" w:cs="Calibri"/>
          <w:color w:val="000000"/>
        </w:rPr>
        <w:t xml:space="preserve">ЭКОНОМИКА </w:t>
      </w:r>
      <w:r w:rsidR="00FC5FEE" w:rsidRPr="006C617C">
        <w:rPr>
          <w:rFonts w:ascii="GHEA Grapalat" w:hAnsi="GHEA Grapalat" w:cs="Calibri"/>
          <w:color w:val="000000"/>
          <w:lang w:val="af-ZA"/>
        </w:rPr>
        <w:t>»</w:t>
      </w:r>
      <w:proofErr w:type="gramEnd"/>
      <w:r w:rsidR="00FC5FEE" w:rsidRPr="006C617C">
        <w:rPr>
          <w:rFonts w:ascii="GHEA Grapalat" w:hAnsi="GHEA Grapalat" w:cs="Calibri"/>
          <w:color w:val="000000"/>
          <w:lang w:val="af-ZA"/>
        </w:rPr>
        <w:t xml:space="preserve"> </w:t>
      </w:r>
      <w:r w:rsidR="00FC5FEE">
        <w:rPr>
          <w:rFonts w:ascii="GHEA Grapalat" w:hAnsi="GHEA Grapalat" w:cs="Calibri"/>
          <w:color w:val="000000"/>
        </w:rPr>
        <w:t xml:space="preserve">НПО </w:t>
      </w:r>
      <w:r w:rsidR="00FC5FEE" w:rsidRPr="006C617C">
        <w:rPr>
          <w:rFonts w:ascii="GHEA Grapalat" w:hAnsi="GHEA Grapalat" w:cs="Calibri"/>
          <w:color w:val="000000"/>
          <w:lang w:val="af-ZA"/>
        </w:rPr>
        <w:t xml:space="preserve">- </w:t>
      </w:r>
      <w:r w:rsidR="00FC5FEE">
        <w:rPr>
          <w:rFonts w:ascii="GHEA Grapalat" w:hAnsi="GHEA Grapalat" w:cs="Calibri"/>
          <w:color w:val="000000"/>
        </w:rPr>
        <w:t>Н</w:t>
      </w:r>
      <w:r w:rsidR="0010310E" w:rsidRPr="006C617C">
        <w:rPr>
          <w:rFonts w:ascii="GHEA Grapalat" w:hAnsi="GHEA Grapalat" w:cs="Calibri"/>
          <w:color w:val="000000"/>
          <w:lang w:val="af-ZA"/>
        </w:rPr>
        <w:t xml:space="preserve"> </w:t>
      </w:r>
      <w:r w:rsidR="0010310E" w:rsidRPr="00BE6352">
        <w:rPr>
          <w:rFonts w:ascii="GHEA Grapalat" w:hAnsi="GHEA Grapalat" w:cs="Calibri"/>
          <w:color w:val="000000"/>
        </w:rPr>
        <w:t>ПОТРЕБНОСТИ</w:t>
      </w:r>
      <w:r w:rsidR="0010310E" w:rsidRPr="006C617C">
        <w:rPr>
          <w:rFonts w:ascii="GHEA Grapalat" w:hAnsi="GHEA Grapalat" w:cs="Calibri"/>
          <w:color w:val="000000"/>
          <w:lang w:val="af-ZA"/>
        </w:rPr>
        <w:t xml:space="preserve"> </w:t>
      </w:r>
      <w:r w:rsidR="0010310E" w:rsidRPr="00BE6352">
        <w:rPr>
          <w:rFonts w:ascii="GHEA Grapalat" w:hAnsi="GHEA Grapalat" w:cs="Calibri"/>
          <w:color w:val="000000"/>
        </w:rPr>
        <w:t xml:space="preserve">ДЛЯ </w:t>
      </w:r>
      <w:r w:rsidR="0010310E" w:rsidRPr="006C617C">
        <w:rPr>
          <w:rFonts w:ascii="GHEA Grapalat" w:hAnsi="GHEA Grapalat" w:cs="Calibri"/>
          <w:color w:val="000000"/>
          <w:lang w:val="af-ZA"/>
        </w:rPr>
        <w:t xml:space="preserve">: </w:t>
      </w:r>
      <w:r w:rsidR="00163C64">
        <w:rPr>
          <w:rFonts w:ascii="GHEA Grapalat" w:hAnsi="GHEA Grapalat" w:cs="Calibri"/>
          <w:color w:val="000000"/>
        </w:rPr>
        <w:t>КАНАЛИЗАЦИИ</w:t>
      </w:r>
      <w:r w:rsidR="00163C64" w:rsidRPr="00163C64">
        <w:rPr>
          <w:rFonts w:ascii="GHEA Grapalat" w:hAnsi="GHEA Grapalat" w:cs="Calibri"/>
          <w:color w:val="000000"/>
          <w:lang w:val="af-ZA"/>
        </w:rPr>
        <w:t xml:space="preserve"> </w:t>
      </w:r>
      <w:r w:rsidR="00163C64">
        <w:rPr>
          <w:rFonts w:ascii="GHEA Grapalat" w:hAnsi="GHEA Grapalat" w:cs="Calibri"/>
          <w:color w:val="000000"/>
        </w:rPr>
        <w:t>РАЗБЛОКИРОВКА ТРАФИКА</w:t>
      </w:r>
      <w:r w:rsidR="0010310E" w:rsidRPr="006C617C">
        <w:rPr>
          <w:rFonts w:ascii="GHEA Grapalat" w:hAnsi="GHEA Grapalat" w:cs="Calibri"/>
          <w:color w:val="000000"/>
          <w:lang w:val="af-ZA"/>
        </w:rPr>
        <w:t xml:space="preserve"> </w:t>
      </w:r>
      <w:r w:rsidR="0010310E" w:rsidRPr="00BE6352">
        <w:rPr>
          <w:rFonts w:ascii="GHEA Grapalat" w:hAnsi="GHEA Grapalat" w:cs="Calibri"/>
          <w:color w:val="000000"/>
        </w:rPr>
        <w:t>УСЛУГИ</w:t>
      </w:r>
      <w:r w:rsidR="0010310E" w:rsidRPr="006C617C">
        <w:rPr>
          <w:rFonts w:ascii="GHEA Grapalat" w:hAnsi="GHEA Grapalat" w:cs="Calibri"/>
          <w:color w:val="000000"/>
          <w:lang w:val="af-ZA"/>
        </w:rPr>
        <w:t xml:space="preserve"> </w:t>
      </w:r>
      <w:r w:rsidRPr="00BE6352">
        <w:rPr>
          <w:rFonts w:ascii="GHEA Grapalat" w:hAnsi="GHEA Grapalat" w:cs="Calibri"/>
          <w:color w:val="000000"/>
        </w:rPr>
        <w:t>ДОСТИЖЕНИЕ</w:t>
      </w:r>
      <w:r w:rsidRPr="006C617C">
        <w:rPr>
          <w:rFonts w:ascii="GHEA Grapalat" w:hAnsi="GHEA Grapalat" w:cs="Calibri"/>
          <w:color w:val="000000"/>
          <w:lang w:val="af-ZA"/>
        </w:rPr>
        <w:t xml:space="preserve"> </w:t>
      </w:r>
      <w:r w:rsidRPr="00BE6352">
        <w:rPr>
          <w:rFonts w:ascii="GHEA Grapalat" w:hAnsi="GHEA Grapalat" w:cs="Calibri"/>
          <w:color w:val="000000"/>
        </w:rPr>
        <w:t>ДЛЯ ЦЕЛЕЙ</w:t>
      </w:r>
      <w:r w:rsidRPr="006C617C">
        <w:rPr>
          <w:rFonts w:ascii="GHEA Grapalat" w:hAnsi="GHEA Grapalat" w:cs="Calibri"/>
          <w:color w:val="000000"/>
          <w:lang w:val="af-ZA"/>
        </w:rPr>
        <w:t xml:space="preserve">  </w:t>
      </w:r>
      <w:r w:rsidRPr="00BE6352">
        <w:rPr>
          <w:rFonts w:ascii="GHEA Grapalat" w:hAnsi="GHEA Grapalat" w:cs="Calibri"/>
          <w:color w:val="000000"/>
        </w:rPr>
        <w:t>ОБЪЯВЛЕНО</w:t>
      </w:r>
      <w:r w:rsidRPr="006C617C">
        <w:rPr>
          <w:rFonts w:ascii="GHEA Grapalat" w:hAnsi="GHEA Grapalat" w:cs="Calibri"/>
          <w:color w:val="000000"/>
          <w:lang w:val="af-ZA"/>
        </w:rPr>
        <w:t xml:space="preserve"> </w:t>
      </w:r>
      <w:r w:rsidRPr="00BE6352">
        <w:rPr>
          <w:rFonts w:ascii="GHEA Grapalat" w:hAnsi="GHEA Grapalat" w:cs="Calibri"/>
          <w:color w:val="000000"/>
        </w:rPr>
        <w:t>ОЦЕНКА</w:t>
      </w:r>
      <w:r w:rsidRPr="006C617C">
        <w:rPr>
          <w:rFonts w:ascii="GHEA Grapalat" w:hAnsi="GHEA Grapalat" w:cs="Sylfaen"/>
          <w:lang w:val="af-ZA"/>
        </w:rPr>
        <w:t xml:space="preserve"> </w:t>
      </w:r>
      <w:r>
        <w:rPr>
          <w:rFonts w:ascii="GHEA Grapalat" w:hAnsi="GHEA Grapalat" w:cs="Sylfaen"/>
        </w:rPr>
        <w:t>ВОПРОСНИК</w:t>
      </w:r>
    </w:p>
    <w:p w14:paraId="025D681F" w14:textId="77777777" w:rsidR="00EA0969" w:rsidRPr="00064ADD" w:rsidRDefault="00EA0969" w:rsidP="00EA0969">
      <w:pPr>
        <w:pStyle w:val="aa"/>
        <w:ind w:right="-7"/>
        <w:jc w:val="center"/>
        <w:rPr>
          <w:rFonts w:ascii="GHEA Grapalat" w:hAnsi="GHEA Grapalat"/>
          <w:szCs w:val="22"/>
          <w:lang w:val="af-ZA"/>
        </w:rPr>
      </w:pPr>
    </w:p>
    <w:p w14:paraId="54701413" w14:textId="77777777" w:rsidR="00EA0969" w:rsidRPr="00064ADD" w:rsidRDefault="00EA0969" w:rsidP="00EA0969">
      <w:pPr>
        <w:pStyle w:val="aa"/>
        <w:ind w:right="-7" w:firstLine="567"/>
        <w:jc w:val="center"/>
        <w:rPr>
          <w:rFonts w:ascii="GHEA Grapalat" w:hAnsi="GHEA Grapalat"/>
          <w:lang w:val="af-ZA"/>
        </w:rPr>
      </w:pPr>
    </w:p>
    <w:p w14:paraId="6ABEFA30" w14:textId="77777777" w:rsidR="00EA0969" w:rsidRPr="00064ADD" w:rsidRDefault="00EA0969" w:rsidP="00EA0969">
      <w:pPr>
        <w:pStyle w:val="aa"/>
        <w:ind w:right="-7" w:firstLine="567"/>
        <w:jc w:val="center"/>
        <w:rPr>
          <w:rFonts w:ascii="GHEA Grapalat" w:hAnsi="GHEA Grapalat"/>
          <w:lang w:val="af-ZA"/>
        </w:rPr>
      </w:pPr>
    </w:p>
    <w:p w14:paraId="3B90F9C0" w14:textId="77777777" w:rsidR="00EA0969" w:rsidRPr="00064ADD" w:rsidRDefault="00EA0969" w:rsidP="00EA0969">
      <w:pPr>
        <w:pStyle w:val="aa"/>
        <w:ind w:right="-7" w:firstLine="567"/>
        <w:jc w:val="center"/>
        <w:rPr>
          <w:rFonts w:ascii="GHEA Grapalat" w:hAnsi="GHEA Grapalat"/>
          <w:lang w:val="af-ZA"/>
        </w:rPr>
      </w:pPr>
    </w:p>
    <w:p w14:paraId="43CA0D52" w14:textId="77777777" w:rsidR="00EA0969" w:rsidRPr="00064ADD" w:rsidRDefault="00EA0969" w:rsidP="00EA0969">
      <w:pPr>
        <w:pStyle w:val="aa"/>
        <w:ind w:right="-7" w:firstLine="567"/>
        <w:jc w:val="center"/>
        <w:rPr>
          <w:rFonts w:ascii="GHEA Grapalat" w:hAnsi="GHEA Grapalat"/>
          <w:lang w:val="af-ZA"/>
        </w:rPr>
      </w:pPr>
    </w:p>
    <w:p w14:paraId="396DE313" w14:textId="77777777" w:rsidR="00EA0969" w:rsidRPr="00064ADD" w:rsidRDefault="00EA0969" w:rsidP="00EA0969">
      <w:pPr>
        <w:pStyle w:val="aa"/>
        <w:ind w:right="-7" w:firstLine="567"/>
        <w:jc w:val="center"/>
        <w:rPr>
          <w:rFonts w:ascii="GHEA Grapalat" w:hAnsi="GHEA Grapalat"/>
          <w:lang w:val="af-ZA"/>
        </w:rPr>
      </w:pPr>
    </w:p>
    <w:p w14:paraId="47AD130A" w14:textId="77777777" w:rsidR="00EA0969" w:rsidRPr="00064ADD" w:rsidRDefault="00EA0969" w:rsidP="00EA0969">
      <w:pPr>
        <w:pStyle w:val="aa"/>
        <w:ind w:right="-7" w:firstLine="567"/>
        <w:jc w:val="center"/>
        <w:rPr>
          <w:rFonts w:ascii="GHEA Grapalat" w:hAnsi="GHEA Grapalat"/>
          <w:lang w:val="af-ZA"/>
        </w:rPr>
      </w:pPr>
    </w:p>
    <w:p w14:paraId="55C036E1" w14:textId="77777777" w:rsidR="00EA0969" w:rsidRPr="00064ADD" w:rsidRDefault="00EA0969" w:rsidP="00EA0969">
      <w:pPr>
        <w:pStyle w:val="aa"/>
        <w:ind w:right="-7" w:firstLine="567"/>
        <w:jc w:val="center"/>
        <w:rPr>
          <w:rFonts w:ascii="GHEA Grapalat" w:hAnsi="GHEA Grapalat"/>
          <w:lang w:val="af-ZA"/>
        </w:rPr>
      </w:pPr>
    </w:p>
    <w:p w14:paraId="4A06442F" w14:textId="77777777" w:rsidR="00EA0969" w:rsidRPr="00064ADD" w:rsidRDefault="00EA0969" w:rsidP="00EA0969">
      <w:pPr>
        <w:pStyle w:val="aa"/>
        <w:ind w:right="-7" w:firstLine="567"/>
        <w:jc w:val="center"/>
        <w:rPr>
          <w:rFonts w:ascii="GHEA Grapalat" w:hAnsi="GHEA Grapalat"/>
          <w:lang w:val="af-ZA"/>
        </w:rPr>
      </w:pPr>
    </w:p>
    <w:p w14:paraId="6D728EDF" w14:textId="77777777" w:rsidR="00EA0969" w:rsidRPr="00064ADD" w:rsidRDefault="00EA0969" w:rsidP="00EA0969">
      <w:pPr>
        <w:pStyle w:val="aa"/>
        <w:ind w:right="-7" w:firstLine="567"/>
        <w:jc w:val="center"/>
        <w:rPr>
          <w:rFonts w:ascii="GHEA Grapalat" w:hAnsi="GHEA Grapalat"/>
          <w:lang w:val="af-ZA"/>
        </w:rPr>
      </w:pPr>
    </w:p>
    <w:p w14:paraId="5EDFEC02" w14:textId="77777777" w:rsidR="00EA0969" w:rsidRPr="00064ADD" w:rsidRDefault="00EA0969" w:rsidP="00EA0969">
      <w:pPr>
        <w:pStyle w:val="aa"/>
        <w:ind w:right="-7" w:firstLine="567"/>
        <w:jc w:val="center"/>
        <w:rPr>
          <w:rFonts w:ascii="GHEA Grapalat" w:hAnsi="GHEA Grapalat"/>
          <w:lang w:val="af-ZA"/>
        </w:rPr>
      </w:pPr>
    </w:p>
    <w:p w14:paraId="4F6DF140" w14:textId="77777777" w:rsidR="00EA0969" w:rsidRPr="00064ADD" w:rsidRDefault="00EA0969" w:rsidP="00EA0969">
      <w:pPr>
        <w:pStyle w:val="aa"/>
        <w:ind w:right="-7" w:firstLine="567"/>
        <w:jc w:val="center"/>
        <w:rPr>
          <w:rFonts w:ascii="GHEA Grapalat" w:hAnsi="GHEA Grapalat"/>
          <w:lang w:val="af-ZA"/>
        </w:rPr>
      </w:pPr>
    </w:p>
    <w:p w14:paraId="47CD0D00" w14:textId="77777777" w:rsidR="00EA0969" w:rsidRPr="00064ADD" w:rsidRDefault="00EA0969" w:rsidP="00EA0969">
      <w:pPr>
        <w:pStyle w:val="aa"/>
        <w:ind w:right="-7" w:firstLine="567"/>
        <w:jc w:val="center"/>
        <w:rPr>
          <w:rFonts w:ascii="GHEA Grapalat" w:hAnsi="GHEA Grapalat"/>
          <w:lang w:val="af-ZA"/>
        </w:rPr>
      </w:pPr>
    </w:p>
    <w:p w14:paraId="2078904B" w14:textId="77777777" w:rsidR="00EA0969" w:rsidRPr="00064ADD" w:rsidRDefault="00EA0969" w:rsidP="00EA0969">
      <w:pPr>
        <w:pStyle w:val="aa"/>
        <w:ind w:right="-7" w:firstLine="567"/>
        <w:jc w:val="center"/>
        <w:rPr>
          <w:rFonts w:ascii="GHEA Grapalat" w:hAnsi="GHEA Grapalat"/>
          <w:lang w:val="af-ZA"/>
        </w:rPr>
      </w:pPr>
    </w:p>
    <w:p w14:paraId="4C44582D" w14:textId="77777777" w:rsidR="00EA0969" w:rsidRPr="00064ADD" w:rsidRDefault="00EA0969" w:rsidP="00EA0969">
      <w:pPr>
        <w:pStyle w:val="aa"/>
        <w:ind w:right="-7" w:firstLine="567"/>
        <w:jc w:val="center"/>
        <w:rPr>
          <w:rFonts w:ascii="GHEA Grapalat" w:hAnsi="GHEA Grapalat"/>
          <w:lang w:val="af-ZA"/>
        </w:rPr>
      </w:pPr>
    </w:p>
    <w:p w14:paraId="74F78266" w14:textId="77777777" w:rsidR="00EA0969" w:rsidRPr="00064ADD" w:rsidRDefault="00EA0969" w:rsidP="00EA0969">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Pr="00064ADD">
        <w:rPr>
          <w:rFonts w:ascii="GHEA Grapalat" w:hAnsi="GHEA Grapalat" w:cs="Sylfaen"/>
          <w:i/>
          <w:sz w:val="22"/>
          <w:szCs w:val="22"/>
        </w:rPr>
        <w:lastRenderedPageBreak/>
        <w:t>Дорогой</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участник</w:t>
      </w:r>
      <w:r w:rsidRPr="00064ADD">
        <w:rPr>
          <w:rFonts w:ascii="GHEA Grapalat" w:hAnsi="GHEA Grapalat" w:cs="Sylfaen"/>
          <w:i/>
          <w:sz w:val="22"/>
          <w:szCs w:val="22"/>
          <w:lang w:val="af-ZA"/>
        </w:rPr>
        <w:t xml:space="preserve"> </w:t>
      </w:r>
      <w:r w:rsidRPr="00064ADD">
        <w:rPr>
          <w:rFonts w:ascii="GHEA Grapalat" w:hAnsi="GHEA Grapalat" w:cs="Sylfaen"/>
          <w:i/>
          <w:sz w:val="22"/>
          <w:szCs w:val="22"/>
        </w:rPr>
        <w:t>до</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приложение</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изготовление</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и</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представление</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пожалуйста</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мы</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подробно</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изучать</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этот</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 xml:space="preserve">приглашение </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потому что</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что</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по приглашению</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непоследовательный</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приложения</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предмет</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являются</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 xml:space="preserve">отклонение </w:t>
      </w:r>
      <w:r w:rsidRPr="00064ADD">
        <w:rPr>
          <w:rFonts w:ascii="GHEA Grapalat" w:hAnsi="GHEA Grapalat" w:cs="Sylfaen"/>
          <w:i/>
          <w:sz w:val="22"/>
          <w:szCs w:val="22"/>
          <w:lang w:val="af-ZA"/>
        </w:rPr>
        <w:t>.</w:t>
      </w:r>
    </w:p>
    <w:p w14:paraId="56526AE7" w14:textId="77777777" w:rsidR="00EA0969" w:rsidRPr="00064ADD" w:rsidRDefault="00EA0969" w:rsidP="00EA0969">
      <w:pPr>
        <w:ind w:firstLine="567"/>
        <w:jc w:val="both"/>
        <w:rPr>
          <w:rFonts w:ascii="GHEA Grapalat" w:hAnsi="GHEA Grapalat"/>
          <w:i/>
          <w:sz w:val="20"/>
          <w:lang w:val="af-ZA"/>
        </w:rPr>
      </w:pPr>
    </w:p>
    <w:p w14:paraId="32DC16D5" w14:textId="77777777" w:rsidR="00EA0969" w:rsidRPr="00064ADD" w:rsidRDefault="00EA0969" w:rsidP="00EA0969">
      <w:pPr>
        <w:ind w:firstLine="567"/>
        <w:jc w:val="center"/>
        <w:rPr>
          <w:rFonts w:ascii="GHEA Grapalat" w:hAnsi="GHEA Grapalat"/>
          <w:b/>
          <w:sz w:val="20"/>
          <w:szCs w:val="22"/>
          <w:lang w:val="af-ZA"/>
        </w:rPr>
      </w:pPr>
    </w:p>
    <w:p w14:paraId="4064A6F8" w14:textId="77777777" w:rsidR="00EA0969" w:rsidRPr="00064ADD" w:rsidRDefault="00EA0969" w:rsidP="00EA0969">
      <w:pPr>
        <w:ind w:firstLine="567"/>
        <w:jc w:val="center"/>
        <w:rPr>
          <w:rFonts w:ascii="GHEA Grapalat" w:hAnsi="GHEA Grapalat" w:cs="Sylfaen"/>
          <w:b/>
          <w:sz w:val="22"/>
          <w:szCs w:val="22"/>
          <w:lang w:val="af-ZA"/>
        </w:rPr>
      </w:pPr>
    </w:p>
    <w:p w14:paraId="70665DC5" w14:textId="77777777" w:rsidR="00EA0969" w:rsidRPr="00064ADD" w:rsidRDefault="00EA0969" w:rsidP="00EA0969">
      <w:pPr>
        <w:ind w:firstLine="567"/>
        <w:jc w:val="center"/>
        <w:rPr>
          <w:rFonts w:ascii="GHEA Grapalat" w:hAnsi="GHEA Grapalat"/>
          <w:b/>
          <w:sz w:val="20"/>
          <w:szCs w:val="20"/>
          <w:lang w:val="af-ZA"/>
        </w:rPr>
      </w:pPr>
      <w:r w:rsidRPr="00064ADD">
        <w:rPr>
          <w:rFonts w:ascii="GHEA Grapalat" w:hAnsi="GHEA Grapalat" w:cs="Sylfaen"/>
          <w:b/>
          <w:sz w:val="20"/>
          <w:szCs w:val="20"/>
        </w:rPr>
        <w:t>СОДЕРЖАНИЕ</w:t>
      </w:r>
    </w:p>
    <w:p w14:paraId="22283B11" w14:textId="77777777" w:rsidR="00EA0969" w:rsidRPr="00064ADD" w:rsidRDefault="00EA0969" w:rsidP="00EA0969">
      <w:pPr>
        <w:ind w:firstLine="567"/>
        <w:jc w:val="center"/>
        <w:rPr>
          <w:rFonts w:ascii="GHEA Grapalat" w:hAnsi="GHEA Grapalat"/>
          <w:i/>
          <w:sz w:val="20"/>
          <w:lang w:val="af-ZA"/>
        </w:rPr>
      </w:pPr>
    </w:p>
    <w:p w14:paraId="3D460D4E" w14:textId="5DD7DC21" w:rsidR="00EA0969" w:rsidRPr="00064ADD" w:rsidRDefault="00EA0969" w:rsidP="00EA0969">
      <w:pPr>
        <w:jc w:val="center"/>
        <w:rPr>
          <w:rFonts w:ascii="GHEA Grapalat" w:hAnsi="GHEA Grapalat"/>
          <w:i/>
          <w:sz w:val="20"/>
          <w:lang w:val="af-ZA"/>
        </w:rPr>
      </w:pPr>
      <w:r w:rsidRPr="00BE6352">
        <w:rPr>
          <w:rFonts w:ascii="GHEA Grapalat" w:hAnsi="GHEA Grapalat"/>
          <w:b/>
          <w:sz w:val="20"/>
          <w:lang w:val="af-ZA"/>
        </w:rPr>
        <w:t>НКО "ГАРНИИ КУМУНАЛ ТЕНТЕСИТУУН" КОТАЙКСКОЙ ОБЛАСТИ РА ОБЪЯВЛЯЕТ ПРЕДЛОЖЕНИЕ НА ЗАКУПКУ УСЛУГ ПО ПРОЧИНКЕ КАНАЛИЗАЦИИ</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 xml:space="preserve">ЧАСТЬ </w:t>
      </w:r>
      <w:r w:rsidRPr="00064ADD">
        <w:rPr>
          <w:rFonts w:ascii="GHEA Grapalat" w:hAnsi="GHEA Grapalat" w:cs="Times Armenian"/>
          <w:b/>
          <w:sz w:val="20"/>
          <w:szCs w:val="22"/>
          <w:lang w:val="af-ZA"/>
        </w:rPr>
        <w:t>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Покупка</w:t>
      </w:r>
      <w:r w:rsidRPr="00064ADD">
        <w:rPr>
          <w:rFonts w:ascii="GHEA Grapalat" w:hAnsi="GHEA Grapalat" w:cs="Times Armenian"/>
          <w:sz w:val="20"/>
          <w:lang w:val="af-ZA"/>
        </w:rPr>
        <w:t xml:space="preserve"> </w:t>
      </w:r>
      <w:r w:rsidRPr="00064ADD">
        <w:rPr>
          <w:rFonts w:ascii="GHEA Grapalat" w:hAnsi="GHEA Grapalat" w:cs="Sylfaen"/>
          <w:sz w:val="20"/>
        </w:rPr>
        <w:t>предмет</w:t>
      </w:r>
      <w:r w:rsidRPr="00064ADD">
        <w:rPr>
          <w:rFonts w:ascii="GHEA Grapalat" w:hAnsi="GHEA Grapalat"/>
          <w:sz w:val="20"/>
          <w:lang w:val="af-ZA"/>
        </w:rPr>
        <w:t xml:space="preserve"> </w:t>
      </w:r>
      <w:r w:rsidRPr="00064ADD">
        <w:rPr>
          <w:rFonts w:ascii="GHEA Grapalat" w:hAnsi="GHEA Grapalat" w:cs="Sylfaen"/>
          <w:sz w:val="20"/>
        </w:rPr>
        <w:t xml:space="preserve">характерная </w:t>
      </w:r>
      <w:r w:rsidRPr="00064ADD">
        <w:rPr>
          <w:rFonts w:ascii="GHEA Grapalat" w:hAnsi="GHEA Grapalat" w:cs="Times Armenian"/>
          <w:sz w:val="20"/>
        </w:rPr>
        <w:t xml:space="preserve">черта </w:t>
      </w:r>
      <w:r w:rsidRPr="00064ADD">
        <w:rPr>
          <w:rFonts w:ascii="GHEA Grapalat" w:hAnsi="GHEA Grapalat" w:cs="Sylfaen"/>
          <w:sz w:val="20"/>
        </w:rPr>
        <w:t>вещи</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Участник</w:t>
      </w:r>
      <w:r w:rsidRPr="00064ADD">
        <w:rPr>
          <w:rFonts w:ascii="GHEA Grapalat" w:hAnsi="GHEA Grapalat" w:cs="Times Armenian"/>
          <w:sz w:val="20"/>
          <w:lang w:val="af-ZA"/>
        </w:rPr>
        <w:t xml:space="preserve"> </w:t>
      </w:r>
      <w:r w:rsidRPr="00064ADD">
        <w:rPr>
          <w:rFonts w:ascii="GHEA Grapalat" w:hAnsi="GHEA Grapalat" w:cs="Sylfaen"/>
          <w:sz w:val="20"/>
        </w:rPr>
        <w:t>участие</w:t>
      </w:r>
      <w:r w:rsidRPr="00064ADD">
        <w:rPr>
          <w:rFonts w:ascii="GHEA Grapalat" w:hAnsi="GHEA Grapalat" w:cs="Times Armenian"/>
          <w:sz w:val="20"/>
          <w:lang w:val="af-ZA"/>
        </w:rPr>
        <w:t xml:space="preserve"> </w:t>
      </w:r>
      <w:r w:rsidRPr="00064ADD">
        <w:rPr>
          <w:rFonts w:ascii="GHEA Grapalat" w:hAnsi="GHEA Grapalat" w:cs="Sylfaen"/>
          <w:sz w:val="20"/>
        </w:rPr>
        <w:t>верно</w:t>
      </w:r>
      <w:r w:rsidRPr="00064ADD">
        <w:rPr>
          <w:rFonts w:ascii="GHEA Grapalat" w:hAnsi="GHEA Grapalat" w:cs="Times Armenian"/>
          <w:sz w:val="20"/>
          <w:lang w:val="af-ZA"/>
        </w:rPr>
        <w:t xml:space="preserve"> </w:t>
      </w:r>
      <w:r w:rsidRPr="00064ADD">
        <w:rPr>
          <w:rFonts w:ascii="GHEA Grapalat" w:hAnsi="GHEA Grapalat" w:cs="Sylfaen"/>
          <w:sz w:val="20"/>
        </w:rPr>
        <w:t>требования</w:t>
      </w:r>
      <w:r w:rsidR="000206DA" w:rsidRPr="00064ADD">
        <w:rPr>
          <w:rFonts w:ascii="GHEA Grapalat" w:hAnsi="GHEA Grapalat" w:cs="Sylfaen"/>
          <w:sz w:val="20"/>
          <w:lang w:val="af-ZA"/>
        </w:rPr>
        <w:t xml:space="preserve"> </w:t>
      </w:r>
      <w:r w:rsidR="000206DA" w:rsidRPr="00064ADD">
        <w:rPr>
          <w:rFonts w:ascii="GHEA Grapalat" w:hAnsi="GHEA Grapalat" w:cs="Sylfaen"/>
          <w:sz w:val="20"/>
        </w:rPr>
        <w:t>и</w:t>
      </w:r>
      <w:r w:rsidR="000206DA" w:rsidRPr="00064ADD">
        <w:rPr>
          <w:rFonts w:ascii="GHEA Grapalat" w:hAnsi="GHEA Grapalat" w:cs="Sylfaen"/>
          <w:sz w:val="20"/>
          <w:lang w:val="af-ZA"/>
        </w:rPr>
        <w:t xml:space="preserve"> </w:t>
      </w:r>
      <w:r w:rsidR="000206DA" w:rsidRPr="00064ADD">
        <w:rPr>
          <w:rFonts w:ascii="GHEA Grapalat" w:hAnsi="GHEA Grapalat" w:cs="Sylfaen"/>
          <w:sz w:val="20"/>
        </w:rPr>
        <w:t>их</w:t>
      </w:r>
      <w:r w:rsidR="000206DA" w:rsidRPr="00064ADD">
        <w:rPr>
          <w:rFonts w:ascii="GHEA Grapalat" w:hAnsi="GHEA Grapalat" w:cs="Sylfaen"/>
          <w:sz w:val="20"/>
          <w:lang w:val="af-ZA"/>
        </w:rPr>
        <w:t xml:space="preserve"> </w:t>
      </w:r>
      <w:r w:rsidR="000206DA" w:rsidRPr="00064ADD">
        <w:rPr>
          <w:rFonts w:ascii="GHEA Grapalat" w:hAnsi="GHEA Grapalat" w:cs="Sylfaen"/>
          <w:sz w:val="20"/>
        </w:rPr>
        <w:t>оценка</w:t>
      </w:r>
      <w:r w:rsidR="000206DA" w:rsidRPr="00064ADD">
        <w:rPr>
          <w:rFonts w:ascii="GHEA Grapalat" w:hAnsi="GHEA Grapalat" w:cs="Sylfaen"/>
          <w:sz w:val="20"/>
          <w:lang w:val="af-ZA"/>
        </w:rPr>
        <w:t xml:space="preserve"> </w:t>
      </w:r>
      <w:r w:rsidR="000206DA" w:rsidRPr="00064ADD">
        <w:rPr>
          <w:rFonts w:ascii="GHEA Grapalat" w:hAnsi="GHEA Grapalat" w:cs="Sylfaen"/>
          <w:sz w:val="20"/>
        </w:rPr>
        <w:t xml:space="preserve">Порядок </w:t>
      </w:r>
      <w:r w:rsidRPr="00064ADD">
        <w:rPr>
          <w:rFonts w:ascii="GHEA Grapalat" w:hAnsi="GHEA Grapalat" w:cs="Times Armenian"/>
          <w:sz w:val="20"/>
          <w:lang w:val="af-ZA"/>
        </w:rPr>
        <w:t xml:space="preserve">и условия предоставления подтверждения </w:t>
      </w:r>
      <w:r w:rsidRPr="00064ADD">
        <w:rPr>
          <w:rFonts w:ascii="GHEA Grapalat" w:hAnsi="GHEA Grapalat" w:cs="Sylfaen"/>
          <w:sz w:val="20"/>
        </w:rPr>
        <w:t>квалификации в случае признания участника отобранным.</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Приглашение</w:t>
      </w:r>
      <w:r w:rsidRPr="00064ADD">
        <w:rPr>
          <w:rFonts w:ascii="GHEA Grapalat" w:hAnsi="GHEA Grapalat" w:cs="Times Armenian"/>
          <w:sz w:val="20"/>
          <w:lang w:val="af-ZA"/>
        </w:rPr>
        <w:t xml:space="preserve"> </w:t>
      </w:r>
      <w:r w:rsidRPr="00064ADD">
        <w:rPr>
          <w:rFonts w:ascii="GHEA Grapalat" w:hAnsi="GHEA Grapalat" w:cs="Sylfaen"/>
          <w:sz w:val="20"/>
        </w:rPr>
        <w:t>уточнение</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приглашение</w:t>
      </w:r>
      <w:r w:rsidRPr="00064ADD">
        <w:rPr>
          <w:rFonts w:ascii="GHEA Grapalat" w:hAnsi="GHEA Grapalat" w:cs="Times Armenian"/>
          <w:sz w:val="20"/>
          <w:lang w:val="af-ZA"/>
        </w:rPr>
        <w:t xml:space="preserve"> </w:t>
      </w:r>
      <w:r w:rsidRPr="00064ADD">
        <w:rPr>
          <w:rFonts w:ascii="GHEA Grapalat" w:hAnsi="GHEA Grapalat" w:cs="Sylfaen"/>
          <w:sz w:val="20"/>
        </w:rPr>
        <w:t>изменять</w:t>
      </w:r>
      <w:r w:rsidRPr="00064ADD">
        <w:rPr>
          <w:rFonts w:ascii="GHEA Grapalat" w:hAnsi="GHEA Grapalat" w:cs="Times Armenian"/>
          <w:sz w:val="20"/>
          <w:lang w:val="af-ZA"/>
        </w:rPr>
        <w:t xml:space="preserve"> </w:t>
      </w:r>
      <w:r w:rsidRPr="00064ADD">
        <w:rPr>
          <w:rFonts w:ascii="GHEA Grapalat" w:hAnsi="GHEA Grapalat" w:cs="Sylfaen"/>
          <w:sz w:val="20"/>
        </w:rPr>
        <w:t>выполнять</w:t>
      </w:r>
      <w:r w:rsidRPr="00064ADD">
        <w:rPr>
          <w:rFonts w:ascii="GHEA Grapalat" w:hAnsi="GHEA Grapalat" w:cs="Times Armenian"/>
          <w:sz w:val="20"/>
          <w:lang w:val="af-ZA"/>
        </w:rPr>
        <w:t xml:space="preserve"> </w:t>
      </w:r>
      <w:r w:rsidRPr="00064ADD">
        <w:rPr>
          <w:rFonts w:ascii="GHEA Grapalat" w:hAnsi="GHEA Grapalat" w:cs="Sylfaen"/>
          <w:sz w:val="20"/>
        </w:rPr>
        <w:t>было</w:t>
      </w:r>
      <w:r w:rsidRPr="00064ADD">
        <w:rPr>
          <w:rFonts w:ascii="GHEA Grapalat" w:hAnsi="GHEA Grapalat" w:cs="Times Armenian"/>
          <w:sz w:val="20"/>
        </w:rPr>
        <w:t>​</w:t>
      </w:r>
      <w:r w:rsidRPr="00064ADD">
        <w:rPr>
          <w:rFonts w:ascii="GHEA Grapalat" w:hAnsi="GHEA Grapalat" w:cs="Sylfaen"/>
          <w:sz w:val="20"/>
        </w:rPr>
        <w:t>​</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Приложение</w:t>
      </w:r>
      <w:r w:rsidRPr="00064ADD">
        <w:rPr>
          <w:rFonts w:ascii="GHEA Grapalat" w:hAnsi="GHEA Grapalat" w:cs="Times Armenian"/>
          <w:sz w:val="20"/>
          <w:lang w:val="af-ZA"/>
        </w:rPr>
        <w:t xml:space="preserve"> </w:t>
      </w:r>
      <w:r w:rsidRPr="00064ADD">
        <w:rPr>
          <w:rFonts w:ascii="GHEA Grapalat" w:hAnsi="GHEA Grapalat" w:cs="Sylfaen"/>
          <w:sz w:val="20"/>
        </w:rPr>
        <w:t>к настоящему</w:t>
      </w:r>
      <w:r w:rsidRPr="00064ADD">
        <w:rPr>
          <w:rFonts w:ascii="GHEA Grapalat" w:hAnsi="GHEA Grapalat" w:cs="Times Armenian"/>
          <w:sz w:val="20"/>
          <w:lang w:val="af-ZA"/>
        </w:rPr>
        <w:t xml:space="preserve"> </w:t>
      </w:r>
      <w:r w:rsidRPr="00064ADD">
        <w:rPr>
          <w:rFonts w:ascii="GHEA Grapalat" w:hAnsi="GHEA Grapalat" w:cs="Sylfaen"/>
          <w:sz w:val="20"/>
        </w:rPr>
        <w:t>было</w:t>
      </w:r>
      <w:r w:rsidRPr="00064ADD">
        <w:rPr>
          <w:rFonts w:ascii="GHEA Grapalat" w:hAnsi="GHEA Grapalat" w:cs="Times Armenian"/>
          <w:sz w:val="20"/>
        </w:rPr>
        <w:t>​</w:t>
      </w:r>
      <w:r w:rsidRPr="00064ADD">
        <w:rPr>
          <w:rFonts w:ascii="GHEA Grapalat" w:hAnsi="GHEA Grapalat" w:cs="Sylfaen"/>
          <w:sz w:val="20"/>
        </w:rPr>
        <w:t>​</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 xml:space="preserve">5. </w:t>
      </w:r>
      <w:r w:rsidRPr="00064ADD">
        <w:rPr>
          <w:rFonts w:ascii="GHEA Grapalat" w:hAnsi="GHEA Grapalat"/>
          <w:sz w:val="20"/>
          <w:lang w:val="af-ZA"/>
        </w:rPr>
        <w:tab/>
      </w:r>
      <w:r w:rsidRPr="00064ADD">
        <w:rPr>
          <w:rFonts w:ascii="GHEA Grapalat" w:hAnsi="GHEA Grapalat" w:cs="Sylfaen"/>
          <w:sz w:val="20"/>
        </w:rPr>
        <w:t>Применение</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с </w:t>
      </w:r>
      <w:r w:rsidRPr="00064ADD">
        <w:rPr>
          <w:rFonts w:ascii="GHEA Grapalat" w:hAnsi="GHEA Grapalat" w:cs="Sylfaen"/>
          <w:sz w:val="20"/>
        </w:rPr>
        <w:t>нани</w:t>
      </w:r>
      <w:r w:rsidRPr="00064ADD">
        <w:rPr>
          <w:rFonts w:ascii="GHEA Grapalat" w:hAnsi="GHEA Grapalat" w:cs="Times Armenian"/>
          <w:sz w:val="20"/>
          <w:lang w:val="af-ZA"/>
        </w:rPr>
        <w:t xml:space="preserve"> </w:t>
      </w:r>
      <w:r w:rsidRPr="00064ADD">
        <w:rPr>
          <w:rFonts w:ascii="GHEA Grapalat" w:hAnsi="GHEA Grapalat" w:cs="Sylfaen"/>
          <w:sz w:val="20"/>
        </w:rPr>
        <w:t>предложение</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 xml:space="preserve">6. </w:t>
      </w:r>
      <w:r w:rsidR="00096865" w:rsidRPr="00064ADD">
        <w:rPr>
          <w:rFonts w:ascii="GHEA Grapalat" w:hAnsi="GHEA Grapalat" w:cs="Sylfaen"/>
          <w:sz w:val="20"/>
        </w:rPr>
        <w:t>Применение</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работы</w:t>
      </w:r>
      <w:r w:rsidR="00096865" w:rsidRPr="00064ADD">
        <w:rPr>
          <w:rFonts w:ascii="GHEA Grapalat" w:hAnsi="GHEA Grapalat" w:cs="Sylfaen"/>
          <w:sz w:val="20"/>
        </w:rPr>
        <w:t>​</w:t>
      </w:r>
      <w:r w:rsidR="00096865" w:rsidRPr="00064ADD">
        <w:rPr>
          <w:rFonts w:ascii="GHEA Grapalat" w:hAnsi="GHEA Grapalat" w:cs="Times Armenian"/>
          <w:sz w:val="20"/>
          <w:lang w:val="af-ZA"/>
        </w:rPr>
        <w:t xml:space="preserve"> крайний </w:t>
      </w:r>
      <w:r w:rsidR="00096865" w:rsidRPr="00064ADD">
        <w:rPr>
          <w:rFonts w:ascii="GHEA Grapalat" w:hAnsi="GHEA Grapalat" w:cs="Sylfaen"/>
          <w:sz w:val="20"/>
        </w:rPr>
        <w:t>срок подачи заявок</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изменять</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выполнять</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и</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их</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назад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взять</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было</w:t>
      </w:r>
      <w:r w:rsidR="00096865" w:rsidRPr="00064ADD">
        <w:rPr>
          <w:rFonts w:ascii="GHEA Grapalat" w:hAnsi="GHEA Grapalat" w:cs="Times Armenian"/>
          <w:sz w:val="20"/>
        </w:rPr>
        <w:t>​</w:t>
      </w:r>
      <w:r w:rsidR="00096865" w:rsidRPr="00064ADD">
        <w:rPr>
          <w:rFonts w:ascii="GHEA Grapalat" w:hAnsi="GHEA Grapalat" w:cs="Sylfaen"/>
          <w:sz w:val="20"/>
        </w:rPr>
        <w:t>​</w:t>
      </w:r>
      <w:r w:rsidR="00096865" w:rsidRPr="00064ADD">
        <w:rPr>
          <w:rFonts w:ascii="GHEA Grapalat" w:hAnsi="GHEA Grapalat" w:cs="Times Armenian"/>
          <w:sz w:val="20"/>
          <w:lang w:val="af-ZA"/>
        </w:rPr>
        <w:tab/>
        <w:t xml:space="preserve"> </w:t>
      </w:r>
    </w:p>
    <w:p w14:paraId="1414F740" w14:textId="77347686"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 xml:space="preserve">8. </w:t>
      </w:r>
      <w:r w:rsidR="00AF7BE8" w:rsidRPr="00064ADD">
        <w:rPr>
          <w:rFonts w:ascii="GHEA Grapalat" w:hAnsi="GHEA Grapalat" w:cs="Sylfaen"/>
          <w:sz w:val="20"/>
        </w:rPr>
        <w:t>Евреи</w:t>
      </w:r>
      <w:r w:rsidR="00AF7BE8" w:rsidRPr="00064ADD">
        <w:rPr>
          <w:rFonts w:ascii="GHEA Grapalat" w:hAnsi="GHEA Grapalat" w:cs="Sylfaen"/>
          <w:sz w:val="20"/>
          <w:lang w:val="af-ZA"/>
        </w:rPr>
        <w:t xml:space="preserve"> </w:t>
      </w:r>
      <w:r w:rsidR="00AF7BE8" w:rsidRPr="00064ADD">
        <w:rPr>
          <w:rFonts w:ascii="GHEA Grapalat" w:hAnsi="GHEA Grapalat" w:cs="Sylfaen"/>
          <w:sz w:val="20"/>
        </w:rPr>
        <w:t xml:space="preserve">открытие </w:t>
      </w:r>
      <w:r w:rsidR="00AF7BE8" w:rsidRPr="00064ADD">
        <w:rPr>
          <w:rFonts w:ascii="GHEA Grapalat" w:hAnsi="GHEA Grapalat" w:cs="Sylfaen"/>
          <w:sz w:val="20"/>
          <w:lang w:val="af-ZA"/>
        </w:rPr>
        <w:t xml:space="preserve">, </w:t>
      </w:r>
      <w:r w:rsidR="00AF7BE8" w:rsidRPr="00064ADD">
        <w:rPr>
          <w:rFonts w:ascii="GHEA Grapalat" w:hAnsi="GHEA Grapalat" w:cs="Sylfaen"/>
          <w:sz w:val="20"/>
        </w:rPr>
        <w:t>оценка</w:t>
      </w:r>
      <w:r w:rsidR="00AF7BE8" w:rsidRPr="00064ADD">
        <w:rPr>
          <w:rFonts w:ascii="GHEA Grapalat" w:hAnsi="GHEA Grapalat" w:cs="Sylfaen"/>
          <w:sz w:val="20"/>
          <w:lang w:val="af-ZA"/>
        </w:rPr>
        <w:t xml:space="preserve">  </w:t>
      </w:r>
      <w:r w:rsidR="00AF7BE8" w:rsidRPr="00064ADD">
        <w:rPr>
          <w:rFonts w:ascii="GHEA Grapalat" w:hAnsi="GHEA Grapalat" w:cs="Sylfaen"/>
          <w:sz w:val="20"/>
        </w:rPr>
        <w:t>и</w:t>
      </w:r>
      <w:r w:rsidR="00AF7BE8" w:rsidRPr="00064ADD">
        <w:rPr>
          <w:rFonts w:ascii="GHEA Grapalat" w:hAnsi="GHEA Grapalat" w:cs="Sylfaen"/>
          <w:sz w:val="20"/>
          <w:lang w:val="af-ZA"/>
        </w:rPr>
        <w:t xml:space="preserve"> </w:t>
      </w:r>
      <w:r w:rsidR="00AF7BE8" w:rsidRPr="00064ADD">
        <w:rPr>
          <w:rFonts w:ascii="GHEA Grapalat" w:hAnsi="GHEA Grapalat" w:cs="Sylfaen"/>
          <w:sz w:val="20"/>
        </w:rPr>
        <w:t>результаты</w:t>
      </w:r>
      <w:r w:rsidR="00AF7BE8" w:rsidRPr="00064ADD">
        <w:rPr>
          <w:rFonts w:ascii="GHEA Grapalat" w:hAnsi="GHEA Grapalat" w:cs="Sylfaen"/>
          <w:sz w:val="20"/>
          <w:lang w:val="af-ZA"/>
        </w:rPr>
        <w:t xml:space="preserve"> </w:t>
      </w:r>
      <w:r w:rsidR="00AF7BE8" w:rsidRPr="00064ADD">
        <w:rPr>
          <w:rFonts w:ascii="GHEA Grapalat" w:hAnsi="GHEA Grapalat" w:cs="Sylfaen"/>
          <w:sz w:val="20"/>
        </w:rPr>
        <w:t>краткое содержание</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 xml:space="preserve">9. </w:t>
      </w:r>
      <w:r w:rsidR="00096865" w:rsidRPr="00064ADD">
        <w:rPr>
          <w:rFonts w:ascii="GHEA Grapalat" w:hAnsi="GHEA Grapalat" w:cs="Sylfaen"/>
          <w:sz w:val="20"/>
        </w:rPr>
        <w:t>Договор</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герметизация</w:t>
      </w:r>
      <w:r w:rsidR="00096865" w:rsidRPr="00064ADD">
        <w:rPr>
          <w:rFonts w:ascii="GHEA Grapalat" w:hAnsi="GHEA Grapalat" w:cs="Times Armenian"/>
          <w:sz w:val="20"/>
          <w:lang w:val="af-ZA"/>
        </w:rPr>
        <w:tab/>
      </w:r>
    </w:p>
    <w:p w14:paraId="4C2D9E4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cs="Sylfaen"/>
          <w:sz w:val="20"/>
        </w:rPr>
        <w:t xml:space="preserve">10. </w:t>
      </w:r>
      <w:r w:rsidRPr="00064ADD">
        <w:rPr>
          <w:rFonts w:ascii="GHEA Grapalat" w:hAnsi="GHEA Grapalat" w:cs="Times Armenian"/>
          <w:sz w:val="20"/>
        </w:rPr>
        <w:t xml:space="preserve">Квалификация </w:t>
      </w:r>
      <w:r w:rsidR="00087A30" w:rsidRPr="00064ADD">
        <w:rPr>
          <w:rFonts w:ascii="GHEA Grapalat" w:hAnsi="GHEA Grapalat"/>
          <w:sz w:val="20"/>
          <w:lang w:val="af-ZA"/>
        </w:rPr>
        <w:t xml:space="preserve">и </w:t>
      </w:r>
      <w:r w:rsidR="000206DA" w:rsidRPr="00064ADD">
        <w:rPr>
          <w:rFonts w:ascii="GHEA Grapalat" w:hAnsi="GHEA Grapalat" w:cs="Sylfaen"/>
          <w:sz w:val="20"/>
        </w:rPr>
        <w:t>контракт</w:t>
      </w:r>
      <w:r w:rsidRPr="00064ADD">
        <w:rPr>
          <w:rFonts w:ascii="GHEA Grapalat" w:hAnsi="GHEA Grapalat" w:cs="Times Armenian"/>
          <w:sz w:val="20"/>
          <w:lang w:val="af-ZA"/>
        </w:rPr>
        <w:t xml:space="preserve"> </w:t>
      </w:r>
      <w:r w:rsidRPr="00064ADD">
        <w:rPr>
          <w:rFonts w:ascii="GHEA Grapalat" w:hAnsi="GHEA Grapalat" w:cs="Sylfaen"/>
          <w:sz w:val="20"/>
        </w:rPr>
        <w:t>положения</w:t>
      </w:r>
      <w:r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11. </w:t>
      </w:r>
      <w:r w:rsidRPr="00064ADD">
        <w:rPr>
          <w:rFonts w:ascii="GHEA Grapalat" w:hAnsi="GHEA Grapalat" w:cs="Sylfaen"/>
          <w:sz w:val="20"/>
        </w:rPr>
        <w:t xml:space="preserve">Текущие </w:t>
      </w:r>
      <w:r w:rsidRPr="00064ADD">
        <w:rPr>
          <w:rFonts w:ascii="GHEA Grapalat" w:hAnsi="GHEA Grapalat" w:cs="Times Armenian"/>
          <w:sz w:val="20"/>
        </w:rPr>
        <w:t>события</w:t>
      </w:r>
      <w:r w:rsidRPr="00064ADD">
        <w:rPr>
          <w:rFonts w:ascii="GHEA Grapalat" w:hAnsi="GHEA Grapalat" w:cs="Times Armenian"/>
          <w:sz w:val="20"/>
          <w:lang w:val="af-ZA"/>
        </w:rPr>
        <w:t xml:space="preserve"> </w:t>
      </w:r>
      <w:r w:rsidRPr="00064ADD">
        <w:rPr>
          <w:rFonts w:ascii="GHEA Grapalat" w:hAnsi="GHEA Grapalat" w:cs="Sylfaen"/>
          <w:sz w:val="20"/>
        </w:rPr>
        <w:t>неуспешный</w:t>
      </w:r>
      <w:r w:rsidRPr="00064ADD">
        <w:rPr>
          <w:rFonts w:ascii="GHEA Grapalat" w:hAnsi="GHEA Grapalat" w:cs="Times Armenian"/>
          <w:sz w:val="20"/>
          <w:lang w:val="af-ZA"/>
        </w:rPr>
        <w:t xml:space="preserve"> </w:t>
      </w:r>
      <w:r w:rsidRPr="00064ADD">
        <w:rPr>
          <w:rFonts w:ascii="GHEA Grapalat" w:hAnsi="GHEA Grapalat" w:cs="Sylfaen"/>
          <w:sz w:val="20"/>
        </w:rPr>
        <w:t>объявление</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12. </w:t>
      </w:r>
      <w:r w:rsidRPr="00064ADD">
        <w:rPr>
          <w:rFonts w:ascii="GHEA Grapalat" w:hAnsi="GHEA Grapalat" w:cs="Sylfaen"/>
          <w:sz w:val="20"/>
        </w:rPr>
        <w:t>Покупка</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в </w:t>
      </w:r>
      <w:r w:rsidRPr="00064ADD">
        <w:rPr>
          <w:rFonts w:ascii="GHEA Grapalat" w:hAnsi="GHEA Grapalat" w:cs="Sylfaen"/>
          <w:sz w:val="20"/>
        </w:rPr>
        <w:t>процессе</w:t>
      </w:r>
      <w:r w:rsidRPr="00064ADD">
        <w:rPr>
          <w:rFonts w:ascii="GHEA Grapalat" w:hAnsi="GHEA Grapalat" w:cs="Times Armenian"/>
          <w:sz w:val="20"/>
          <w:lang w:val="af-ZA"/>
        </w:rPr>
        <w:t xml:space="preserve"> </w:t>
      </w:r>
      <w:r w:rsidRPr="00064ADD">
        <w:rPr>
          <w:rFonts w:ascii="GHEA Grapalat" w:hAnsi="GHEA Grapalat" w:cs="Sylfaen"/>
          <w:sz w:val="20"/>
        </w:rPr>
        <w:t>назад</w:t>
      </w:r>
      <w:r w:rsidRPr="00064ADD">
        <w:rPr>
          <w:rFonts w:ascii="GHEA Grapalat" w:hAnsi="GHEA Grapalat" w:cs="Times Armenian"/>
          <w:sz w:val="20"/>
          <w:lang w:val="af-ZA"/>
        </w:rPr>
        <w:t xml:space="preserve"> </w:t>
      </w:r>
      <w:r w:rsidRPr="00064ADD">
        <w:rPr>
          <w:rFonts w:ascii="GHEA Grapalat" w:hAnsi="GHEA Grapalat" w:cs="Sylfaen"/>
          <w:sz w:val="20"/>
        </w:rPr>
        <w:t>связанный</w:t>
      </w:r>
      <w:r w:rsidRPr="00064ADD">
        <w:rPr>
          <w:rFonts w:ascii="GHEA Grapalat" w:hAnsi="GHEA Grapalat" w:cs="Times Armenian"/>
          <w:sz w:val="20"/>
          <w:lang w:val="af-ZA"/>
        </w:rPr>
        <w:t xml:space="preserve"> </w:t>
      </w:r>
      <w:r w:rsidRPr="00064ADD">
        <w:rPr>
          <w:rFonts w:ascii="GHEA Grapalat" w:hAnsi="GHEA Grapalat" w:cs="Times Armenian"/>
          <w:sz w:val="20"/>
        </w:rPr>
        <w:t>деятельность</w:t>
      </w:r>
      <w:r w:rsidRPr="00064ADD">
        <w:rPr>
          <w:rFonts w:ascii="GHEA Grapalat" w:hAnsi="GHEA Grapalat" w:cs="Sylfaen"/>
          <w:sz w:val="20"/>
        </w:rPr>
        <w:t>​</w:t>
      </w:r>
      <w:r w:rsidRPr="00064ADD">
        <w:rPr>
          <w:rFonts w:ascii="GHEA Grapalat" w:hAnsi="GHEA Grapalat" w:cs="Times Armenian"/>
          <w:sz w:val="20"/>
          <w:lang w:val="af-ZA"/>
        </w:rPr>
        <w:t xml:space="preserve"> </w:t>
      </w:r>
      <w:r w:rsidRPr="00064ADD">
        <w:rPr>
          <w:rFonts w:ascii="GHEA Grapalat" w:hAnsi="GHEA Grapalat" w:cs="Sylfaen"/>
          <w:sz w:val="20"/>
        </w:rPr>
        <w:t xml:space="preserve">и </w:t>
      </w:r>
      <w:r w:rsidRPr="00064ADD">
        <w:rPr>
          <w:rFonts w:ascii="GHEA Grapalat" w:hAnsi="GHEA Grapalat" w:cs="Times Armenian"/>
          <w:sz w:val="20"/>
          <w:lang w:val="af-ZA"/>
        </w:rPr>
        <w:t xml:space="preserve">( </w:t>
      </w:r>
      <w:r w:rsidRPr="00064ADD">
        <w:rPr>
          <w:rFonts w:ascii="GHEA Grapalat" w:hAnsi="GHEA Grapalat" w:cs="Sylfaen"/>
          <w:sz w:val="20"/>
        </w:rPr>
        <w:t xml:space="preserve">или </w:t>
      </w:r>
      <w:r w:rsidRPr="00064ADD">
        <w:rPr>
          <w:rFonts w:ascii="GHEA Grapalat" w:hAnsi="GHEA Grapalat" w:cs="Times Armenian"/>
          <w:sz w:val="20"/>
          <w:lang w:val="af-ZA"/>
        </w:rPr>
        <w:t xml:space="preserve">) </w:t>
      </w:r>
      <w:r w:rsidRPr="00064ADD">
        <w:rPr>
          <w:rFonts w:ascii="GHEA Grapalat" w:hAnsi="GHEA Grapalat" w:cs="Sylfaen"/>
          <w:sz w:val="20"/>
        </w:rPr>
        <w:t>приняты</w:t>
      </w:r>
      <w:r w:rsidRPr="00064ADD">
        <w:rPr>
          <w:rFonts w:ascii="GHEA Grapalat" w:hAnsi="GHEA Grapalat" w:cs="Times Armenian"/>
          <w:sz w:val="20"/>
          <w:lang w:val="af-ZA"/>
        </w:rPr>
        <w:t xml:space="preserve"> </w:t>
      </w:r>
      <w:r w:rsidRPr="00064ADD">
        <w:rPr>
          <w:rFonts w:ascii="GHEA Grapalat" w:hAnsi="GHEA Grapalat" w:cs="Sylfaen"/>
          <w:sz w:val="20"/>
        </w:rPr>
        <w:t>решения</w:t>
      </w:r>
      <w:r w:rsidRPr="00064ADD">
        <w:rPr>
          <w:rFonts w:ascii="GHEA Grapalat" w:hAnsi="GHEA Grapalat" w:cs="Times Armenian"/>
          <w:sz w:val="20"/>
          <w:lang w:val="af-ZA"/>
        </w:rPr>
        <w:t xml:space="preserve"> </w:t>
      </w:r>
      <w:r w:rsidRPr="00064ADD">
        <w:rPr>
          <w:rFonts w:ascii="GHEA Grapalat" w:hAnsi="GHEA Grapalat" w:cs="Sylfaen"/>
          <w:sz w:val="20"/>
        </w:rPr>
        <w:t>апелляция</w:t>
      </w:r>
      <w:r w:rsidRPr="00064ADD">
        <w:rPr>
          <w:rFonts w:ascii="GHEA Grapalat" w:hAnsi="GHEA Grapalat" w:cs="Times Armenian"/>
          <w:sz w:val="20"/>
          <w:lang w:val="af-ZA"/>
        </w:rPr>
        <w:t xml:space="preserve"> </w:t>
      </w:r>
      <w:r w:rsidRPr="00064ADD">
        <w:rPr>
          <w:rFonts w:ascii="GHEA Grapalat" w:hAnsi="GHEA Grapalat" w:cs="Sylfaen"/>
          <w:sz w:val="20"/>
        </w:rPr>
        <w:t>участник</w:t>
      </w:r>
      <w:r w:rsidRPr="00064ADD">
        <w:rPr>
          <w:rFonts w:ascii="GHEA Grapalat" w:hAnsi="GHEA Grapalat" w:cs="Times Armenian"/>
          <w:sz w:val="20"/>
          <w:lang w:val="af-ZA"/>
        </w:rPr>
        <w:t xml:space="preserve"> </w:t>
      </w:r>
      <w:r w:rsidRPr="00064ADD">
        <w:rPr>
          <w:rFonts w:ascii="GHEA Grapalat" w:hAnsi="GHEA Grapalat" w:cs="Sylfaen"/>
          <w:sz w:val="20"/>
        </w:rPr>
        <w:t>право</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было</w:t>
      </w:r>
      <w:r w:rsidRPr="00064ADD">
        <w:rPr>
          <w:rFonts w:ascii="GHEA Grapalat" w:hAnsi="GHEA Grapalat" w:cs="Times Armenian"/>
          <w:sz w:val="20"/>
        </w:rPr>
        <w:t>​</w:t>
      </w:r>
      <w:r w:rsidRPr="00064ADD">
        <w:rPr>
          <w:rFonts w:ascii="GHEA Grapalat" w:hAnsi="GHEA Grapalat" w:cs="Sylfaen"/>
          <w:sz w:val="20"/>
        </w:rPr>
        <w:t>​</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256242C6"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 xml:space="preserve">ЧАСТЬ </w:t>
      </w:r>
      <w:r w:rsidRPr="00064ADD">
        <w:rPr>
          <w:rFonts w:ascii="GHEA Grapalat" w:hAnsi="GHEA Grapalat" w:cs="Times Armenian"/>
          <w:b/>
          <w:sz w:val="20"/>
          <w:lang w:val="af-ZA"/>
        </w:rPr>
        <w:t xml:space="preserve">II.  </w:t>
      </w:r>
      <w:r w:rsidR="00123664">
        <w:rPr>
          <w:rFonts w:ascii="GHEA Grapalat" w:hAnsi="GHEA Grapalat" w:cs="Sylfaen"/>
          <w:b/>
          <w:sz w:val="20"/>
        </w:rPr>
        <w:t>ОЦЕНКА</w:t>
      </w:r>
      <w:r w:rsidR="00123664" w:rsidRPr="006C617C">
        <w:rPr>
          <w:rFonts w:ascii="GHEA Grapalat" w:hAnsi="GHEA Grapalat" w:cs="Sylfaen"/>
          <w:b/>
          <w:sz w:val="20"/>
          <w:lang w:val="af-ZA"/>
        </w:rPr>
        <w:t xml:space="preserve"> </w:t>
      </w:r>
      <w:proofErr w:type="gramStart"/>
      <w:r w:rsidR="00123664">
        <w:rPr>
          <w:rFonts w:ascii="GHEA Grapalat" w:hAnsi="GHEA Grapalat" w:cs="Sylfaen"/>
          <w:b/>
          <w:sz w:val="20"/>
        </w:rPr>
        <w:t>ВОПРОСНИК</w:t>
      </w:r>
      <w:r w:rsidRPr="00064ADD">
        <w:rPr>
          <w:rFonts w:ascii="GHEA Grapalat" w:hAnsi="GHEA Grapalat" w:cs="Times Armenian"/>
          <w:b/>
          <w:sz w:val="20"/>
          <w:lang w:val="af-ZA"/>
        </w:rPr>
        <w:t xml:space="preserve">  </w:t>
      </w:r>
      <w:r w:rsidRPr="00064ADD">
        <w:rPr>
          <w:rFonts w:ascii="GHEA Grapalat" w:hAnsi="GHEA Grapalat" w:cs="Sylfaen"/>
          <w:b/>
          <w:sz w:val="20"/>
        </w:rPr>
        <w:t>ЗАЯВЛЕНИЕ</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ПОДГОТОВИТЬ</w:t>
      </w:r>
      <w:r w:rsidRPr="00064ADD">
        <w:rPr>
          <w:rFonts w:ascii="GHEA Grapalat" w:hAnsi="GHEA Grapalat" w:cs="Times Armenian"/>
          <w:b/>
          <w:sz w:val="20"/>
          <w:lang w:val="af-ZA"/>
        </w:rPr>
        <w:t xml:space="preserve">  </w:t>
      </w:r>
      <w:r w:rsidRPr="00064ADD">
        <w:rPr>
          <w:rFonts w:ascii="GHEA Grapalat" w:hAnsi="GHEA Grapalat" w:cs="Sylfaen"/>
          <w:b/>
          <w:sz w:val="20"/>
        </w:rPr>
        <w:t>ИНСТРУКЦИЯ</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sz w:val="20"/>
          <w:lang w:val="af-ZA"/>
        </w:rPr>
        <w:tab/>
      </w:r>
      <w:r w:rsidRPr="00064ADD">
        <w:rPr>
          <w:rFonts w:ascii="GHEA Grapalat" w:hAnsi="GHEA Grapalat" w:cs="Sylfaen"/>
          <w:sz w:val="20"/>
        </w:rPr>
        <w:t xml:space="preserve">Общие </w:t>
      </w:r>
      <w:proofErr w:type="gramStart"/>
      <w:r w:rsidRPr="00064ADD">
        <w:rPr>
          <w:rFonts w:ascii="GHEA Grapalat" w:hAnsi="GHEA Grapalat" w:cs="Sylfaen"/>
          <w:sz w:val="20"/>
        </w:rPr>
        <w:t>положения</w:t>
      </w:r>
      <w:r w:rsidRPr="00064ADD">
        <w:rPr>
          <w:rFonts w:ascii="GHEA Grapalat" w:hAnsi="GHEA Grapalat" w:cs="Times Armenian"/>
          <w:sz w:val="20"/>
          <w:lang w:val="af-ZA"/>
        </w:rPr>
        <w:t xml:space="preserve">  </w:t>
      </w:r>
      <w:r w:rsidRPr="00064ADD">
        <w:rPr>
          <w:rFonts w:ascii="GHEA Grapalat" w:hAnsi="GHEA Grapalat" w:cs="Sylfaen"/>
          <w:sz w:val="20"/>
        </w:rPr>
        <w:t>положения</w:t>
      </w:r>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sz w:val="20"/>
          <w:lang w:val="af-ZA"/>
        </w:rPr>
        <w:tab/>
      </w:r>
      <w:r w:rsidRPr="00064ADD">
        <w:rPr>
          <w:rFonts w:ascii="GHEA Grapalat" w:hAnsi="GHEA Grapalat" w:cs="Sylfaen"/>
          <w:sz w:val="20"/>
        </w:rPr>
        <w:t xml:space="preserve">Актуальные </w:t>
      </w:r>
      <w:r w:rsidRPr="00064ADD">
        <w:rPr>
          <w:rFonts w:ascii="GHEA Grapalat" w:hAnsi="GHEA Grapalat" w:cs="Times Armenian"/>
          <w:sz w:val="20"/>
        </w:rPr>
        <w:t>события</w:t>
      </w:r>
      <w:r w:rsidRPr="00064ADD">
        <w:rPr>
          <w:rFonts w:ascii="GHEA Grapalat" w:hAnsi="GHEA Grapalat" w:cs="Times Armenian"/>
          <w:sz w:val="20"/>
          <w:lang w:val="af-ZA"/>
        </w:rPr>
        <w:t xml:space="preserve"> </w:t>
      </w:r>
      <w:r w:rsidRPr="00064ADD">
        <w:rPr>
          <w:rFonts w:ascii="GHEA Grapalat" w:hAnsi="GHEA Grapalat" w:cs="Sylfaen"/>
          <w:sz w:val="20"/>
        </w:rPr>
        <w:t>приложение</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 xml:space="preserve">3. </w:t>
      </w:r>
      <w:r w:rsidR="00096865" w:rsidRPr="00064ADD">
        <w:rPr>
          <w:rFonts w:ascii="GHEA Grapalat" w:hAnsi="GHEA Grapalat"/>
          <w:sz w:val="20"/>
          <w:lang w:val="af-ZA"/>
        </w:rPr>
        <w:tab/>
      </w:r>
      <w:r w:rsidR="00096865" w:rsidRPr="00064ADD">
        <w:rPr>
          <w:rFonts w:ascii="GHEA Grapalat" w:hAnsi="GHEA Grapalat" w:cs="Sylfaen"/>
          <w:sz w:val="20"/>
        </w:rPr>
        <w:t xml:space="preserve">Приложения </w:t>
      </w:r>
      <w:r w:rsidR="00BE01AE" w:rsidRPr="00064ADD">
        <w:rPr>
          <w:rFonts w:ascii="GHEA Grapalat" w:hAnsi="GHEA Grapalat" w:cs="Times Armenian"/>
          <w:sz w:val="20"/>
          <w:lang w:val="af-ZA"/>
        </w:rPr>
        <w:t>1-6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388CADF3" w:rsidR="00037DDE" w:rsidRDefault="00037DDE" w:rsidP="00EF3662">
      <w:pPr>
        <w:ind w:firstLine="1134"/>
        <w:jc w:val="both"/>
        <w:rPr>
          <w:rFonts w:ascii="GHEA Grapalat" w:hAnsi="GHEA Grapalat" w:cs="Times Armenian"/>
          <w:sz w:val="20"/>
          <w:lang w:val="af-ZA"/>
        </w:rPr>
      </w:pPr>
    </w:p>
    <w:p w14:paraId="07FA1900" w14:textId="209DCC26" w:rsidR="0006114C" w:rsidRDefault="0006114C" w:rsidP="00EF3662">
      <w:pPr>
        <w:ind w:firstLine="1134"/>
        <w:jc w:val="both"/>
        <w:rPr>
          <w:rFonts w:ascii="GHEA Grapalat" w:hAnsi="GHEA Grapalat" w:cs="Times Armenian"/>
          <w:sz w:val="20"/>
          <w:lang w:val="af-ZA"/>
        </w:rPr>
      </w:pPr>
    </w:p>
    <w:p w14:paraId="60AD9BA7" w14:textId="7F394B4D" w:rsidR="0006114C" w:rsidRDefault="0006114C" w:rsidP="00EF3662">
      <w:pPr>
        <w:ind w:firstLine="1134"/>
        <w:jc w:val="both"/>
        <w:rPr>
          <w:rFonts w:ascii="GHEA Grapalat" w:hAnsi="GHEA Grapalat" w:cs="Times Armenian"/>
          <w:sz w:val="20"/>
          <w:lang w:val="af-ZA"/>
        </w:rPr>
      </w:pPr>
    </w:p>
    <w:p w14:paraId="540ACFEB" w14:textId="3DD74975" w:rsidR="0006114C" w:rsidRDefault="0006114C" w:rsidP="00EF3662">
      <w:pPr>
        <w:ind w:firstLine="1134"/>
        <w:jc w:val="both"/>
        <w:rPr>
          <w:rFonts w:ascii="GHEA Grapalat" w:hAnsi="GHEA Grapalat" w:cs="Times Armenian"/>
          <w:sz w:val="20"/>
          <w:lang w:val="af-ZA"/>
        </w:rPr>
      </w:pPr>
    </w:p>
    <w:p w14:paraId="0729D43D" w14:textId="6ABFED9E" w:rsidR="0006114C" w:rsidRDefault="0006114C" w:rsidP="00EF3662">
      <w:pPr>
        <w:ind w:firstLine="1134"/>
        <w:jc w:val="both"/>
        <w:rPr>
          <w:rFonts w:ascii="GHEA Grapalat" w:hAnsi="GHEA Grapalat" w:cs="Times Armenian"/>
          <w:sz w:val="20"/>
          <w:lang w:val="af-ZA"/>
        </w:rPr>
      </w:pPr>
    </w:p>
    <w:p w14:paraId="600BAED9" w14:textId="3B3F9C9D" w:rsidR="0006114C" w:rsidRDefault="0006114C" w:rsidP="00EF3662">
      <w:pPr>
        <w:ind w:firstLine="1134"/>
        <w:jc w:val="both"/>
        <w:rPr>
          <w:rFonts w:ascii="GHEA Grapalat" w:hAnsi="GHEA Grapalat" w:cs="Times Armenian"/>
          <w:sz w:val="20"/>
          <w:lang w:val="af-ZA"/>
        </w:rPr>
      </w:pPr>
    </w:p>
    <w:p w14:paraId="12680E73" w14:textId="3CFF1C55" w:rsidR="0006114C" w:rsidRDefault="0006114C" w:rsidP="00EF3662">
      <w:pPr>
        <w:ind w:firstLine="1134"/>
        <w:jc w:val="both"/>
        <w:rPr>
          <w:rFonts w:ascii="GHEA Grapalat" w:hAnsi="GHEA Grapalat" w:cs="Times Armenian"/>
          <w:sz w:val="20"/>
          <w:lang w:val="af-ZA"/>
        </w:rPr>
      </w:pPr>
    </w:p>
    <w:p w14:paraId="21EEB874" w14:textId="5E27103B" w:rsidR="0006114C" w:rsidRDefault="0006114C" w:rsidP="00EF3662">
      <w:pPr>
        <w:ind w:firstLine="1134"/>
        <w:jc w:val="both"/>
        <w:rPr>
          <w:rFonts w:ascii="GHEA Grapalat" w:hAnsi="GHEA Grapalat" w:cs="Times Armenian"/>
          <w:sz w:val="20"/>
          <w:lang w:val="af-ZA"/>
        </w:rPr>
      </w:pPr>
    </w:p>
    <w:p w14:paraId="1BA69C53" w14:textId="61C7DD6A" w:rsidR="0006114C" w:rsidRDefault="0006114C" w:rsidP="00EF3662">
      <w:pPr>
        <w:ind w:firstLine="1134"/>
        <w:jc w:val="both"/>
        <w:rPr>
          <w:rFonts w:ascii="GHEA Grapalat" w:hAnsi="GHEA Grapalat" w:cs="Times Armenian"/>
          <w:sz w:val="20"/>
          <w:lang w:val="af-ZA"/>
        </w:rPr>
      </w:pPr>
    </w:p>
    <w:p w14:paraId="4B860D5D" w14:textId="70BB8B2A" w:rsidR="0006114C" w:rsidRDefault="0006114C" w:rsidP="00EF3662">
      <w:pPr>
        <w:ind w:firstLine="1134"/>
        <w:jc w:val="both"/>
        <w:rPr>
          <w:rFonts w:ascii="GHEA Grapalat" w:hAnsi="GHEA Grapalat" w:cs="Times Armenian"/>
          <w:sz w:val="20"/>
          <w:lang w:val="af-ZA"/>
        </w:rPr>
      </w:pPr>
    </w:p>
    <w:p w14:paraId="65D6B70D" w14:textId="79396408" w:rsidR="0006114C" w:rsidRDefault="0006114C" w:rsidP="00EF3662">
      <w:pPr>
        <w:ind w:firstLine="1134"/>
        <w:jc w:val="both"/>
        <w:rPr>
          <w:rFonts w:ascii="GHEA Grapalat" w:hAnsi="GHEA Grapalat" w:cs="Times Armenian"/>
          <w:sz w:val="20"/>
          <w:lang w:val="af-ZA"/>
        </w:rPr>
      </w:pPr>
    </w:p>
    <w:p w14:paraId="29BF7FD8" w14:textId="32983B8A" w:rsidR="0006114C" w:rsidRDefault="0006114C" w:rsidP="00EF3662">
      <w:pPr>
        <w:ind w:firstLine="1134"/>
        <w:jc w:val="both"/>
        <w:rPr>
          <w:rFonts w:ascii="GHEA Grapalat" w:hAnsi="GHEA Grapalat" w:cs="Times Armenian"/>
          <w:sz w:val="20"/>
          <w:lang w:val="af-ZA"/>
        </w:rPr>
      </w:pPr>
    </w:p>
    <w:p w14:paraId="1530EE35" w14:textId="112F2F43" w:rsidR="0006114C" w:rsidRDefault="0006114C" w:rsidP="00EF3662">
      <w:pPr>
        <w:ind w:firstLine="1134"/>
        <w:jc w:val="both"/>
        <w:rPr>
          <w:rFonts w:ascii="GHEA Grapalat" w:hAnsi="GHEA Grapalat" w:cs="Times Armenian"/>
          <w:sz w:val="20"/>
          <w:lang w:val="af-ZA"/>
        </w:rPr>
      </w:pPr>
    </w:p>
    <w:p w14:paraId="5A34E62B" w14:textId="3A6EEEBE" w:rsidR="0006114C" w:rsidRDefault="0006114C" w:rsidP="00EF3662">
      <w:pPr>
        <w:ind w:firstLine="1134"/>
        <w:jc w:val="both"/>
        <w:rPr>
          <w:rFonts w:ascii="GHEA Grapalat" w:hAnsi="GHEA Grapalat" w:cs="Times Armenian"/>
          <w:sz w:val="20"/>
          <w:lang w:val="af-ZA"/>
        </w:rPr>
      </w:pPr>
    </w:p>
    <w:p w14:paraId="4CC9B0CF" w14:textId="7090E178" w:rsidR="0006114C" w:rsidRDefault="0006114C" w:rsidP="00EF3662">
      <w:pPr>
        <w:ind w:firstLine="1134"/>
        <w:jc w:val="both"/>
        <w:rPr>
          <w:rFonts w:ascii="GHEA Grapalat" w:hAnsi="GHEA Grapalat" w:cs="Times Armenian"/>
          <w:sz w:val="20"/>
          <w:lang w:val="af-ZA"/>
        </w:rPr>
      </w:pPr>
    </w:p>
    <w:p w14:paraId="0126A47F" w14:textId="42813ED4" w:rsidR="0006114C" w:rsidRDefault="0006114C" w:rsidP="00EF3662">
      <w:pPr>
        <w:ind w:firstLine="1134"/>
        <w:jc w:val="both"/>
        <w:rPr>
          <w:rFonts w:ascii="GHEA Grapalat" w:hAnsi="GHEA Grapalat" w:cs="Times Armenian"/>
          <w:sz w:val="20"/>
          <w:lang w:val="af-ZA"/>
        </w:rPr>
      </w:pPr>
    </w:p>
    <w:p w14:paraId="735428AD" w14:textId="7EA95C18" w:rsidR="0006114C" w:rsidRDefault="0006114C" w:rsidP="00EF3662">
      <w:pPr>
        <w:ind w:firstLine="1134"/>
        <w:jc w:val="both"/>
        <w:rPr>
          <w:rFonts w:ascii="GHEA Grapalat" w:hAnsi="GHEA Grapalat" w:cs="Times Armenian"/>
          <w:sz w:val="20"/>
          <w:lang w:val="af-ZA"/>
        </w:rPr>
      </w:pPr>
    </w:p>
    <w:p w14:paraId="423F109C" w14:textId="086D0F4F" w:rsidR="0006114C" w:rsidRDefault="0006114C" w:rsidP="00EF3662">
      <w:pPr>
        <w:ind w:firstLine="1134"/>
        <w:jc w:val="both"/>
        <w:rPr>
          <w:rFonts w:ascii="GHEA Grapalat" w:hAnsi="GHEA Grapalat" w:cs="Times Armenian"/>
          <w:sz w:val="20"/>
          <w:lang w:val="af-ZA"/>
        </w:rPr>
      </w:pPr>
    </w:p>
    <w:p w14:paraId="5AF10CFC" w14:textId="6C8BFDBB" w:rsidR="0006114C" w:rsidRDefault="0006114C" w:rsidP="00EF3662">
      <w:pPr>
        <w:ind w:firstLine="1134"/>
        <w:jc w:val="both"/>
        <w:rPr>
          <w:rFonts w:ascii="GHEA Grapalat" w:hAnsi="GHEA Grapalat" w:cs="Times Armenian"/>
          <w:sz w:val="20"/>
          <w:lang w:val="af-ZA"/>
        </w:rPr>
      </w:pPr>
    </w:p>
    <w:p w14:paraId="5191D523" w14:textId="77777777" w:rsidR="0006114C" w:rsidRPr="00064ADD" w:rsidRDefault="0006114C" w:rsidP="00EF3662">
      <w:pPr>
        <w:ind w:firstLine="1134"/>
        <w:jc w:val="both"/>
        <w:rPr>
          <w:rFonts w:ascii="GHEA Grapalat" w:hAnsi="GHEA Grapalat" w:cs="Times Armenian"/>
          <w:sz w:val="20"/>
          <w:lang w:val="af-ZA"/>
        </w:rPr>
      </w:pPr>
    </w:p>
    <w:p w14:paraId="064C8EF4" w14:textId="0A4D419D" w:rsidR="00096865" w:rsidRPr="00064ADD" w:rsidRDefault="00096865" w:rsidP="00EF3662">
      <w:pPr>
        <w:ind w:firstLine="1134"/>
        <w:jc w:val="both"/>
        <w:rPr>
          <w:rFonts w:ascii="GHEA Grapalat" w:hAnsi="GHEA Grapalat" w:cs="Times Armenian"/>
          <w:sz w:val="20"/>
          <w:lang w:val="af-ZA"/>
        </w:rPr>
      </w:pPr>
    </w:p>
    <w:p w14:paraId="4214DA6B" w14:textId="36367677"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lastRenderedPageBreak/>
        <w:t xml:space="preserve">          </w:t>
      </w:r>
      <w:r w:rsidRPr="00064ADD">
        <w:rPr>
          <w:rFonts w:ascii="GHEA Grapalat" w:hAnsi="GHEA Grapalat" w:cs="Sylfaen"/>
          <w:sz w:val="20"/>
        </w:rPr>
        <w:t>Этот</w:t>
      </w:r>
      <w:r w:rsidRPr="00064ADD">
        <w:rPr>
          <w:rFonts w:ascii="GHEA Grapalat" w:hAnsi="GHEA Grapalat" w:cs="Times Armenian"/>
          <w:sz w:val="20"/>
          <w:lang w:val="af-ZA"/>
        </w:rPr>
        <w:t xml:space="preserve"> </w:t>
      </w:r>
      <w:r w:rsidRPr="00064ADD">
        <w:rPr>
          <w:rFonts w:ascii="GHEA Grapalat" w:hAnsi="GHEA Grapalat" w:cs="Sylfaen"/>
          <w:sz w:val="20"/>
        </w:rPr>
        <w:t>приглашение</w:t>
      </w:r>
      <w:r w:rsidRPr="00064ADD">
        <w:rPr>
          <w:rFonts w:ascii="GHEA Grapalat" w:hAnsi="GHEA Grapalat" w:cs="Times Armenian"/>
          <w:sz w:val="20"/>
          <w:lang w:val="af-ZA"/>
        </w:rPr>
        <w:t xml:space="preserve"> </w:t>
      </w:r>
      <w:r w:rsidRPr="00064ADD">
        <w:rPr>
          <w:rFonts w:ascii="GHEA Grapalat" w:hAnsi="GHEA Grapalat" w:cs="Sylfaen"/>
          <w:sz w:val="20"/>
        </w:rPr>
        <w:t>предоставил</w:t>
      </w:r>
      <w:r w:rsidRPr="00064ADD">
        <w:rPr>
          <w:rFonts w:ascii="GHEA Grapalat" w:hAnsi="GHEA Grapalat" w:cs="Times Armenian"/>
          <w:sz w:val="20"/>
          <w:lang w:val="af-ZA"/>
        </w:rPr>
        <w:t xml:space="preserve"> </w:t>
      </w:r>
      <w:r w:rsidRPr="00064ADD">
        <w:rPr>
          <w:rFonts w:ascii="GHEA Grapalat" w:hAnsi="GHEA Grapalat" w:cs="Sylfaen"/>
          <w:sz w:val="20"/>
        </w:rPr>
        <w:t>является</w:t>
      </w:r>
      <w:r w:rsidRPr="00064ADD">
        <w:rPr>
          <w:rFonts w:ascii="GHEA Grapalat" w:hAnsi="GHEA Grapalat" w:cs="Times Armenian"/>
          <w:sz w:val="20"/>
          <w:lang w:val="af-ZA"/>
        </w:rPr>
        <w:t xml:space="preserve"> </w:t>
      </w:r>
      <w:r w:rsidRPr="00064ADD">
        <w:rPr>
          <w:rFonts w:ascii="GHEA Grapalat" w:hAnsi="GHEA Grapalat" w:cs="Sylfaen"/>
          <w:sz w:val="20"/>
        </w:rPr>
        <w:t>в</w:t>
      </w:r>
      <w:r w:rsidRPr="00064ADD">
        <w:rPr>
          <w:rFonts w:ascii="GHEA Grapalat" w:hAnsi="GHEA Grapalat" w:cs="Times Armenian"/>
          <w:sz w:val="20"/>
          <w:lang w:val="af-ZA"/>
        </w:rPr>
        <w:t xml:space="preserve"> </w:t>
      </w:r>
      <w:r w:rsidRPr="00064ADD">
        <w:rPr>
          <w:rFonts w:ascii="GHEA Grapalat" w:hAnsi="GHEA Grapalat" w:cs="Sylfaen"/>
          <w:sz w:val="20"/>
        </w:rPr>
        <w:t>добавление</w:t>
      </w:r>
      <w:r w:rsidRPr="00064ADD">
        <w:rPr>
          <w:rFonts w:ascii="GHEA Grapalat" w:hAnsi="GHEA Grapalat"/>
          <w:sz w:val="20"/>
          <w:lang w:val="af-ZA"/>
        </w:rPr>
        <w:t xml:space="preserve"> </w:t>
      </w:r>
      <w:r w:rsidR="00973DE8">
        <w:rPr>
          <w:rFonts w:ascii="GHEA Grapalat" w:hAnsi="GHEA Grapalat" w:cs="Sylfaen"/>
          <w:sz w:val="20"/>
        </w:rPr>
        <w:t>ԿՄԳԿՏ-ԳՀԾՁԲ-26/15</w:t>
      </w:r>
      <w:r w:rsidRPr="00064ADD">
        <w:rPr>
          <w:rFonts w:ascii="GHEA Grapalat" w:hAnsi="GHEA Grapalat" w:cs="Times Armenian"/>
          <w:sz w:val="20"/>
          <w:lang w:val="af-ZA"/>
        </w:rPr>
        <w:t xml:space="preserve"> </w:t>
      </w:r>
      <w:r w:rsidRPr="00064ADD">
        <w:rPr>
          <w:rFonts w:ascii="GHEA Grapalat" w:hAnsi="GHEA Grapalat" w:cs="Sylfaen"/>
          <w:sz w:val="20"/>
        </w:rPr>
        <w:t xml:space="preserve">с сопроводительным </w:t>
      </w:r>
      <w:r w:rsidRPr="00064ADD">
        <w:rPr>
          <w:rFonts w:ascii="GHEA Grapalat" w:hAnsi="GHEA Grapalat" w:cs="Times Armenian"/>
          <w:sz w:val="20"/>
        </w:rPr>
        <w:t>письмом</w:t>
      </w:r>
      <w:r w:rsidRPr="00064ADD">
        <w:rPr>
          <w:rFonts w:ascii="GHEA Grapalat" w:hAnsi="GHEA Grapalat"/>
          <w:sz w:val="20"/>
          <w:lang w:val="af-ZA"/>
        </w:rPr>
        <w:t xml:space="preserve"> </w:t>
      </w:r>
      <w:r w:rsidRPr="00064ADD">
        <w:rPr>
          <w:rFonts w:ascii="GHEA Grapalat" w:hAnsi="GHEA Grapalat" w:cs="Sylfaen"/>
          <w:sz w:val="20"/>
        </w:rPr>
        <w:t>удерживается</w:t>
      </w:r>
      <w:r w:rsidRPr="00064ADD">
        <w:rPr>
          <w:rFonts w:ascii="GHEA Grapalat" w:hAnsi="GHEA Grapalat" w:cs="Times Armenian"/>
          <w:sz w:val="20"/>
          <w:lang w:val="af-ZA"/>
        </w:rPr>
        <w:t xml:space="preserve"> </w:t>
      </w:r>
      <w:r w:rsidR="00123664">
        <w:rPr>
          <w:rFonts w:ascii="GHEA Grapalat" w:hAnsi="GHEA Grapalat" w:cs="Sylfaen"/>
          <w:sz w:val="20"/>
        </w:rPr>
        <w:t>цитата</w:t>
      </w:r>
      <w:r w:rsidR="00123664" w:rsidRPr="006C617C">
        <w:rPr>
          <w:rFonts w:ascii="GHEA Grapalat" w:hAnsi="GHEA Grapalat" w:cs="Sylfaen"/>
          <w:sz w:val="20"/>
          <w:lang w:val="af-ZA"/>
        </w:rPr>
        <w:t xml:space="preserve"> </w:t>
      </w:r>
      <w:r w:rsidR="00123664">
        <w:rPr>
          <w:rFonts w:ascii="GHEA Grapalat" w:hAnsi="GHEA Grapalat" w:cs="Sylfaen"/>
          <w:sz w:val="20"/>
        </w:rPr>
        <w:t xml:space="preserve">Запрос </w:t>
      </w:r>
      <w:proofErr w:type="gramStart"/>
      <w:r w:rsidRPr="00064ADD">
        <w:rPr>
          <w:rFonts w:ascii="GHEA Grapalat" w:hAnsi="GHEA Grapalat" w:cs="Times Armenian"/>
          <w:sz w:val="20"/>
          <w:lang w:val="af-ZA"/>
        </w:rPr>
        <w:t xml:space="preserve">( </w:t>
      </w:r>
      <w:r w:rsidRPr="00064ADD">
        <w:rPr>
          <w:rFonts w:ascii="GHEA Grapalat" w:hAnsi="GHEA Grapalat" w:cs="Sylfaen"/>
          <w:sz w:val="20"/>
        </w:rPr>
        <w:t>далее</w:t>
      </w:r>
      <w:proofErr w:type="gramEnd"/>
      <w:r w:rsidRPr="00064ADD">
        <w:rPr>
          <w:rFonts w:ascii="GHEA Grapalat" w:hAnsi="GHEA Grapalat" w:cs="Sylfaen"/>
          <w:sz w:val="20"/>
        </w:rPr>
        <w:t xml:space="preserve"> именуемый </w:t>
      </w:r>
      <w:r w:rsidRPr="00064ADD">
        <w:rPr>
          <w:rFonts w:ascii="GHEA Grapalat" w:hAnsi="GHEA Grapalat" w:cs="Times Armenian"/>
          <w:sz w:val="20"/>
          <w:lang w:val="af-ZA"/>
        </w:rPr>
        <w:t xml:space="preserve">« </w:t>
      </w:r>
      <w:r w:rsidRPr="00064ADD">
        <w:rPr>
          <w:rFonts w:ascii="GHEA Grapalat" w:hAnsi="GHEA Grapalat" w:cs="Sylfaen"/>
          <w:sz w:val="20"/>
        </w:rPr>
        <w:t xml:space="preserve">процессуальное </w:t>
      </w:r>
      <w:r w:rsidRPr="00064ADD">
        <w:rPr>
          <w:rFonts w:ascii="GHEA Grapalat" w:hAnsi="GHEA Grapalat" w:cs="Times Armenian"/>
          <w:sz w:val="20"/>
        </w:rPr>
        <w:t xml:space="preserve">заявление </w:t>
      </w:r>
      <w:r w:rsidRPr="00064ADD">
        <w:rPr>
          <w:rFonts w:ascii="GHEA Grapalat" w:hAnsi="GHEA Grapalat" w:cs="Times Armenian"/>
          <w:sz w:val="20"/>
          <w:lang w:val="af-ZA"/>
        </w:rPr>
        <w:t xml:space="preserve">» </w:t>
      </w:r>
      <w:r w:rsidRPr="00064ADD">
        <w:rPr>
          <w:rFonts w:ascii="GHEA Grapalat" w:hAnsi="GHEA Grapalat" w:cs="Sylfaen"/>
          <w:sz w:val="20"/>
        </w:rPr>
        <w:t xml:space="preserve">) </w:t>
      </w:r>
      <w:r w:rsidR="004D5671" w:rsidRPr="00064ADD">
        <w:rPr>
          <w:rFonts w:ascii="GHEA Grapalat" w:hAnsi="GHEA Grapalat" w:cs="Times Armenian"/>
          <w:sz w:val="20"/>
          <w:lang w:val="af-ZA"/>
        </w:rPr>
        <w:t>.</w:t>
      </w:r>
    </w:p>
    <w:p w14:paraId="350C020E" w14:textId="1F085ECF"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Этот</w:t>
      </w:r>
      <w:r w:rsidRPr="00064ADD">
        <w:rPr>
          <w:rFonts w:ascii="GHEA Grapalat" w:hAnsi="GHEA Grapalat" w:cs="Times Armenian"/>
          <w:sz w:val="20"/>
          <w:lang w:val="af-ZA"/>
        </w:rPr>
        <w:t xml:space="preserve"> </w:t>
      </w:r>
      <w:r w:rsidRPr="00064ADD">
        <w:rPr>
          <w:rFonts w:ascii="GHEA Grapalat" w:hAnsi="GHEA Grapalat" w:cs="Sylfaen"/>
          <w:sz w:val="20"/>
        </w:rPr>
        <w:t>приглашение</w:t>
      </w:r>
      <w:r w:rsidRPr="00064ADD">
        <w:rPr>
          <w:rFonts w:ascii="GHEA Grapalat" w:hAnsi="GHEA Grapalat" w:cs="Times Armenian"/>
          <w:sz w:val="20"/>
          <w:lang w:val="af-ZA"/>
        </w:rPr>
        <w:t xml:space="preserve"> </w:t>
      </w:r>
      <w:r w:rsidRPr="00064ADD">
        <w:rPr>
          <w:rFonts w:ascii="GHEA Grapalat" w:hAnsi="GHEA Grapalat" w:cs="Sylfaen"/>
          <w:sz w:val="20"/>
        </w:rPr>
        <w:t>быть сформирован</w:t>
      </w:r>
      <w:r w:rsidRPr="00064ADD">
        <w:rPr>
          <w:rFonts w:ascii="GHEA Grapalat" w:hAnsi="GHEA Grapalat" w:cs="Times Armenian"/>
          <w:sz w:val="20"/>
          <w:lang w:val="af-ZA"/>
        </w:rPr>
        <w:t xml:space="preserve"> </w:t>
      </w:r>
      <w:r w:rsidRPr="00064ADD">
        <w:rPr>
          <w:rFonts w:ascii="GHEA Grapalat" w:hAnsi="GHEA Grapalat" w:cs="Sylfaen"/>
          <w:sz w:val="20"/>
        </w:rPr>
        <w:t>является</w:t>
      </w:r>
      <w:r w:rsidRPr="00064ADD">
        <w:rPr>
          <w:rFonts w:ascii="GHEA Grapalat" w:hAnsi="GHEA Grapalat" w:cs="Times Armenian"/>
          <w:sz w:val="20"/>
          <w:lang w:val="af-ZA"/>
        </w:rPr>
        <w:t xml:space="preserve"> </w:t>
      </w:r>
      <w:r w:rsidRPr="00064ADD">
        <w:rPr>
          <w:rFonts w:ascii="GHEA Grapalat" w:hAnsi="GHEA Grapalat" w:cs="Times Armenian"/>
          <w:sz w:val="20"/>
        </w:rPr>
        <w:t>покупки</w:t>
      </w:r>
      <w:r w:rsidRPr="00064ADD">
        <w:rPr>
          <w:rFonts w:ascii="GHEA Grapalat" w:hAnsi="GHEA Grapalat" w:cs="Times Armenian"/>
          <w:sz w:val="20"/>
          <w:lang w:val="af-ZA"/>
        </w:rPr>
        <w:t xml:space="preserve"> </w:t>
      </w:r>
      <w:r w:rsidRPr="00064ADD">
        <w:rPr>
          <w:rFonts w:ascii="GHEA Grapalat" w:hAnsi="GHEA Grapalat" w:cs="Sylfaen"/>
          <w:sz w:val="20"/>
        </w:rPr>
        <w:t>о</w:t>
      </w:r>
      <w:r w:rsidRPr="00064ADD">
        <w:rPr>
          <w:rFonts w:ascii="GHEA Grapalat" w:hAnsi="GHEA Grapalat" w:cs="Sylfaen"/>
          <w:sz w:val="20"/>
          <w:lang w:val="af-ZA"/>
        </w:rPr>
        <w:t xml:space="preserve"> </w:t>
      </w:r>
      <w:r w:rsidRPr="00064ADD">
        <w:rPr>
          <w:rFonts w:ascii="GHEA Grapalat" w:hAnsi="GHEA Grapalat" w:cs="Sylfaen"/>
          <w:sz w:val="20"/>
        </w:rPr>
        <w:t>Армения</w:t>
      </w:r>
      <w:r w:rsidRPr="00064ADD">
        <w:rPr>
          <w:rFonts w:ascii="GHEA Grapalat" w:hAnsi="GHEA Grapalat" w:cs="Times Armenian"/>
          <w:sz w:val="20"/>
          <w:lang w:val="af-ZA"/>
        </w:rPr>
        <w:t xml:space="preserve"> </w:t>
      </w:r>
      <w:r w:rsidRPr="00064ADD">
        <w:rPr>
          <w:rFonts w:ascii="GHEA Grapalat" w:hAnsi="GHEA Grapalat" w:cs="Sylfaen"/>
          <w:sz w:val="20"/>
        </w:rPr>
        <w:t xml:space="preserve">законодательство </w:t>
      </w:r>
      <w:r w:rsidRPr="00064ADD">
        <w:rPr>
          <w:rFonts w:ascii="GHEA Grapalat" w:hAnsi="GHEA Grapalat" w:cs="Times Armenian"/>
          <w:sz w:val="20"/>
          <w:lang w:val="af-ZA"/>
        </w:rPr>
        <w:t xml:space="preserve">, </w:t>
      </w:r>
      <w:r w:rsidRPr="00064ADD">
        <w:rPr>
          <w:rFonts w:ascii="GHEA Grapalat" w:hAnsi="GHEA Grapalat" w:cs="Sylfaen"/>
          <w:sz w:val="20"/>
        </w:rPr>
        <w:t>которое</w:t>
      </w:r>
      <w:r w:rsidRPr="00064ADD">
        <w:rPr>
          <w:rFonts w:ascii="GHEA Grapalat" w:hAnsi="GHEA Grapalat" w:cs="Times Armenian"/>
          <w:sz w:val="20"/>
          <w:lang w:val="af-ZA"/>
        </w:rPr>
        <w:t xml:space="preserve"> </w:t>
      </w:r>
      <w:r w:rsidRPr="00064ADD">
        <w:rPr>
          <w:rFonts w:ascii="GHEA Grapalat" w:hAnsi="GHEA Grapalat" w:cs="Sylfaen"/>
          <w:sz w:val="20"/>
        </w:rPr>
        <w:t xml:space="preserve">включая </w:t>
      </w:r>
      <w:r w:rsidRPr="00064ADD">
        <w:rPr>
          <w:rFonts w:ascii="GHEA Grapalat" w:hAnsi="GHEA Grapalat" w:cs="Times Armenian"/>
          <w:sz w:val="20"/>
          <w:lang w:val="af-ZA"/>
        </w:rPr>
        <w:t xml:space="preserve">: </w:t>
      </w:r>
      <w:r w:rsidRPr="00064ADD">
        <w:rPr>
          <w:rFonts w:ascii="GHEA Grapalat" w:hAnsi="GHEA Grapalat"/>
          <w:sz w:val="20"/>
          <w:lang w:val="af-ZA"/>
        </w:rPr>
        <w:t xml:space="preserve">« </w:t>
      </w:r>
      <w:r w:rsidRPr="00064ADD">
        <w:rPr>
          <w:rFonts w:ascii="GHEA Grapalat" w:hAnsi="GHEA Grapalat" w:cs="Sylfaen"/>
          <w:sz w:val="20"/>
        </w:rPr>
        <w:t>Покупки »</w:t>
      </w:r>
      <w:r w:rsidRPr="00064ADD">
        <w:rPr>
          <w:rFonts w:ascii="GHEA Grapalat" w:hAnsi="GHEA Grapalat" w:cs="Times Armenian"/>
          <w:sz w:val="20"/>
          <w:lang w:val="af-ZA"/>
        </w:rPr>
        <w:t xml:space="preserve"> </w:t>
      </w:r>
      <w:r w:rsidRPr="00064ADD">
        <w:rPr>
          <w:rFonts w:ascii="GHEA Grapalat" w:hAnsi="GHEA Grapalat" w:cs="Sylfaen"/>
          <w:sz w:val="20"/>
        </w:rPr>
        <w:t xml:space="preserve">о </w:t>
      </w:r>
      <w:r w:rsidR="00A76C15" w:rsidRPr="00064ADD">
        <w:rPr>
          <w:rFonts w:ascii="GHEA Grapalat" w:hAnsi="GHEA Grapalat"/>
          <w:sz w:val="20"/>
          <w:lang w:val="af-ZA"/>
        </w:rPr>
        <w:t xml:space="preserve">» </w:t>
      </w:r>
      <w:r w:rsidRPr="00064ADD">
        <w:rPr>
          <w:rFonts w:ascii="GHEA Grapalat" w:hAnsi="GHEA Grapalat" w:cs="Sylfaen"/>
          <w:sz w:val="20"/>
        </w:rPr>
        <w:t>РА</w:t>
      </w:r>
      <w:r w:rsidRPr="00064ADD">
        <w:rPr>
          <w:rFonts w:ascii="GHEA Grapalat" w:hAnsi="GHEA Grapalat" w:cs="Times Armenian"/>
          <w:sz w:val="20"/>
          <w:lang w:val="af-ZA"/>
        </w:rPr>
        <w:t xml:space="preserve"> </w:t>
      </w:r>
      <w:r w:rsidRPr="00064ADD">
        <w:rPr>
          <w:rFonts w:ascii="GHEA Grapalat" w:hAnsi="GHEA Grapalat" w:cs="Sylfaen"/>
          <w:sz w:val="20"/>
        </w:rPr>
        <w:t xml:space="preserve">Закон </w:t>
      </w:r>
      <w:r w:rsidRPr="00064ADD">
        <w:rPr>
          <w:rFonts w:ascii="GHEA Grapalat" w:hAnsi="GHEA Grapalat" w:cs="Times Armenian"/>
          <w:sz w:val="20"/>
          <w:lang w:val="af-ZA"/>
        </w:rPr>
        <w:t xml:space="preserve">( </w:t>
      </w:r>
      <w:r w:rsidRPr="00064ADD">
        <w:rPr>
          <w:rFonts w:ascii="GHEA Grapalat" w:hAnsi="GHEA Grapalat" w:cs="Sylfaen"/>
          <w:sz w:val="20"/>
        </w:rPr>
        <w:t xml:space="preserve">далее именуемый </w:t>
      </w:r>
      <w:r w:rsidRPr="00064ADD">
        <w:rPr>
          <w:rFonts w:ascii="GHEA Grapalat" w:hAnsi="GHEA Grapalat" w:cs="Times Armenian"/>
          <w:sz w:val="20"/>
          <w:lang w:val="af-ZA"/>
        </w:rPr>
        <w:t xml:space="preserve">Законом ), </w:t>
      </w:r>
      <w:r w:rsidRPr="00064ADD">
        <w:rPr>
          <w:rFonts w:ascii="GHEA Grapalat" w:hAnsi="GHEA Grapalat" w:cs="Sylfaen"/>
          <w:sz w:val="20"/>
        </w:rPr>
        <w:t>РА</w:t>
      </w:r>
      <w:r w:rsidRPr="00064ADD">
        <w:rPr>
          <w:rFonts w:ascii="GHEA Grapalat" w:hAnsi="GHEA Grapalat" w:cs="Times Armenian"/>
          <w:sz w:val="20"/>
          <w:lang w:val="af-ZA"/>
        </w:rPr>
        <w:t xml:space="preserve"> </w:t>
      </w:r>
      <w:r w:rsidRPr="00064ADD">
        <w:rPr>
          <w:rFonts w:ascii="GHEA Grapalat" w:hAnsi="GHEA Grapalat" w:cs="Sylfaen"/>
          <w:sz w:val="20"/>
        </w:rPr>
        <w:t xml:space="preserve">Постановление правительства № 526- N </w:t>
      </w:r>
      <w:r w:rsidRPr="00064ADD">
        <w:rPr>
          <w:rFonts w:ascii="GHEA Grapalat" w:hAnsi="GHEA Grapalat" w:cs="Times Armenian"/>
          <w:sz w:val="20"/>
          <w:lang w:val="af-ZA"/>
        </w:rPr>
        <w:t xml:space="preserve">от 4 мая 2017 </w:t>
      </w:r>
      <w:r w:rsidRPr="00064ADD">
        <w:rPr>
          <w:rFonts w:ascii="GHEA Grapalat" w:hAnsi="GHEA Grapalat" w:cs="Sylfaen"/>
          <w:sz w:val="20"/>
        </w:rPr>
        <w:t>г.</w:t>
      </w:r>
      <w:r w:rsidRPr="00064ADD">
        <w:rPr>
          <w:rFonts w:ascii="GHEA Grapalat" w:hAnsi="GHEA Grapalat" w:cs="Times Armenian"/>
          <w:sz w:val="20"/>
          <w:lang w:val="af-ZA"/>
        </w:rPr>
        <w:t xml:space="preserve"> </w:t>
      </w:r>
      <w:r w:rsidRPr="00064ADD">
        <w:rPr>
          <w:rFonts w:ascii="GHEA Grapalat" w:hAnsi="GHEA Grapalat" w:cs="Sylfaen"/>
          <w:sz w:val="20"/>
        </w:rPr>
        <w:t>по решению</w:t>
      </w:r>
      <w:r w:rsidRPr="00064ADD">
        <w:rPr>
          <w:rFonts w:ascii="GHEA Grapalat" w:hAnsi="GHEA Grapalat" w:cs="Times Armenian"/>
          <w:sz w:val="20"/>
          <w:lang w:val="af-ZA"/>
        </w:rPr>
        <w:t xml:space="preserve"> </w:t>
      </w:r>
      <w:r w:rsidRPr="00064ADD">
        <w:rPr>
          <w:rFonts w:ascii="GHEA Grapalat" w:hAnsi="GHEA Grapalat" w:cs="Sylfaen"/>
          <w:sz w:val="20"/>
        </w:rPr>
        <w:t xml:space="preserve">Утвержденные </w:t>
      </w:r>
      <w:r w:rsidRPr="00064ADD">
        <w:rPr>
          <w:rFonts w:ascii="GHEA Grapalat" w:hAnsi="GHEA Grapalat" w:cs="Times Armenian"/>
          <w:sz w:val="20"/>
          <w:lang w:val="af-ZA"/>
        </w:rPr>
        <w:t xml:space="preserve">« </w:t>
      </w:r>
      <w:r w:rsidRPr="00064ADD">
        <w:rPr>
          <w:rFonts w:ascii="GHEA Grapalat" w:hAnsi="GHEA Grapalat" w:cs="Sylfaen"/>
          <w:sz w:val="20"/>
        </w:rPr>
        <w:t>Покупки»</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в </w:t>
      </w:r>
      <w:r w:rsidRPr="00064ADD">
        <w:rPr>
          <w:rFonts w:ascii="GHEA Grapalat" w:hAnsi="GHEA Grapalat" w:cs="Sylfaen"/>
          <w:sz w:val="20"/>
        </w:rPr>
        <w:t>процессе</w:t>
      </w:r>
      <w:r w:rsidRPr="00064ADD">
        <w:rPr>
          <w:rFonts w:ascii="GHEA Grapalat" w:hAnsi="GHEA Grapalat" w:cs="Times Armenian"/>
          <w:sz w:val="20"/>
          <w:lang w:val="af-ZA"/>
        </w:rPr>
        <w:t xml:space="preserve"> </w:t>
      </w:r>
      <w:r w:rsidR="003C53D4" w:rsidRPr="00064ADD">
        <w:rPr>
          <w:rFonts w:ascii="GHEA Grapalat" w:hAnsi="GHEA Grapalat"/>
          <w:sz w:val="20"/>
          <w:lang w:val="af-ZA"/>
        </w:rPr>
        <w:t xml:space="preserve">« </w:t>
      </w:r>
      <w:r w:rsidRPr="00064ADD">
        <w:rPr>
          <w:rFonts w:ascii="GHEA Grapalat" w:hAnsi="GHEA Grapalat" w:cs="Sylfaen"/>
          <w:sz w:val="20"/>
        </w:rPr>
        <w:t xml:space="preserve">организация </w:t>
      </w:r>
      <w:r w:rsidRPr="00064ADD">
        <w:rPr>
          <w:rFonts w:ascii="GHEA Grapalat" w:hAnsi="GHEA Grapalat" w:cs="Times Armenian"/>
          <w:sz w:val="20"/>
        </w:rPr>
        <w:t xml:space="preserve">» </w:t>
      </w:r>
      <w:r w:rsidRPr="00064ADD">
        <w:rPr>
          <w:rFonts w:ascii="GHEA Grapalat" w:hAnsi="GHEA Grapalat" w:cs="Sylfaen"/>
          <w:sz w:val="20"/>
        </w:rPr>
        <w:t xml:space="preserve">( далее именуемая </w:t>
      </w:r>
      <w:r w:rsidRPr="00064ADD">
        <w:rPr>
          <w:rFonts w:ascii="GHEA Grapalat" w:hAnsi="GHEA Grapalat" w:cs="Times Armenian"/>
          <w:sz w:val="20"/>
          <w:lang w:val="af-ZA"/>
        </w:rPr>
        <w:t xml:space="preserve">« </w:t>
      </w:r>
      <w:r w:rsidRPr="00064ADD">
        <w:rPr>
          <w:rFonts w:ascii="GHEA Grapalat" w:hAnsi="GHEA Grapalat" w:cs="Sylfaen"/>
          <w:sz w:val="20"/>
        </w:rPr>
        <w:t xml:space="preserve">Организация </w:t>
      </w:r>
      <w:r w:rsidRPr="00064ADD">
        <w:rPr>
          <w:rFonts w:ascii="GHEA Grapalat" w:hAnsi="GHEA Grapalat" w:cs="Times Armenian"/>
          <w:sz w:val="20"/>
        </w:rPr>
        <w:t xml:space="preserve">» </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другой</w:t>
      </w:r>
      <w:r w:rsidRPr="00064ADD">
        <w:rPr>
          <w:rFonts w:ascii="GHEA Grapalat" w:hAnsi="GHEA Grapalat" w:cs="Times Armenian"/>
          <w:sz w:val="20"/>
          <w:lang w:val="af-ZA"/>
        </w:rPr>
        <w:t xml:space="preserve"> </w:t>
      </w:r>
      <w:r w:rsidRPr="00064ADD">
        <w:rPr>
          <w:rFonts w:ascii="GHEA Grapalat" w:hAnsi="GHEA Grapalat" w:cs="Sylfaen"/>
          <w:sz w:val="20"/>
        </w:rPr>
        <w:t>юридический</w:t>
      </w:r>
      <w:r w:rsidRPr="00064ADD">
        <w:rPr>
          <w:rFonts w:ascii="GHEA Grapalat" w:hAnsi="GHEA Grapalat" w:cs="Times Armenian"/>
          <w:sz w:val="20"/>
          <w:lang w:val="af-ZA"/>
        </w:rPr>
        <w:t xml:space="preserve"> </w:t>
      </w:r>
      <w:r w:rsidRPr="00064ADD">
        <w:rPr>
          <w:rFonts w:ascii="GHEA Grapalat" w:hAnsi="GHEA Grapalat" w:cs="Sylfaen"/>
          <w:sz w:val="20"/>
        </w:rPr>
        <w:t>действия</w:t>
      </w:r>
      <w:r w:rsidRPr="00064ADD">
        <w:rPr>
          <w:rFonts w:ascii="GHEA Grapalat" w:hAnsi="GHEA Grapalat" w:cs="Times Armenian"/>
          <w:sz w:val="20"/>
          <w:lang w:val="af-ZA"/>
        </w:rPr>
        <w:t xml:space="preserve"> </w:t>
      </w:r>
      <w:r w:rsidRPr="00064ADD">
        <w:rPr>
          <w:rFonts w:ascii="GHEA Grapalat" w:hAnsi="GHEA Grapalat" w:cs="Sylfaen"/>
          <w:sz w:val="20"/>
        </w:rPr>
        <w:t>в соответствии с требованиями</w:t>
      </w:r>
      <w:r w:rsidRPr="00064ADD">
        <w:rPr>
          <w:rFonts w:ascii="GHEA Grapalat" w:hAnsi="GHEA Grapalat" w:cs="Times Armenian"/>
          <w:sz w:val="20"/>
          <w:lang w:val="af-ZA"/>
        </w:rPr>
        <w:t xml:space="preserve"> </w:t>
      </w:r>
      <w:r w:rsidRPr="00064ADD">
        <w:rPr>
          <w:rFonts w:ascii="GHEA Grapalat" w:hAnsi="GHEA Grapalat" w:cs="Sylfaen"/>
          <w:sz w:val="20"/>
        </w:rPr>
        <w:t>соответствующий</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цель</w:t>
      </w:r>
      <w:r w:rsidRPr="00064ADD">
        <w:rPr>
          <w:rFonts w:ascii="GHEA Grapalat" w:hAnsi="GHEA Grapalat" w:cs="Times Armenian"/>
          <w:sz w:val="20"/>
          <w:lang w:val="af-ZA"/>
        </w:rPr>
        <w:t xml:space="preserve"> </w:t>
      </w:r>
      <w:r w:rsidRPr="00064ADD">
        <w:rPr>
          <w:rFonts w:ascii="GHEA Grapalat" w:hAnsi="GHEA Grapalat" w:cs="Sylfaen"/>
          <w:sz w:val="20"/>
        </w:rPr>
        <w:t>имеет</w:t>
      </w:r>
      <w:r w:rsidRPr="00064ADD">
        <w:rPr>
          <w:rFonts w:ascii="GHEA Grapalat" w:hAnsi="GHEA Grapalat" w:cs="Times Armenian"/>
          <w:sz w:val="20"/>
          <w:lang w:val="af-ZA"/>
        </w:rPr>
        <w:t xml:space="preserve"> </w:t>
      </w:r>
      <w:r w:rsidR="00FE59D5" w:rsidRPr="004829A0">
        <w:rPr>
          <w:rFonts w:ascii="GHEA Grapalat" w:hAnsi="GHEA Grapalat" w:cs="Sylfaen"/>
          <w:sz w:val="20"/>
        </w:rPr>
        <w:t>Армения</w:t>
      </w:r>
      <w:r w:rsidR="00FE59D5" w:rsidRPr="006C617C">
        <w:rPr>
          <w:rFonts w:ascii="GHEA Grapalat" w:hAnsi="GHEA Grapalat" w:cs="Sylfaen"/>
          <w:sz w:val="20"/>
          <w:lang w:val="af-ZA"/>
        </w:rPr>
        <w:t xml:space="preserve"> </w:t>
      </w:r>
      <w:r w:rsidR="0013142D">
        <w:rPr>
          <w:rFonts w:ascii="GHEA Grapalat" w:hAnsi="GHEA Grapalat" w:cs="Sylfaen"/>
          <w:sz w:val="20"/>
        </w:rPr>
        <w:t>Котайк</w:t>
      </w:r>
      <w:r w:rsidR="00FE59D5" w:rsidRPr="006C617C">
        <w:rPr>
          <w:rFonts w:ascii="GHEA Grapalat" w:hAnsi="GHEA Grapalat" w:cs="Sylfaen"/>
          <w:sz w:val="20"/>
          <w:lang w:val="af-ZA"/>
        </w:rPr>
        <w:t xml:space="preserve"> </w:t>
      </w:r>
      <w:r w:rsidR="00FE59D5" w:rsidRPr="004829A0">
        <w:rPr>
          <w:rFonts w:ascii="GHEA Grapalat" w:hAnsi="GHEA Grapalat" w:cs="Sylfaen"/>
          <w:sz w:val="20"/>
        </w:rPr>
        <w:t xml:space="preserve">регион </w:t>
      </w:r>
      <w:r w:rsidR="00B324F3" w:rsidRPr="006C617C">
        <w:rPr>
          <w:rFonts w:ascii="GHEA Grapalat" w:hAnsi="GHEA Grapalat" w:cs="Sylfaen"/>
          <w:sz w:val="20"/>
          <w:lang w:val="af-ZA"/>
        </w:rPr>
        <w:t xml:space="preserve">« </w:t>
      </w:r>
      <w:r w:rsidR="00FC5FEE">
        <w:rPr>
          <w:rFonts w:ascii="GHEA Grapalat" w:hAnsi="GHEA Grapalat" w:cs="Sylfaen"/>
          <w:sz w:val="20"/>
        </w:rPr>
        <w:t>Гарни»</w:t>
      </w:r>
      <w:r w:rsidR="00FC5FEE" w:rsidRPr="006C617C">
        <w:rPr>
          <w:rFonts w:ascii="GHEA Grapalat" w:hAnsi="GHEA Grapalat" w:cs="Sylfaen"/>
          <w:sz w:val="20"/>
          <w:lang w:val="af-ZA"/>
        </w:rPr>
        <w:t xml:space="preserve"> </w:t>
      </w:r>
      <w:r w:rsidR="00FC5FEE">
        <w:rPr>
          <w:rFonts w:ascii="GHEA Grapalat" w:hAnsi="GHEA Grapalat" w:cs="Sylfaen"/>
          <w:sz w:val="20"/>
        </w:rPr>
        <w:t>полезность</w:t>
      </w:r>
      <w:r w:rsidR="00FC5FEE" w:rsidRPr="006C617C">
        <w:rPr>
          <w:rFonts w:ascii="GHEA Grapalat" w:hAnsi="GHEA Grapalat" w:cs="Sylfaen"/>
          <w:sz w:val="20"/>
          <w:lang w:val="af-ZA"/>
        </w:rPr>
        <w:t xml:space="preserve"> </w:t>
      </w:r>
      <w:r w:rsidR="00FC5FEE">
        <w:rPr>
          <w:rFonts w:ascii="GHEA Grapalat" w:hAnsi="GHEA Grapalat" w:cs="Sylfaen"/>
          <w:sz w:val="20"/>
        </w:rPr>
        <w:t xml:space="preserve">экономика </w:t>
      </w:r>
      <w:r w:rsidR="00FC5FEE" w:rsidRPr="006C617C">
        <w:rPr>
          <w:rFonts w:ascii="GHEA Grapalat" w:hAnsi="GHEA Grapalat" w:cs="Sylfaen"/>
          <w:sz w:val="20"/>
          <w:lang w:val="af-ZA"/>
        </w:rPr>
        <w:t xml:space="preserve">» </w:t>
      </w:r>
      <w:r w:rsidR="00FC5FEE">
        <w:rPr>
          <w:rFonts w:ascii="GHEA Grapalat" w:hAnsi="GHEA Grapalat" w:cs="Sylfaen"/>
          <w:sz w:val="20"/>
        </w:rPr>
        <w:t>НПО</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 xml:space="preserve">далее </w:t>
      </w:r>
      <w:r w:rsidR="00A00E74" w:rsidRPr="00064ADD">
        <w:rPr>
          <w:rFonts w:ascii="GHEA Grapalat" w:hAnsi="GHEA Grapalat" w:cs="Times Armenian"/>
          <w:sz w:val="20"/>
          <w:lang w:val="af-ZA"/>
        </w:rPr>
        <w:t xml:space="preserve">именуемый </w:t>
      </w:r>
      <w:r w:rsidR="00A00E74" w:rsidRPr="00064ADD">
        <w:rPr>
          <w:rFonts w:ascii="GHEA Grapalat" w:hAnsi="GHEA Grapalat" w:cs="Sylfaen"/>
          <w:sz w:val="20"/>
        </w:rPr>
        <w:t xml:space="preserve">Клиентом </w:t>
      </w:r>
      <w:r w:rsidR="00A00E74" w:rsidRPr="00064ADD">
        <w:rPr>
          <w:rFonts w:ascii="GHEA Grapalat" w:hAnsi="GHEA Grapalat" w:cs="Times Armenian"/>
          <w:sz w:val="20"/>
          <w:lang w:val="af-ZA"/>
        </w:rPr>
        <w:t>)</w:t>
      </w:r>
      <w:r w:rsidRPr="00064ADD">
        <w:rPr>
          <w:rFonts w:ascii="GHEA Grapalat" w:hAnsi="GHEA Grapalat" w:cs="Sylfaen"/>
          <w:sz w:val="20"/>
        </w:rPr>
        <w:t>​</w:t>
      </w:r>
      <w:r w:rsidRPr="00064ADD">
        <w:rPr>
          <w:rFonts w:ascii="GHEA Grapalat" w:hAnsi="GHEA Grapalat" w:cs="Times Armenian"/>
          <w:sz w:val="20"/>
          <w:lang w:val="af-ZA"/>
        </w:rPr>
        <w:t xml:space="preserve"> </w:t>
      </w:r>
      <w:r w:rsidRPr="00064ADD">
        <w:rPr>
          <w:rFonts w:ascii="GHEA Grapalat" w:hAnsi="GHEA Grapalat" w:cs="Sylfaen"/>
          <w:sz w:val="20"/>
        </w:rPr>
        <w:t>объявлено</w:t>
      </w:r>
      <w:r w:rsidRPr="00064ADD">
        <w:rPr>
          <w:rFonts w:ascii="GHEA Grapalat" w:hAnsi="GHEA Grapalat" w:cs="Times Armenian"/>
          <w:sz w:val="20"/>
          <w:lang w:val="af-ZA"/>
        </w:rPr>
        <w:t xml:space="preserve"> </w:t>
      </w:r>
      <w:r w:rsidRPr="00064ADD">
        <w:rPr>
          <w:rFonts w:ascii="GHEA Grapalat" w:hAnsi="GHEA Grapalat" w:cs="Sylfaen"/>
          <w:sz w:val="20"/>
        </w:rPr>
        <w:t xml:space="preserve">текущая </w:t>
      </w:r>
      <w:r w:rsidRPr="00064ADD">
        <w:rPr>
          <w:rFonts w:ascii="GHEA Grapalat" w:hAnsi="GHEA Grapalat" w:cs="Times Armenian"/>
          <w:sz w:val="20"/>
        </w:rPr>
        <w:t>цена</w:t>
      </w:r>
      <w:r w:rsidR="000604CF" w:rsidRPr="00064ADD">
        <w:rPr>
          <w:rFonts w:ascii="GHEA Grapalat" w:hAnsi="GHEA Grapalat" w:cs="Sylfaen"/>
          <w:sz w:val="20"/>
          <w:lang w:val="af-ZA"/>
        </w:rPr>
        <w:t xml:space="preserve"> </w:t>
      </w:r>
      <w:r w:rsidRPr="00064ADD">
        <w:rPr>
          <w:rFonts w:ascii="GHEA Grapalat" w:hAnsi="GHEA Grapalat" w:cs="Sylfaen"/>
          <w:sz w:val="20"/>
        </w:rPr>
        <w:t>участвовать</w:t>
      </w:r>
      <w:r w:rsidRPr="00064ADD">
        <w:rPr>
          <w:rFonts w:ascii="GHEA Grapalat" w:hAnsi="GHEA Grapalat" w:cs="Times Armenian"/>
          <w:sz w:val="20"/>
          <w:lang w:val="af-ZA"/>
        </w:rPr>
        <w:t xml:space="preserve"> </w:t>
      </w:r>
      <w:r w:rsidRPr="00064ADD">
        <w:rPr>
          <w:rFonts w:ascii="GHEA Grapalat" w:hAnsi="GHEA Grapalat" w:cs="Sylfaen"/>
          <w:sz w:val="20"/>
        </w:rPr>
        <w:t>намерение</w:t>
      </w:r>
      <w:r w:rsidRPr="00064ADD">
        <w:rPr>
          <w:rFonts w:ascii="GHEA Grapalat" w:hAnsi="GHEA Grapalat" w:cs="Times Armenian"/>
          <w:sz w:val="20"/>
          <w:lang w:val="af-ZA"/>
        </w:rPr>
        <w:t xml:space="preserve"> </w:t>
      </w:r>
      <w:r w:rsidRPr="00064ADD">
        <w:rPr>
          <w:rFonts w:ascii="GHEA Grapalat" w:hAnsi="GHEA Grapalat" w:cs="Sylfaen"/>
          <w:sz w:val="20"/>
        </w:rPr>
        <w:t>имея</w:t>
      </w:r>
      <w:r w:rsidRPr="00064ADD">
        <w:rPr>
          <w:rFonts w:ascii="GHEA Grapalat" w:hAnsi="GHEA Grapalat" w:cs="Times Armenian"/>
          <w:sz w:val="20"/>
          <w:lang w:val="af-ZA"/>
        </w:rPr>
        <w:t xml:space="preserve"> </w:t>
      </w:r>
      <w:r w:rsidRPr="00064ADD">
        <w:rPr>
          <w:rFonts w:ascii="GHEA Grapalat" w:hAnsi="GHEA Grapalat" w:cs="Sylfaen"/>
          <w:sz w:val="20"/>
        </w:rPr>
        <w:t xml:space="preserve">информировать лиц </w:t>
      </w:r>
      <w:r w:rsidRPr="00064ADD">
        <w:rPr>
          <w:rFonts w:ascii="GHEA Grapalat" w:hAnsi="GHEA Grapalat" w:cs="Times Armenian"/>
          <w:sz w:val="20"/>
          <w:lang w:val="af-ZA"/>
        </w:rPr>
        <w:t xml:space="preserve">( </w:t>
      </w:r>
      <w:r w:rsidRPr="00064ADD">
        <w:rPr>
          <w:rFonts w:ascii="GHEA Grapalat" w:hAnsi="GHEA Grapalat" w:cs="Sylfaen"/>
          <w:sz w:val="20"/>
        </w:rPr>
        <w:t xml:space="preserve">далее </w:t>
      </w:r>
      <w:r w:rsidRPr="00064ADD">
        <w:rPr>
          <w:rFonts w:ascii="GHEA Grapalat" w:hAnsi="GHEA Grapalat" w:cs="Times Armenian"/>
          <w:sz w:val="20"/>
          <w:lang w:val="af-ZA"/>
        </w:rPr>
        <w:t xml:space="preserve">именуемых </w:t>
      </w:r>
      <w:r w:rsidR="003D0075" w:rsidRPr="00064ADD">
        <w:rPr>
          <w:rFonts w:ascii="GHEA Grapalat" w:hAnsi="GHEA Grapalat" w:cs="Sylfaen"/>
          <w:sz w:val="20"/>
        </w:rPr>
        <w:t xml:space="preserve">участниками </w:t>
      </w:r>
      <w:r w:rsidRPr="00064ADD">
        <w:rPr>
          <w:rFonts w:ascii="GHEA Grapalat" w:hAnsi="GHEA Grapalat" w:cs="Times Armenian"/>
          <w:sz w:val="20"/>
          <w:lang w:val="af-ZA"/>
        </w:rPr>
        <w:t xml:space="preserve">). </w:t>
      </w:r>
      <w:r w:rsidRPr="00064ADD">
        <w:rPr>
          <w:rFonts w:ascii="GHEA Grapalat" w:hAnsi="GHEA Grapalat" w:cs="Sylfaen"/>
          <w:sz w:val="20"/>
        </w:rPr>
        <w:t>текущий</w:t>
      </w:r>
      <w:r w:rsidRPr="00064ADD">
        <w:rPr>
          <w:rFonts w:ascii="GHEA Grapalat" w:hAnsi="GHEA Grapalat" w:cs="Times Armenian"/>
          <w:sz w:val="20"/>
          <w:lang w:val="af-ZA"/>
        </w:rPr>
        <w:t xml:space="preserve"> </w:t>
      </w:r>
      <w:r w:rsidRPr="00064ADD">
        <w:rPr>
          <w:rFonts w:ascii="GHEA Grapalat" w:hAnsi="GHEA Grapalat" w:cs="Sylfaen"/>
          <w:sz w:val="20"/>
        </w:rPr>
        <w:t xml:space="preserve">условия </w:t>
      </w:r>
      <w:r w:rsidRPr="00064ADD">
        <w:rPr>
          <w:rFonts w:ascii="GHEA Grapalat" w:hAnsi="GHEA Grapalat" w:cs="Times Armenian"/>
          <w:sz w:val="20"/>
          <w:lang w:val="af-ZA"/>
        </w:rPr>
        <w:t xml:space="preserve">: </w:t>
      </w:r>
      <w:r w:rsidRPr="00064ADD">
        <w:rPr>
          <w:rFonts w:ascii="GHEA Grapalat" w:hAnsi="GHEA Grapalat" w:cs="Times Armenian"/>
          <w:sz w:val="20"/>
        </w:rPr>
        <w:t xml:space="preserve">c </w:t>
      </w:r>
      <w:r w:rsidRPr="00064ADD">
        <w:rPr>
          <w:rFonts w:ascii="GHEA Grapalat" w:hAnsi="GHEA Grapalat" w:cs="Sylfaen"/>
          <w:sz w:val="20"/>
        </w:rPr>
        <w:t>как</w:t>
      </w:r>
      <w:r w:rsidRPr="00064ADD">
        <w:rPr>
          <w:rFonts w:ascii="GHEA Grapalat" w:hAnsi="GHEA Grapalat" w:cs="Times Armenian"/>
          <w:sz w:val="20"/>
          <w:lang w:val="af-ZA"/>
        </w:rPr>
        <w:t xml:space="preserve"> </w:t>
      </w:r>
      <w:r w:rsidRPr="00064ADD">
        <w:rPr>
          <w:rFonts w:ascii="GHEA Grapalat" w:hAnsi="GHEA Grapalat" w:cs="Sylfaen"/>
          <w:sz w:val="20"/>
        </w:rPr>
        <w:t xml:space="preserve">тема </w:t>
      </w:r>
      <w:r w:rsidRPr="00064ADD">
        <w:rPr>
          <w:rFonts w:ascii="GHEA Grapalat" w:hAnsi="GHEA Grapalat" w:cs="Times Armenian"/>
          <w:sz w:val="20"/>
          <w:lang w:val="af-ZA"/>
        </w:rPr>
        <w:t xml:space="preserve">, </w:t>
      </w:r>
      <w:r w:rsidRPr="00064ADD">
        <w:rPr>
          <w:rFonts w:ascii="GHEA Grapalat" w:hAnsi="GHEA Grapalat" w:cs="Sylfaen"/>
          <w:sz w:val="20"/>
        </w:rPr>
        <w:t xml:space="preserve">текущие </w:t>
      </w:r>
      <w:r w:rsidRPr="00064ADD">
        <w:rPr>
          <w:rFonts w:ascii="GHEA Grapalat" w:hAnsi="GHEA Grapalat" w:cs="Times Armenian"/>
          <w:sz w:val="20"/>
        </w:rPr>
        <w:t>события</w:t>
      </w:r>
      <w:r w:rsidRPr="00064ADD">
        <w:rPr>
          <w:rFonts w:ascii="GHEA Grapalat" w:hAnsi="GHEA Grapalat" w:cs="Times Armenian"/>
          <w:sz w:val="20"/>
          <w:lang w:val="af-ZA"/>
        </w:rPr>
        <w:t xml:space="preserve"> </w:t>
      </w:r>
      <w:r w:rsidRPr="00064ADD">
        <w:rPr>
          <w:rFonts w:ascii="GHEA Grapalat" w:hAnsi="GHEA Grapalat" w:cs="Sylfaen"/>
          <w:sz w:val="20"/>
        </w:rPr>
        <w:t xml:space="preserve">держатель </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выбранный участник</w:t>
      </w:r>
      <w:r w:rsidRPr="00064ADD">
        <w:rPr>
          <w:rFonts w:ascii="GHEA Grapalat" w:hAnsi="GHEA Grapalat" w:cs="Times Armenian"/>
          <w:sz w:val="20"/>
          <w:lang w:val="af-ZA"/>
        </w:rPr>
        <w:t xml:space="preserve"> </w:t>
      </w:r>
      <w:r w:rsidRPr="00064ADD">
        <w:rPr>
          <w:rFonts w:ascii="GHEA Grapalat" w:hAnsi="GHEA Grapalat" w:cs="Sylfaen"/>
          <w:sz w:val="20"/>
        </w:rPr>
        <w:t>решить</w:t>
      </w:r>
      <w:r w:rsidRPr="00064ADD">
        <w:rPr>
          <w:rFonts w:ascii="GHEA Grapalat" w:hAnsi="GHEA Grapalat" w:cs="Times Armenian"/>
          <w:sz w:val="20"/>
          <w:lang w:val="af-ZA"/>
        </w:rPr>
        <w:t xml:space="preserve"> </w:t>
      </w:r>
      <w:r w:rsidRPr="00064ADD">
        <w:rPr>
          <w:rFonts w:ascii="GHEA Grapalat" w:hAnsi="GHEA Grapalat" w:cs="Sylfaen"/>
          <w:sz w:val="20"/>
        </w:rPr>
        <w:t>и</w:t>
      </w:r>
      <w:r w:rsidRPr="00064ADD">
        <w:rPr>
          <w:rFonts w:ascii="GHEA Grapalat" w:hAnsi="GHEA Grapalat" w:cs="Times Armenian"/>
          <w:sz w:val="20"/>
          <w:lang w:val="af-ZA"/>
        </w:rPr>
        <w:t xml:space="preserve"> </w:t>
      </w:r>
      <w:r w:rsidRPr="00064ADD">
        <w:rPr>
          <w:rFonts w:ascii="GHEA Grapalat" w:hAnsi="GHEA Grapalat" w:cs="Sylfaen"/>
          <w:sz w:val="20"/>
        </w:rPr>
        <w:t>его/её</w:t>
      </w:r>
      <w:r w:rsidRPr="00064ADD">
        <w:rPr>
          <w:rFonts w:ascii="GHEA Grapalat" w:hAnsi="GHEA Grapalat" w:cs="Times Armenian"/>
          <w:sz w:val="20"/>
          <w:lang w:val="af-ZA"/>
        </w:rPr>
        <w:t xml:space="preserve"> </w:t>
      </w:r>
      <w:r w:rsidRPr="00064ADD">
        <w:rPr>
          <w:rFonts w:ascii="GHEA Grapalat" w:hAnsi="GHEA Grapalat" w:cs="Sylfaen"/>
          <w:sz w:val="20"/>
        </w:rPr>
        <w:t>назад</w:t>
      </w:r>
      <w:r w:rsidRPr="00064ADD">
        <w:rPr>
          <w:rFonts w:ascii="GHEA Grapalat" w:hAnsi="GHEA Grapalat" w:cs="Times Armenian"/>
          <w:sz w:val="20"/>
          <w:lang w:val="af-ZA"/>
        </w:rPr>
        <w:t xml:space="preserve"> </w:t>
      </w:r>
      <w:r w:rsidRPr="00064ADD">
        <w:rPr>
          <w:rFonts w:ascii="GHEA Grapalat" w:hAnsi="GHEA Grapalat" w:cs="Sylfaen"/>
          <w:sz w:val="20"/>
        </w:rPr>
        <w:t>условный</w:t>
      </w:r>
      <w:r w:rsidRPr="00064ADD">
        <w:rPr>
          <w:rFonts w:ascii="GHEA Grapalat" w:hAnsi="GHEA Grapalat" w:cs="Times Armenian"/>
          <w:sz w:val="20"/>
          <w:lang w:val="af-ZA"/>
        </w:rPr>
        <w:t xml:space="preserve"> </w:t>
      </w:r>
      <w:r w:rsidRPr="00064ADD">
        <w:rPr>
          <w:rFonts w:ascii="GHEA Grapalat" w:hAnsi="GHEA Grapalat" w:cs="Sylfaen"/>
          <w:sz w:val="20"/>
        </w:rPr>
        <w:t>запечатать</w:t>
      </w:r>
      <w:r w:rsidRPr="00064ADD">
        <w:rPr>
          <w:rFonts w:ascii="GHEA Grapalat" w:hAnsi="GHEA Grapalat" w:cs="Times Armenian"/>
          <w:sz w:val="20"/>
          <w:lang w:val="af-ZA"/>
        </w:rPr>
        <w:t xml:space="preserve"> </w:t>
      </w:r>
      <w:r w:rsidRPr="00064ADD">
        <w:rPr>
          <w:rFonts w:ascii="GHEA Grapalat" w:hAnsi="GHEA Grapalat" w:cs="Sylfaen"/>
          <w:sz w:val="20"/>
        </w:rPr>
        <w:t xml:space="preserve">о </w:t>
      </w:r>
      <w:r w:rsidRPr="00064ADD">
        <w:rPr>
          <w:rFonts w:ascii="GHEA Grapalat" w:hAnsi="GHEA Grapalat" w:cs="Times Armenian"/>
          <w:sz w:val="20"/>
          <w:lang w:val="af-ZA"/>
        </w:rPr>
        <w:t xml:space="preserve">, </w:t>
      </w:r>
      <w:r w:rsidRPr="00064ADD">
        <w:rPr>
          <w:rFonts w:ascii="GHEA Grapalat" w:hAnsi="GHEA Grapalat" w:cs="Sylfaen"/>
          <w:sz w:val="20"/>
        </w:rPr>
        <w:t>как</w:t>
      </w:r>
      <w:r w:rsidRPr="00064ADD">
        <w:rPr>
          <w:rFonts w:ascii="GHEA Grapalat" w:hAnsi="GHEA Grapalat" w:cs="Times Armenian"/>
          <w:sz w:val="20"/>
          <w:lang w:val="af-ZA"/>
        </w:rPr>
        <w:t xml:space="preserve"> </w:t>
      </w:r>
      <w:r w:rsidRPr="00064ADD">
        <w:rPr>
          <w:rFonts w:ascii="GHEA Grapalat" w:hAnsi="GHEA Grapalat" w:cs="Sylfaen"/>
          <w:sz w:val="20"/>
        </w:rPr>
        <w:t>также</w:t>
      </w:r>
      <w:r w:rsidRPr="00064ADD">
        <w:rPr>
          <w:rFonts w:ascii="GHEA Grapalat" w:hAnsi="GHEA Grapalat" w:cs="Times Armenian"/>
          <w:sz w:val="20"/>
          <w:lang w:val="af-ZA"/>
        </w:rPr>
        <w:t xml:space="preserve"> </w:t>
      </w:r>
      <w:r w:rsidRPr="00064ADD">
        <w:rPr>
          <w:rFonts w:ascii="GHEA Grapalat" w:hAnsi="GHEA Grapalat" w:cs="Sylfaen"/>
          <w:sz w:val="20"/>
        </w:rPr>
        <w:t>оказать помощь</w:t>
      </w:r>
      <w:r w:rsidRPr="00064ADD">
        <w:rPr>
          <w:rFonts w:ascii="GHEA Grapalat" w:hAnsi="GHEA Grapalat" w:cs="Times Armenian"/>
          <w:sz w:val="20"/>
          <w:lang w:val="af-ZA"/>
        </w:rPr>
        <w:t xml:space="preserve"> </w:t>
      </w:r>
      <w:r w:rsidRPr="00064ADD">
        <w:rPr>
          <w:rFonts w:ascii="GHEA Grapalat" w:hAnsi="GHEA Grapalat" w:cs="Sylfaen"/>
          <w:sz w:val="20"/>
        </w:rPr>
        <w:t>текущий</w:t>
      </w:r>
      <w:r w:rsidRPr="00064ADD">
        <w:rPr>
          <w:rFonts w:ascii="GHEA Grapalat" w:hAnsi="GHEA Grapalat" w:cs="Times Armenian"/>
          <w:sz w:val="20"/>
          <w:lang w:val="af-ZA"/>
        </w:rPr>
        <w:t xml:space="preserve"> </w:t>
      </w:r>
      <w:r w:rsidRPr="00064ADD">
        <w:rPr>
          <w:rFonts w:ascii="GHEA Grapalat" w:hAnsi="GHEA Grapalat" w:cs="Sylfaen"/>
          <w:sz w:val="20"/>
        </w:rPr>
        <w:t>приложение</w:t>
      </w:r>
      <w:r w:rsidRPr="00064ADD">
        <w:rPr>
          <w:rFonts w:ascii="GHEA Grapalat" w:hAnsi="GHEA Grapalat" w:cs="Times Armenian"/>
          <w:sz w:val="20"/>
          <w:lang w:val="af-ZA"/>
        </w:rPr>
        <w:t xml:space="preserve"> </w:t>
      </w:r>
      <w:r w:rsidRPr="00064ADD">
        <w:rPr>
          <w:rFonts w:ascii="GHEA Grapalat" w:hAnsi="GHEA Grapalat" w:cs="Sylfaen"/>
          <w:sz w:val="20"/>
        </w:rPr>
        <w:t xml:space="preserve">во время подготовки </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Приложения</w:t>
      </w:r>
      <w:r w:rsidRPr="00064ADD">
        <w:rPr>
          <w:rFonts w:ascii="GHEA Grapalat" w:hAnsi="GHEA Grapalat" w:cs="Times Armenian"/>
          <w:sz w:val="20"/>
          <w:lang w:val="af-ZA"/>
        </w:rPr>
        <w:t xml:space="preserve"> </w:t>
      </w:r>
      <w:r w:rsidRPr="00064ADD">
        <w:rPr>
          <w:rFonts w:ascii="GHEA Grapalat" w:hAnsi="GHEA Grapalat" w:cs="Sylfaen"/>
          <w:sz w:val="20"/>
        </w:rPr>
        <w:t>может</w:t>
      </w:r>
      <w:r w:rsidRPr="00064ADD">
        <w:rPr>
          <w:rFonts w:ascii="GHEA Grapalat" w:hAnsi="GHEA Grapalat" w:cs="Times Armenian"/>
          <w:sz w:val="20"/>
          <w:lang w:val="af-ZA"/>
        </w:rPr>
        <w:t xml:space="preserve"> </w:t>
      </w:r>
      <w:r w:rsidRPr="00064ADD">
        <w:rPr>
          <w:rFonts w:ascii="GHEA Grapalat" w:hAnsi="GHEA Grapalat" w:cs="Sylfaen"/>
          <w:sz w:val="20"/>
        </w:rPr>
        <w:t>являются</w:t>
      </w:r>
      <w:r w:rsidRPr="00064ADD">
        <w:rPr>
          <w:rFonts w:ascii="GHEA Grapalat" w:hAnsi="GHEA Grapalat" w:cs="Times Armenian"/>
          <w:sz w:val="20"/>
          <w:lang w:val="af-ZA"/>
        </w:rPr>
        <w:t xml:space="preserve"> </w:t>
      </w:r>
      <w:r w:rsidRPr="00064ADD">
        <w:rPr>
          <w:rFonts w:ascii="GHEA Grapalat" w:hAnsi="GHEA Grapalat" w:cs="Sylfaen"/>
          <w:sz w:val="20"/>
        </w:rPr>
        <w:t>к настоящему</w:t>
      </w:r>
      <w:r w:rsidRPr="00064ADD">
        <w:rPr>
          <w:rFonts w:ascii="GHEA Grapalat" w:hAnsi="GHEA Grapalat" w:cs="Times Armenian"/>
          <w:sz w:val="20"/>
          <w:lang w:val="af-ZA"/>
        </w:rPr>
        <w:t xml:space="preserve"> </w:t>
      </w:r>
      <w:r w:rsidRPr="00064ADD">
        <w:rPr>
          <w:rFonts w:ascii="GHEA Grapalat" w:hAnsi="GHEA Grapalat" w:cs="Sylfaen"/>
          <w:sz w:val="20"/>
        </w:rPr>
        <w:t>все</w:t>
      </w:r>
      <w:r w:rsidR="00B2681D" w:rsidRPr="00064ADD">
        <w:rPr>
          <w:rFonts w:ascii="GHEA Grapalat" w:hAnsi="GHEA Grapalat" w:cs="Sylfaen"/>
          <w:sz w:val="20"/>
          <w:lang w:val="af-ZA"/>
        </w:rPr>
        <w:t xml:space="preserve"> </w:t>
      </w:r>
      <w:r w:rsidRPr="00064ADD">
        <w:rPr>
          <w:rFonts w:ascii="GHEA Grapalat" w:hAnsi="GHEA Grapalat" w:cs="Sylfaen"/>
          <w:sz w:val="20"/>
        </w:rPr>
        <w:t xml:space="preserve">отдельные лица </w:t>
      </w:r>
      <w:r w:rsidRPr="00064ADD">
        <w:rPr>
          <w:rFonts w:ascii="GHEA Grapalat" w:hAnsi="GHEA Grapalat" w:cs="Times Armenian"/>
          <w:sz w:val="20"/>
          <w:lang w:val="af-ZA"/>
        </w:rPr>
        <w:t xml:space="preserve">, </w:t>
      </w:r>
      <w:r w:rsidRPr="00064ADD">
        <w:rPr>
          <w:rFonts w:ascii="GHEA Grapalat" w:hAnsi="GHEA Grapalat" w:cs="Sylfaen"/>
          <w:sz w:val="20"/>
        </w:rPr>
        <w:t>независимые</w:t>
      </w:r>
      <w:r w:rsidRPr="00064ADD">
        <w:rPr>
          <w:rFonts w:ascii="GHEA Grapalat" w:hAnsi="GHEA Grapalat" w:cs="Times Armenian"/>
          <w:sz w:val="20"/>
          <w:lang w:val="af-ZA"/>
        </w:rPr>
        <w:t xml:space="preserve"> </w:t>
      </w:r>
      <w:r w:rsidRPr="00064ADD">
        <w:rPr>
          <w:rFonts w:ascii="GHEA Grapalat" w:hAnsi="GHEA Grapalat" w:cs="Sylfaen"/>
          <w:sz w:val="20"/>
        </w:rPr>
        <w:t xml:space="preserve">их </w:t>
      </w:r>
      <w:r w:rsidRPr="00064ADD">
        <w:rPr>
          <w:rFonts w:ascii="GHEA Grapalat" w:hAnsi="GHEA Grapalat" w:cs="Times Armenian"/>
          <w:sz w:val="20"/>
          <w:lang w:val="af-ZA"/>
        </w:rPr>
        <w:t xml:space="preserve">иностранные </w:t>
      </w:r>
      <w:r w:rsidRPr="00064ADD">
        <w:rPr>
          <w:rFonts w:ascii="GHEA Grapalat" w:hAnsi="GHEA Grapalat" w:cs="Sylfaen"/>
          <w:sz w:val="20"/>
        </w:rPr>
        <w:t>физический</w:t>
      </w:r>
      <w:r w:rsidRPr="00064ADD">
        <w:rPr>
          <w:rFonts w:ascii="GHEA Grapalat" w:hAnsi="GHEA Grapalat" w:cs="Times Armenian"/>
          <w:sz w:val="20"/>
          <w:lang w:val="af-ZA"/>
        </w:rPr>
        <w:t xml:space="preserve"> </w:t>
      </w:r>
      <w:r w:rsidRPr="00064ADD">
        <w:rPr>
          <w:rFonts w:ascii="GHEA Grapalat" w:hAnsi="GHEA Grapalat" w:cs="Sylfaen"/>
          <w:sz w:val="20"/>
        </w:rPr>
        <w:t xml:space="preserve">человек </w:t>
      </w:r>
      <w:r w:rsidRPr="00064ADD">
        <w:rPr>
          <w:rFonts w:ascii="GHEA Grapalat" w:hAnsi="GHEA Grapalat" w:cs="Times Armenian"/>
          <w:sz w:val="20"/>
          <w:lang w:val="af-ZA"/>
        </w:rPr>
        <w:t xml:space="preserve">, </w:t>
      </w:r>
      <w:r w:rsidRPr="00064ADD">
        <w:rPr>
          <w:rFonts w:ascii="GHEA Grapalat" w:hAnsi="GHEA Grapalat" w:cs="Sylfaen"/>
          <w:sz w:val="20"/>
        </w:rPr>
        <w:t xml:space="preserve">организация </w:t>
      </w:r>
      <w:r w:rsidRPr="00064ADD">
        <w:rPr>
          <w:rFonts w:ascii="GHEA Grapalat" w:hAnsi="GHEA Grapalat" w:cs="Times Armenian"/>
          <w:sz w:val="20"/>
          <w:lang w:val="af-ZA"/>
        </w:rPr>
        <w:t xml:space="preserve">, </w:t>
      </w:r>
      <w:r w:rsidRPr="00064ADD">
        <w:rPr>
          <w:rFonts w:ascii="GHEA Grapalat" w:hAnsi="GHEA Grapalat" w:cs="Sylfaen"/>
          <w:sz w:val="20"/>
        </w:rPr>
        <w:t>гражданство</w:t>
      </w:r>
      <w:r w:rsidRPr="00064ADD">
        <w:rPr>
          <w:rFonts w:ascii="GHEA Grapalat" w:hAnsi="GHEA Grapalat" w:cs="Times Armenian"/>
          <w:sz w:val="20"/>
          <w:lang w:val="af-ZA"/>
        </w:rPr>
        <w:t xml:space="preserve"> </w:t>
      </w:r>
      <w:r w:rsidRPr="00064ADD">
        <w:rPr>
          <w:rFonts w:ascii="GHEA Grapalat" w:hAnsi="GHEA Grapalat" w:cs="Sylfaen"/>
          <w:sz w:val="20"/>
        </w:rPr>
        <w:t>не имея ничего</w:t>
      </w:r>
      <w:r w:rsidRPr="00064ADD">
        <w:rPr>
          <w:rFonts w:ascii="GHEA Grapalat" w:hAnsi="GHEA Grapalat" w:cs="Times Armenian"/>
          <w:sz w:val="20"/>
          <w:lang w:val="af-ZA"/>
        </w:rPr>
        <w:t xml:space="preserve"> </w:t>
      </w:r>
      <w:r w:rsidRPr="00064ADD">
        <w:rPr>
          <w:rFonts w:ascii="GHEA Grapalat" w:hAnsi="GHEA Grapalat" w:cs="Sylfaen"/>
          <w:sz w:val="20"/>
        </w:rPr>
        <w:t>человек</w:t>
      </w:r>
      <w:r w:rsidRPr="00064ADD">
        <w:rPr>
          <w:rFonts w:ascii="GHEA Grapalat" w:hAnsi="GHEA Grapalat" w:cs="Times Armenian"/>
          <w:sz w:val="20"/>
          <w:lang w:val="af-ZA"/>
        </w:rPr>
        <w:t xml:space="preserve"> </w:t>
      </w:r>
      <w:r w:rsidRPr="00064ADD">
        <w:rPr>
          <w:rFonts w:ascii="GHEA Grapalat" w:hAnsi="GHEA Grapalat" w:cs="Sylfaen"/>
          <w:sz w:val="20"/>
        </w:rPr>
        <w:t>быть</w:t>
      </w:r>
      <w:r w:rsidRPr="00064ADD">
        <w:rPr>
          <w:rFonts w:ascii="GHEA Grapalat" w:hAnsi="GHEA Grapalat" w:cs="Times Armenian"/>
          <w:sz w:val="20"/>
          <w:lang w:val="af-ZA"/>
        </w:rPr>
        <w:t xml:space="preserve"> </w:t>
      </w:r>
      <w:r w:rsidRPr="00064ADD">
        <w:rPr>
          <w:rFonts w:ascii="GHEA Grapalat" w:hAnsi="GHEA Grapalat" w:cs="Sylfaen"/>
          <w:sz w:val="20"/>
        </w:rPr>
        <w:t xml:space="preserve">с </w:t>
      </w:r>
      <w:r w:rsidRPr="00064ADD">
        <w:rPr>
          <w:rFonts w:ascii="GHEA Grapalat" w:hAnsi="GHEA Grapalat" w:cs="Times Armenian"/>
          <w:sz w:val="20"/>
        </w:rPr>
        <w:t xml:space="preserve">подножия </w:t>
      </w:r>
      <w:r w:rsidRPr="00064ADD">
        <w:rPr>
          <w:rFonts w:ascii="GHEA Grapalat" w:hAnsi="GHEA Grapalat" w:cs="Sylfaen"/>
          <w:sz w:val="20"/>
        </w:rPr>
        <w:t xml:space="preserve">горы </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Этот</w:t>
      </w:r>
      <w:r w:rsidRPr="00064ADD">
        <w:rPr>
          <w:rFonts w:ascii="GHEA Grapalat" w:hAnsi="GHEA Grapalat" w:cs="Times Armenian"/>
          <w:sz w:val="20"/>
          <w:lang w:val="af-ZA"/>
        </w:rPr>
        <w:t xml:space="preserve"> </w:t>
      </w:r>
      <w:r w:rsidRPr="00064ADD">
        <w:rPr>
          <w:rFonts w:ascii="GHEA Grapalat" w:hAnsi="GHEA Grapalat" w:cs="Sylfaen"/>
          <w:sz w:val="20"/>
        </w:rPr>
        <w:t>текущий</w:t>
      </w:r>
      <w:r w:rsidRPr="00064ADD">
        <w:rPr>
          <w:rFonts w:ascii="GHEA Grapalat" w:hAnsi="GHEA Grapalat" w:cs="Times Armenian"/>
          <w:sz w:val="20"/>
          <w:lang w:val="af-ZA"/>
        </w:rPr>
        <w:t xml:space="preserve"> </w:t>
      </w:r>
      <w:r w:rsidRPr="00064ADD">
        <w:rPr>
          <w:rFonts w:ascii="GHEA Grapalat" w:hAnsi="GHEA Grapalat" w:cs="Sylfaen"/>
          <w:sz w:val="20"/>
        </w:rPr>
        <w:t>назад</w:t>
      </w:r>
      <w:r w:rsidRPr="00064ADD">
        <w:rPr>
          <w:rFonts w:ascii="GHEA Grapalat" w:hAnsi="GHEA Grapalat" w:cs="Times Armenian"/>
          <w:sz w:val="20"/>
          <w:lang w:val="af-ZA"/>
        </w:rPr>
        <w:t xml:space="preserve"> </w:t>
      </w:r>
      <w:r w:rsidRPr="00064ADD">
        <w:rPr>
          <w:rFonts w:ascii="GHEA Grapalat" w:hAnsi="GHEA Grapalat" w:cs="Sylfaen"/>
          <w:sz w:val="20"/>
        </w:rPr>
        <w:t>связанный</w:t>
      </w:r>
      <w:r w:rsidRPr="00064ADD">
        <w:rPr>
          <w:rFonts w:ascii="GHEA Grapalat" w:hAnsi="GHEA Grapalat" w:cs="Times Armenian"/>
          <w:sz w:val="20"/>
          <w:lang w:val="af-ZA"/>
        </w:rPr>
        <w:t xml:space="preserve"> </w:t>
      </w:r>
      <w:r w:rsidRPr="00064ADD">
        <w:rPr>
          <w:rFonts w:ascii="GHEA Grapalat" w:hAnsi="GHEA Grapalat" w:cs="Sylfaen"/>
          <w:sz w:val="20"/>
        </w:rPr>
        <w:t>отношения</w:t>
      </w:r>
      <w:r w:rsidRPr="00064ADD">
        <w:rPr>
          <w:rFonts w:ascii="GHEA Grapalat" w:hAnsi="GHEA Grapalat" w:cs="Times Armenian"/>
          <w:sz w:val="20"/>
          <w:lang w:val="af-ZA"/>
        </w:rPr>
        <w:t xml:space="preserve"> </w:t>
      </w:r>
      <w:r w:rsidRPr="00064ADD">
        <w:rPr>
          <w:rFonts w:ascii="GHEA Grapalat" w:hAnsi="GHEA Grapalat" w:cs="Sylfaen"/>
          <w:sz w:val="20"/>
        </w:rPr>
        <w:t>к</w:t>
      </w:r>
      <w:r w:rsidRPr="00064ADD">
        <w:rPr>
          <w:rFonts w:ascii="GHEA Grapalat" w:hAnsi="GHEA Grapalat" w:cs="Times Armenian"/>
          <w:sz w:val="20"/>
          <w:lang w:val="af-ZA"/>
        </w:rPr>
        <w:t xml:space="preserve"> </w:t>
      </w:r>
      <w:r w:rsidRPr="00064ADD">
        <w:rPr>
          <w:rFonts w:ascii="GHEA Grapalat" w:hAnsi="GHEA Grapalat" w:cs="Sylfaen"/>
          <w:sz w:val="20"/>
        </w:rPr>
        <w:t>применяемый</w:t>
      </w:r>
      <w:r w:rsidRPr="00064ADD">
        <w:rPr>
          <w:rFonts w:ascii="GHEA Grapalat" w:hAnsi="GHEA Grapalat" w:cs="Times Armenian"/>
          <w:sz w:val="20"/>
          <w:lang w:val="af-ZA"/>
        </w:rPr>
        <w:t xml:space="preserve"> </w:t>
      </w:r>
      <w:r w:rsidRPr="00064ADD">
        <w:rPr>
          <w:rFonts w:ascii="GHEA Grapalat" w:hAnsi="GHEA Grapalat" w:cs="Sylfaen"/>
          <w:sz w:val="20"/>
        </w:rPr>
        <w:t>является</w:t>
      </w:r>
      <w:r w:rsidRPr="00064ADD">
        <w:rPr>
          <w:rFonts w:ascii="GHEA Grapalat" w:hAnsi="GHEA Grapalat" w:cs="Times Armenian"/>
          <w:sz w:val="20"/>
          <w:lang w:val="af-ZA"/>
        </w:rPr>
        <w:t xml:space="preserve"> </w:t>
      </w:r>
      <w:r w:rsidRPr="00064ADD">
        <w:rPr>
          <w:rFonts w:ascii="GHEA Grapalat" w:hAnsi="GHEA Grapalat" w:cs="Sylfaen"/>
          <w:sz w:val="20"/>
        </w:rPr>
        <w:t>Армения</w:t>
      </w:r>
      <w:r w:rsidRPr="00064ADD">
        <w:rPr>
          <w:rFonts w:ascii="GHEA Grapalat" w:hAnsi="GHEA Grapalat" w:cs="Times Armenian"/>
          <w:sz w:val="20"/>
          <w:lang w:val="af-ZA"/>
        </w:rPr>
        <w:t xml:space="preserve"> </w:t>
      </w:r>
      <w:r w:rsidRPr="00064ADD">
        <w:rPr>
          <w:rFonts w:ascii="GHEA Grapalat" w:hAnsi="GHEA Grapalat" w:cs="Sylfaen"/>
          <w:sz w:val="20"/>
        </w:rPr>
        <w:t>Республика</w:t>
      </w:r>
      <w:r w:rsidRPr="00064ADD">
        <w:rPr>
          <w:rFonts w:ascii="GHEA Grapalat" w:hAnsi="GHEA Grapalat" w:cs="Times Armenian"/>
          <w:sz w:val="20"/>
          <w:lang w:val="af-ZA"/>
        </w:rPr>
        <w:t xml:space="preserve"> </w:t>
      </w:r>
      <w:r w:rsidRPr="00064ADD">
        <w:rPr>
          <w:rFonts w:ascii="GHEA Grapalat" w:hAnsi="GHEA Grapalat" w:cs="Sylfaen"/>
          <w:sz w:val="20"/>
        </w:rPr>
        <w:t xml:space="preserve">правая </w:t>
      </w:r>
      <w:r w:rsidR="004D5671" w:rsidRPr="00064ADD">
        <w:rPr>
          <w:rFonts w:ascii="GHEA Grapalat" w:hAnsi="GHEA Grapalat" w:cs="Times Armenian"/>
          <w:sz w:val="20"/>
          <w:lang w:val="af-ZA"/>
        </w:rPr>
        <w:t xml:space="preserve">. </w:t>
      </w:r>
      <w:r w:rsidRPr="00064ADD">
        <w:rPr>
          <w:rFonts w:ascii="GHEA Grapalat" w:hAnsi="GHEA Grapalat" w:cs="Sylfaen"/>
          <w:sz w:val="20"/>
        </w:rPr>
        <w:t>Это</w:t>
      </w:r>
      <w:r w:rsidRPr="00064ADD">
        <w:rPr>
          <w:rFonts w:ascii="GHEA Grapalat" w:hAnsi="GHEA Grapalat" w:cs="Times Armenian"/>
          <w:sz w:val="20"/>
          <w:lang w:val="af-ZA"/>
        </w:rPr>
        <w:t xml:space="preserve"> </w:t>
      </w:r>
      <w:r w:rsidRPr="00064ADD">
        <w:rPr>
          <w:rFonts w:ascii="GHEA Grapalat" w:hAnsi="GHEA Grapalat" w:cs="Sylfaen"/>
          <w:sz w:val="20"/>
        </w:rPr>
        <w:t>текущий</w:t>
      </w:r>
      <w:r w:rsidRPr="00064ADD">
        <w:rPr>
          <w:rFonts w:ascii="GHEA Grapalat" w:hAnsi="GHEA Grapalat" w:cs="Times Armenian"/>
          <w:sz w:val="20"/>
          <w:lang w:val="af-ZA"/>
        </w:rPr>
        <w:t xml:space="preserve"> </w:t>
      </w:r>
      <w:r w:rsidRPr="00064ADD">
        <w:rPr>
          <w:rFonts w:ascii="GHEA Grapalat" w:hAnsi="GHEA Grapalat" w:cs="Sylfaen"/>
          <w:sz w:val="20"/>
        </w:rPr>
        <w:t>назад</w:t>
      </w:r>
      <w:r w:rsidRPr="00064ADD">
        <w:rPr>
          <w:rFonts w:ascii="GHEA Grapalat" w:hAnsi="GHEA Grapalat" w:cs="Times Armenian"/>
          <w:sz w:val="20"/>
          <w:lang w:val="af-ZA"/>
        </w:rPr>
        <w:t xml:space="preserve"> </w:t>
      </w:r>
      <w:r w:rsidRPr="00064ADD">
        <w:rPr>
          <w:rFonts w:ascii="GHEA Grapalat" w:hAnsi="GHEA Grapalat" w:cs="Sylfaen"/>
          <w:sz w:val="20"/>
        </w:rPr>
        <w:t>связанный</w:t>
      </w:r>
      <w:r w:rsidRPr="00064ADD">
        <w:rPr>
          <w:rFonts w:ascii="GHEA Grapalat" w:hAnsi="GHEA Grapalat" w:cs="Times Armenian"/>
          <w:sz w:val="20"/>
          <w:lang w:val="af-ZA"/>
        </w:rPr>
        <w:t xml:space="preserve"> </w:t>
      </w:r>
      <w:r w:rsidRPr="00064ADD">
        <w:rPr>
          <w:rFonts w:ascii="GHEA Grapalat" w:hAnsi="GHEA Grapalat" w:cs="Sylfaen"/>
          <w:sz w:val="20"/>
        </w:rPr>
        <w:t>аргументы</w:t>
      </w:r>
      <w:r w:rsidRPr="00064ADD">
        <w:rPr>
          <w:rFonts w:ascii="GHEA Grapalat" w:hAnsi="GHEA Grapalat" w:cs="Times Armenian"/>
          <w:sz w:val="20"/>
          <w:lang w:val="af-ZA"/>
        </w:rPr>
        <w:t xml:space="preserve"> </w:t>
      </w:r>
      <w:r w:rsidRPr="00064ADD">
        <w:rPr>
          <w:rFonts w:ascii="GHEA Grapalat" w:hAnsi="GHEA Grapalat" w:cs="Sylfaen"/>
          <w:sz w:val="20"/>
        </w:rPr>
        <w:t>предмет</w:t>
      </w:r>
      <w:r w:rsidRPr="00064ADD">
        <w:rPr>
          <w:rFonts w:ascii="GHEA Grapalat" w:hAnsi="GHEA Grapalat" w:cs="Times Armenian"/>
          <w:sz w:val="20"/>
          <w:lang w:val="af-ZA"/>
        </w:rPr>
        <w:t xml:space="preserve"> </w:t>
      </w:r>
      <w:r w:rsidRPr="00064ADD">
        <w:rPr>
          <w:rFonts w:ascii="GHEA Grapalat" w:hAnsi="GHEA Grapalat" w:cs="Sylfaen"/>
          <w:sz w:val="20"/>
        </w:rPr>
        <w:t>являются</w:t>
      </w:r>
      <w:r w:rsidRPr="00064ADD">
        <w:rPr>
          <w:rFonts w:ascii="GHEA Grapalat" w:hAnsi="GHEA Grapalat" w:cs="Times Armenian"/>
          <w:sz w:val="20"/>
          <w:lang w:val="af-ZA"/>
        </w:rPr>
        <w:t xml:space="preserve"> </w:t>
      </w:r>
      <w:r w:rsidRPr="00064ADD">
        <w:rPr>
          <w:rFonts w:ascii="GHEA Grapalat" w:hAnsi="GHEA Grapalat" w:cs="Sylfaen"/>
          <w:sz w:val="20"/>
        </w:rPr>
        <w:t>обследование</w:t>
      </w:r>
      <w:r w:rsidRPr="00064ADD">
        <w:rPr>
          <w:rFonts w:ascii="GHEA Grapalat" w:hAnsi="GHEA Grapalat" w:cs="Times Armenian"/>
          <w:sz w:val="20"/>
          <w:lang w:val="af-ZA"/>
        </w:rPr>
        <w:t xml:space="preserve"> </w:t>
      </w:r>
      <w:r w:rsidRPr="00064ADD">
        <w:rPr>
          <w:rFonts w:ascii="GHEA Grapalat" w:hAnsi="GHEA Grapalat" w:cs="Sylfaen"/>
          <w:sz w:val="20"/>
        </w:rPr>
        <w:t>Армения</w:t>
      </w:r>
      <w:r w:rsidRPr="00064ADD">
        <w:rPr>
          <w:rFonts w:ascii="GHEA Grapalat" w:hAnsi="GHEA Grapalat" w:cs="Times Armenian"/>
          <w:sz w:val="20"/>
          <w:lang w:val="af-ZA"/>
        </w:rPr>
        <w:t xml:space="preserve"> </w:t>
      </w:r>
      <w:r w:rsidRPr="00064ADD">
        <w:rPr>
          <w:rFonts w:ascii="GHEA Grapalat" w:hAnsi="GHEA Grapalat" w:cs="Sylfaen"/>
          <w:sz w:val="20"/>
        </w:rPr>
        <w:t>Республика</w:t>
      </w:r>
      <w:r w:rsidRPr="00064ADD">
        <w:rPr>
          <w:rFonts w:ascii="GHEA Grapalat" w:hAnsi="GHEA Grapalat" w:cs="Times Armenian"/>
          <w:sz w:val="20"/>
          <w:lang w:val="af-ZA"/>
        </w:rPr>
        <w:t xml:space="preserve"> </w:t>
      </w:r>
      <w:r w:rsidRPr="00064ADD">
        <w:rPr>
          <w:rFonts w:ascii="GHEA Grapalat" w:hAnsi="GHEA Grapalat" w:cs="Sylfaen"/>
          <w:sz w:val="20"/>
        </w:rPr>
        <w:t xml:space="preserve">в судах </w:t>
      </w:r>
      <w:r w:rsidR="004D5671" w:rsidRPr="00064ADD">
        <w:rPr>
          <w:rFonts w:ascii="GHEA Grapalat" w:hAnsi="GHEA Grapalat" w:cs="Times Armenian"/>
          <w:sz w:val="20"/>
          <w:lang w:val="af-ZA"/>
        </w:rPr>
        <w:t>.</w:t>
      </w:r>
    </w:p>
    <w:p w14:paraId="5AD4F667" w14:textId="0C74E48E" w:rsidR="00096865" w:rsidRPr="00064ADD" w:rsidRDefault="00A81DD5" w:rsidP="0006114C">
      <w:pPr>
        <w:pStyle w:val="23"/>
        <w:spacing w:line="240" w:lineRule="auto"/>
        <w:ind w:firstLine="567"/>
        <w:jc w:val="center"/>
        <w:rPr>
          <w:rFonts w:ascii="GHEA Grapalat" w:hAnsi="GHEA Grapalat"/>
          <w:szCs w:val="22"/>
        </w:rPr>
      </w:pPr>
      <w:r w:rsidRPr="00064ADD">
        <w:rPr>
          <w:rFonts w:ascii="GHEA Grapalat" w:hAnsi="GHEA Grapalat"/>
        </w:rPr>
        <w:t xml:space="preserve">Адрес электронной почты секретаря оценочной комиссии: </w:t>
      </w:r>
      <w:hyperlink r:id="rId9" w:history="1">
        <w:r w:rsidR="0006114C" w:rsidRPr="0006114C">
          <w:rPr>
            <w:rFonts w:ascii="GHEA Grapalat" w:hAnsi="GHEA Grapalat"/>
          </w:rPr>
          <w:t>gnumnerkomunaltntes@gmail.com</w:t>
        </w:r>
      </w:hyperlink>
      <w:r w:rsidR="0006114C">
        <w:rPr>
          <w:rFonts w:asciiTheme="minorHAnsi" w:hAnsiTheme="minorHAnsi"/>
          <w:lang w:val="hy-AM"/>
        </w:rPr>
        <w:t xml:space="preserve"> </w:t>
      </w:r>
      <w:r w:rsidR="00F5653D" w:rsidRPr="00064ADD">
        <w:rPr>
          <w:rFonts w:ascii="GHEA Grapalat" w:hAnsi="GHEA Grapalat"/>
          <w:sz w:val="16"/>
          <w:szCs w:val="16"/>
        </w:rPr>
        <w:br w:type="page"/>
      </w:r>
      <w:r w:rsidR="00096865" w:rsidRPr="00064ADD">
        <w:rPr>
          <w:rFonts w:ascii="GHEA Grapalat" w:hAnsi="GHEA Grapalat" w:cs="Sylfaen"/>
          <w:szCs w:val="22"/>
        </w:rPr>
        <w:lastRenderedPageBreak/>
        <w:t xml:space="preserve">ЧАСТЬ </w:t>
      </w:r>
      <w:r w:rsidR="00096865" w:rsidRPr="00064ADD">
        <w:rPr>
          <w:rFonts w:ascii="GHEA Grapalat" w:hAnsi="GHEA Grapalat" w:cs="Times Armenian"/>
          <w:szCs w:val="22"/>
        </w:rPr>
        <w:t>I</w:t>
      </w: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ОПИСАНИЕ ПРИОБРЕТЕННОГО ТОВАРА</w:t>
      </w:r>
    </w:p>
    <w:p w14:paraId="3CC11E14" w14:textId="447C33E3" w:rsidR="00CE5EDC" w:rsidRPr="00CE5EDC" w:rsidRDefault="00CE5EDC" w:rsidP="00F450C8">
      <w:pPr>
        <w:pStyle w:val="aff3"/>
        <w:numPr>
          <w:ilvl w:val="1"/>
          <w:numId w:val="32"/>
        </w:numPr>
        <w:jc w:val="both"/>
        <w:rPr>
          <w:rFonts w:ascii="GHEA Grapalat" w:hAnsi="GHEA Grapalat"/>
          <w:sz w:val="20"/>
          <w:szCs w:val="20"/>
        </w:rPr>
      </w:pPr>
      <w:r w:rsidRPr="00CE5EDC">
        <w:rPr>
          <w:rFonts w:ascii="GHEA Grapalat" w:hAnsi="GHEA Grapalat"/>
          <w:sz w:val="20"/>
          <w:szCs w:val="20"/>
        </w:rPr>
        <w:t xml:space="preserve">Предметом закупки является приобретение услуг по прочистке канализационных труб (далее именуемых услугой) для нужд коммунального предприятия «Гарни» Котайкской области Республики Армения, которые объединены </w:t>
      </w:r>
      <w:r w:rsidR="00FC5FEE" w:rsidRPr="00973DE8">
        <w:rPr>
          <w:rFonts w:ascii="GHEA Grapalat" w:hAnsi="GHEA Grapalat"/>
          <w:sz w:val="20"/>
          <w:szCs w:val="20"/>
          <w:lang w:val="ru-RU"/>
        </w:rPr>
        <w:t xml:space="preserve">в 1 </w:t>
      </w:r>
      <w:r w:rsidRPr="00CE5EDC">
        <w:rPr>
          <w:rFonts w:ascii="GHEA Grapalat" w:hAnsi="GHEA Grapalat"/>
          <w:sz w:val="20"/>
          <w:szCs w:val="20"/>
        </w:rPr>
        <w:t>часть:</w:t>
      </w:r>
    </w:p>
    <w:tbl>
      <w:tblPr>
        <w:tblW w:w="1023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8"/>
        <w:gridCol w:w="1559"/>
        <w:gridCol w:w="7088"/>
      </w:tblGrid>
      <w:tr w:rsidR="00CE5EDC" w:rsidRPr="00064ADD" w14:paraId="09ED6839" w14:textId="77777777" w:rsidTr="004D5A2B">
        <w:trPr>
          <w:trHeight w:val="315"/>
        </w:trPr>
        <w:tc>
          <w:tcPr>
            <w:tcW w:w="3147" w:type="dxa"/>
            <w:gridSpan w:val="2"/>
            <w:vAlign w:val="center"/>
          </w:tcPr>
          <w:p w14:paraId="57ABCC24" w14:textId="77777777" w:rsidR="00CE5EDC" w:rsidRPr="00064ADD" w:rsidRDefault="00CE5EDC" w:rsidP="00527F34">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Размеры</w:t>
            </w:r>
          </w:p>
        </w:tc>
        <w:tc>
          <w:tcPr>
            <w:tcW w:w="7088" w:type="dxa"/>
            <w:vMerge w:val="restart"/>
            <w:vAlign w:val="center"/>
          </w:tcPr>
          <w:p w14:paraId="74C3785C" w14:textId="77777777" w:rsidR="00CE5EDC" w:rsidRPr="00064ADD" w:rsidRDefault="00CE5EDC" w:rsidP="00527F34">
            <w:pPr>
              <w:pStyle w:val="23"/>
              <w:spacing w:line="240" w:lineRule="auto"/>
              <w:ind w:firstLine="0"/>
              <w:jc w:val="center"/>
              <w:rPr>
                <w:rFonts w:ascii="GHEA Grapalat" w:hAnsi="GHEA Grapalat"/>
                <w:b/>
                <w:bCs/>
                <w:i/>
                <w:iCs/>
              </w:rPr>
            </w:pPr>
            <w:r w:rsidRPr="00064ADD">
              <w:rPr>
                <w:rFonts w:ascii="GHEA Grapalat" w:hAnsi="GHEA Grapalat"/>
                <w:b/>
                <w:bCs/>
                <w:i/>
                <w:iCs/>
              </w:rPr>
              <w:t>Название измерения</w:t>
            </w:r>
          </w:p>
        </w:tc>
      </w:tr>
      <w:tr w:rsidR="004D5A2B" w:rsidRPr="00064ADD" w14:paraId="0C047ABE" w14:textId="77777777" w:rsidTr="004D5A2B">
        <w:trPr>
          <w:trHeight w:val="166"/>
        </w:trPr>
        <w:tc>
          <w:tcPr>
            <w:tcW w:w="1588" w:type="dxa"/>
            <w:vAlign w:val="center"/>
          </w:tcPr>
          <w:p w14:paraId="3934443A" w14:textId="3D5B1A07" w:rsidR="004D5A2B" w:rsidRPr="00064ADD" w:rsidRDefault="004D5A2B" w:rsidP="00527F34">
            <w:pPr>
              <w:pStyle w:val="23"/>
              <w:spacing w:line="240" w:lineRule="auto"/>
              <w:ind w:firstLine="0"/>
              <w:rPr>
                <w:rFonts w:ascii="GHEA Grapalat" w:hAnsi="GHEA Grapalat"/>
                <w:b/>
                <w:bCs/>
                <w:i/>
                <w:iCs/>
                <w:sz w:val="14"/>
                <w:szCs w:val="14"/>
              </w:rPr>
            </w:pPr>
            <w:r w:rsidRPr="00064ADD">
              <w:rPr>
                <w:rFonts w:ascii="GHEA Grapalat" w:hAnsi="GHEA Grapalat"/>
                <w:b/>
                <w:bCs/>
                <w:i/>
                <w:iCs/>
                <w:sz w:val="14"/>
                <w:szCs w:val="14"/>
              </w:rPr>
              <w:t>числа</w:t>
            </w:r>
          </w:p>
        </w:tc>
        <w:tc>
          <w:tcPr>
            <w:tcW w:w="1559" w:type="dxa"/>
            <w:vAlign w:val="center"/>
          </w:tcPr>
          <w:p w14:paraId="40E099C0" w14:textId="7E924457" w:rsidR="004D5A2B" w:rsidRPr="00064ADD" w:rsidRDefault="004D5A2B" w:rsidP="00527F34">
            <w:pPr>
              <w:pStyle w:val="23"/>
              <w:spacing w:line="240" w:lineRule="auto"/>
              <w:ind w:firstLine="0"/>
              <w:rPr>
                <w:rFonts w:ascii="GHEA Grapalat" w:hAnsi="GHEA Grapalat"/>
                <w:b/>
                <w:bCs/>
                <w:i/>
                <w:iCs/>
                <w:sz w:val="14"/>
                <w:szCs w:val="14"/>
              </w:rPr>
            </w:pPr>
            <w:r>
              <w:rPr>
                <w:rFonts w:ascii="GHEA Grapalat" w:hAnsi="GHEA Grapalat"/>
                <w:b/>
                <w:bCs/>
                <w:i/>
                <w:iCs/>
                <w:sz w:val="14"/>
                <w:szCs w:val="14"/>
              </w:rPr>
              <w:t>Цена за единицу товара</w:t>
            </w:r>
          </w:p>
        </w:tc>
        <w:tc>
          <w:tcPr>
            <w:tcW w:w="7088" w:type="dxa"/>
            <w:vMerge/>
            <w:vAlign w:val="center"/>
          </w:tcPr>
          <w:p w14:paraId="03771F9D" w14:textId="77777777" w:rsidR="004D5A2B" w:rsidRPr="00064ADD" w:rsidRDefault="004D5A2B" w:rsidP="00527F34">
            <w:pPr>
              <w:pStyle w:val="23"/>
              <w:spacing w:line="240" w:lineRule="auto"/>
              <w:ind w:firstLine="0"/>
              <w:jc w:val="center"/>
              <w:rPr>
                <w:rFonts w:ascii="GHEA Grapalat" w:hAnsi="GHEA Grapalat"/>
                <w:b/>
                <w:bCs/>
                <w:i/>
                <w:iCs/>
              </w:rPr>
            </w:pPr>
          </w:p>
        </w:tc>
      </w:tr>
      <w:tr w:rsidR="002F34BE" w:rsidRPr="00064ADD" w14:paraId="7E673920" w14:textId="77777777" w:rsidTr="004D5A2B">
        <w:trPr>
          <w:trHeight w:val="166"/>
        </w:trPr>
        <w:tc>
          <w:tcPr>
            <w:tcW w:w="1588" w:type="dxa"/>
            <w:vAlign w:val="center"/>
          </w:tcPr>
          <w:p w14:paraId="333D21D4" w14:textId="3FF0A030" w:rsidR="002F34BE" w:rsidRPr="00064ADD" w:rsidRDefault="002F34BE" w:rsidP="002F34BE">
            <w:pPr>
              <w:pStyle w:val="23"/>
              <w:spacing w:line="240" w:lineRule="auto"/>
              <w:ind w:firstLine="0"/>
              <w:jc w:val="center"/>
              <w:rPr>
                <w:rFonts w:ascii="GHEA Grapalat" w:hAnsi="GHEA Grapalat"/>
                <w:b/>
                <w:bCs/>
                <w:i/>
                <w:iCs/>
                <w:sz w:val="14"/>
                <w:szCs w:val="14"/>
              </w:rPr>
            </w:pPr>
            <w:r w:rsidRPr="007E1518">
              <w:rPr>
                <w:rFonts w:ascii="GHEA Grapalat" w:hAnsi="GHEA Grapalat"/>
              </w:rPr>
              <w:t>1</w:t>
            </w:r>
          </w:p>
        </w:tc>
        <w:tc>
          <w:tcPr>
            <w:tcW w:w="1559" w:type="dxa"/>
            <w:vAlign w:val="center"/>
          </w:tcPr>
          <w:p w14:paraId="520FE8B8" w14:textId="77777777" w:rsidR="00973DE8" w:rsidRDefault="002F34BE" w:rsidP="0006114C">
            <w:pPr>
              <w:pStyle w:val="23"/>
              <w:spacing w:line="240" w:lineRule="auto"/>
              <w:ind w:firstLine="0"/>
              <w:jc w:val="center"/>
              <w:rPr>
                <w:rFonts w:ascii="Sylfaen" w:hAnsi="Sylfaen"/>
                <w:sz w:val="18"/>
                <w:szCs w:val="24"/>
                <w:lang w:val="hy-AM"/>
              </w:rPr>
            </w:pPr>
            <w:r w:rsidRPr="002F34BE">
              <w:rPr>
                <w:rFonts w:ascii="Sylfaen" w:hAnsi="Sylfaen"/>
                <w:sz w:val="18"/>
                <w:szCs w:val="24"/>
                <w:lang w:val="hy-AM"/>
              </w:rPr>
              <w:t>Итого (сумма столбца "Цена за единицу")</w:t>
            </w:r>
          </w:p>
          <w:p w14:paraId="4B478C92" w14:textId="6FD82FB9" w:rsidR="002F34BE" w:rsidRDefault="002F34BE" w:rsidP="00973DE8">
            <w:pPr>
              <w:pStyle w:val="23"/>
              <w:spacing w:line="240" w:lineRule="auto"/>
              <w:ind w:firstLine="0"/>
              <w:jc w:val="center"/>
              <w:rPr>
                <w:rFonts w:ascii="GHEA Grapalat" w:hAnsi="GHEA Grapalat"/>
                <w:b/>
                <w:bCs/>
                <w:i/>
                <w:iCs/>
                <w:sz w:val="14"/>
                <w:szCs w:val="14"/>
              </w:rPr>
            </w:pPr>
            <w:r w:rsidRPr="002F34BE">
              <w:rPr>
                <w:rFonts w:ascii="Sylfaen" w:hAnsi="Sylfaen"/>
                <w:sz w:val="18"/>
                <w:szCs w:val="24"/>
                <w:lang w:val="hy-AM"/>
              </w:rPr>
              <w:t xml:space="preserve"> </w:t>
            </w:r>
            <w:r w:rsidR="00973DE8">
              <w:rPr>
                <w:rFonts w:ascii="Tahoma" w:hAnsi="Tahoma" w:cs="Tahoma"/>
                <w:b/>
                <w:sz w:val="18"/>
                <w:szCs w:val="18"/>
              </w:rPr>
              <w:t>4</w:t>
            </w:r>
            <w:r w:rsidR="00973DE8">
              <w:rPr>
                <w:rFonts w:ascii="Tahoma" w:hAnsi="Tahoma" w:cs="Tahoma"/>
                <w:b/>
                <w:sz w:val="18"/>
                <w:szCs w:val="18"/>
                <w:lang w:val="hy-AM"/>
              </w:rPr>
              <w:t>1</w:t>
            </w:r>
            <w:r w:rsidR="0006114C">
              <w:rPr>
                <w:rFonts w:ascii="Tahoma" w:hAnsi="Tahoma" w:cs="Tahoma"/>
                <w:b/>
                <w:sz w:val="18"/>
                <w:szCs w:val="18"/>
                <w:lang w:val="hy-AM"/>
              </w:rPr>
              <w:t>7</w:t>
            </w:r>
            <w:r>
              <w:rPr>
                <w:rFonts w:ascii="Tahoma" w:hAnsi="Tahoma" w:cs="Tahoma"/>
                <w:b/>
                <w:sz w:val="18"/>
                <w:szCs w:val="18"/>
              </w:rPr>
              <w:t>00</w:t>
            </w:r>
          </w:p>
        </w:tc>
        <w:tc>
          <w:tcPr>
            <w:tcW w:w="7088" w:type="dxa"/>
            <w:vAlign w:val="center"/>
          </w:tcPr>
          <w:p w14:paraId="12E88C9E" w14:textId="7D78C1D5" w:rsidR="002F34BE" w:rsidRPr="002F34BE" w:rsidRDefault="002F34BE" w:rsidP="002F34BE">
            <w:pPr>
              <w:pStyle w:val="23"/>
              <w:spacing w:line="240" w:lineRule="auto"/>
              <w:ind w:firstLine="0"/>
              <w:jc w:val="left"/>
              <w:rPr>
                <w:rFonts w:ascii="GHEA Grapalat" w:hAnsi="GHEA Grapalat"/>
                <w:b/>
                <w:bCs/>
                <w:i/>
                <w:iCs/>
              </w:rPr>
            </w:pPr>
            <w:r w:rsidRPr="002F34BE">
              <w:rPr>
                <w:rFonts w:ascii="GHEA Grapalat" w:hAnsi="GHEA Grapalat"/>
                <w:b/>
                <w:sz w:val="22"/>
              </w:rPr>
              <w:t>Услуги по прочистке канализации</w:t>
            </w:r>
          </w:p>
        </w:tc>
      </w:tr>
    </w:tbl>
    <w:p w14:paraId="27C51DD0" w14:textId="21E14E0B" w:rsidR="00886C43" w:rsidRPr="000B34A6" w:rsidRDefault="00886C43" w:rsidP="00886C43">
      <w:pPr>
        <w:rPr>
          <w:rFonts w:ascii="GHEA Grapalat" w:hAnsi="GHEA Grapalat"/>
          <w:b/>
          <w:bCs/>
          <w:sz w:val="20"/>
          <w:szCs w:val="20"/>
          <w:highlight w:val="yellow"/>
          <w:lang w:val="af-ZA"/>
        </w:rPr>
      </w:pPr>
      <w:r w:rsidRPr="00163C64">
        <w:rPr>
          <w:rFonts w:ascii="GHEA Grapalat" w:hAnsi="GHEA Grapalat"/>
          <w:b/>
          <w:bCs/>
          <w:sz w:val="20"/>
          <w:szCs w:val="20"/>
          <w:highlight w:val="yellow"/>
          <w:lang w:val="af-ZA"/>
        </w:rPr>
        <w:t xml:space="preserve">              </w:t>
      </w:r>
      <w:r w:rsidRPr="00886C43">
        <w:rPr>
          <w:rFonts w:ascii="GHEA Grapalat" w:hAnsi="GHEA Grapalat"/>
          <w:b/>
          <w:bCs/>
          <w:sz w:val="20"/>
          <w:szCs w:val="20"/>
          <w:highlight w:val="yellow"/>
        </w:rPr>
        <w:t>Контракт</w:t>
      </w:r>
      <w:r w:rsidRPr="00163C64">
        <w:rPr>
          <w:rFonts w:ascii="GHEA Grapalat" w:hAnsi="GHEA Grapalat"/>
          <w:b/>
          <w:bCs/>
          <w:sz w:val="20"/>
          <w:szCs w:val="20"/>
          <w:highlight w:val="yellow"/>
          <w:lang w:val="af-ZA"/>
        </w:rPr>
        <w:t xml:space="preserve"> </w:t>
      </w:r>
      <w:r w:rsidRPr="00886C43">
        <w:rPr>
          <w:rFonts w:ascii="GHEA Grapalat" w:hAnsi="GHEA Grapalat"/>
          <w:b/>
          <w:bCs/>
          <w:sz w:val="20"/>
          <w:szCs w:val="20"/>
          <w:highlight w:val="yellow"/>
        </w:rPr>
        <w:t>быть запечатано</w:t>
      </w:r>
      <w:r w:rsidRPr="00163C64">
        <w:rPr>
          <w:rFonts w:ascii="GHEA Grapalat" w:hAnsi="GHEA Grapalat"/>
          <w:b/>
          <w:bCs/>
          <w:sz w:val="20"/>
          <w:szCs w:val="20"/>
          <w:highlight w:val="yellow"/>
          <w:lang w:val="af-ZA"/>
        </w:rPr>
        <w:t xml:space="preserve"> </w:t>
      </w:r>
      <w:r w:rsidRPr="00886C43">
        <w:rPr>
          <w:rFonts w:ascii="GHEA Grapalat" w:hAnsi="GHEA Grapalat"/>
          <w:b/>
          <w:bCs/>
          <w:sz w:val="20"/>
          <w:szCs w:val="20"/>
          <w:highlight w:val="yellow"/>
        </w:rPr>
        <w:t>является</w:t>
      </w:r>
      <w:r w:rsidRPr="00163C64">
        <w:rPr>
          <w:rFonts w:ascii="GHEA Grapalat" w:hAnsi="GHEA Grapalat"/>
          <w:b/>
          <w:bCs/>
          <w:sz w:val="20"/>
          <w:szCs w:val="20"/>
          <w:highlight w:val="yellow"/>
          <w:lang w:val="af-ZA"/>
        </w:rPr>
        <w:t xml:space="preserve"> </w:t>
      </w:r>
      <w:r w:rsidR="0006114C">
        <w:rPr>
          <w:rFonts w:ascii="GHEA Grapalat" w:hAnsi="GHEA Grapalat"/>
          <w:b/>
          <w:bCs/>
          <w:sz w:val="20"/>
          <w:szCs w:val="20"/>
          <w:highlight w:val="yellow"/>
          <w:lang w:val="hy-AM"/>
        </w:rPr>
        <w:t>20</w:t>
      </w:r>
      <w:r w:rsidRPr="00163C64">
        <w:rPr>
          <w:rFonts w:ascii="GHEA Grapalat" w:hAnsi="GHEA Grapalat"/>
          <w:b/>
          <w:bCs/>
          <w:sz w:val="20"/>
          <w:szCs w:val="20"/>
          <w:highlight w:val="yellow"/>
          <w:lang w:val="af-ZA"/>
        </w:rPr>
        <w:t xml:space="preserve">00000 </w:t>
      </w:r>
      <w:proofErr w:type="gramStart"/>
      <w:r w:rsidRPr="00163C64">
        <w:rPr>
          <w:rFonts w:ascii="GHEA Grapalat" w:hAnsi="GHEA Grapalat"/>
          <w:b/>
          <w:bCs/>
          <w:sz w:val="20"/>
          <w:szCs w:val="20"/>
          <w:highlight w:val="yellow"/>
          <w:lang w:val="af-ZA"/>
        </w:rPr>
        <w:t xml:space="preserve">( </w:t>
      </w:r>
      <w:r w:rsidR="0006114C">
        <w:rPr>
          <w:rFonts w:ascii="GHEA Grapalat" w:hAnsi="GHEA Grapalat"/>
          <w:b/>
          <w:bCs/>
          <w:sz w:val="20"/>
          <w:szCs w:val="20"/>
          <w:highlight w:val="yellow"/>
          <w:lang w:val="hy-AM"/>
        </w:rPr>
        <w:t>в</w:t>
      </w:r>
      <w:proofErr w:type="gramEnd"/>
      <w:r w:rsidR="0006114C">
        <w:rPr>
          <w:rFonts w:ascii="GHEA Grapalat" w:hAnsi="GHEA Grapalat"/>
          <w:b/>
          <w:bCs/>
          <w:sz w:val="20"/>
          <w:szCs w:val="20"/>
          <w:highlight w:val="yellow"/>
          <w:lang w:val="hy-AM"/>
        </w:rPr>
        <w:t xml:space="preserve"> </w:t>
      </w:r>
      <w:r w:rsidRPr="00886C43">
        <w:rPr>
          <w:rFonts w:ascii="GHEA Grapalat" w:hAnsi="GHEA Grapalat"/>
          <w:b/>
          <w:bCs/>
          <w:sz w:val="20"/>
          <w:szCs w:val="20"/>
          <w:highlight w:val="yellow"/>
        </w:rPr>
        <w:t xml:space="preserve">миллионах </w:t>
      </w:r>
      <w:r w:rsidRPr="00163C64">
        <w:rPr>
          <w:rFonts w:ascii="GHEA Grapalat" w:hAnsi="GHEA Grapalat"/>
          <w:b/>
          <w:bCs/>
          <w:sz w:val="20"/>
          <w:szCs w:val="20"/>
          <w:highlight w:val="yellow"/>
          <w:lang w:val="af-ZA"/>
        </w:rPr>
        <w:t xml:space="preserve">) </w:t>
      </w:r>
      <w:r w:rsidRPr="00886C43">
        <w:rPr>
          <w:rFonts w:ascii="GHEA Grapalat" w:hAnsi="GHEA Grapalat"/>
          <w:b/>
          <w:bCs/>
          <w:sz w:val="20"/>
          <w:szCs w:val="20"/>
          <w:highlight w:val="yellow"/>
        </w:rPr>
        <w:t>РА</w:t>
      </w:r>
      <w:r w:rsidRPr="00163C64">
        <w:rPr>
          <w:rFonts w:ascii="GHEA Grapalat" w:hAnsi="GHEA Grapalat"/>
          <w:b/>
          <w:bCs/>
          <w:sz w:val="20"/>
          <w:szCs w:val="20"/>
          <w:highlight w:val="yellow"/>
          <w:lang w:val="af-ZA"/>
        </w:rPr>
        <w:t xml:space="preserve"> </w:t>
      </w:r>
      <w:r w:rsidRPr="00886C43">
        <w:rPr>
          <w:rFonts w:ascii="GHEA Grapalat" w:hAnsi="GHEA Grapalat"/>
          <w:b/>
          <w:bCs/>
          <w:sz w:val="20"/>
          <w:szCs w:val="20"/>
          <w:highlight w:val="yellow"/>
        </w:rPr>
        <w:t>денег</w:t>
      </w:r>
      <w:r w:rsidRPr="00163C64">
        <w:rPr>
          <w:rFonts w:ascii="GHEA Grapalat" w:hAnsi="GHEA Grapalat"/>
          <w:b/>
          <w:bCs/>
          <w:sz w:val="20"/>
          <w:szCs w:val="20"/>
          <w:highlight w:val="yellow"/>
          <w:lang w:val="af-ZA"/>
        </w:rPr>
        <w:t xml:space="preserve"> </w:t>
      </w:r>
      <w:r w:rsidRPr="00886C43">
        <w:rPr>
          <w:rFonts w:ascii="GHEA Grapalat" w:hAnsi="GHEA Grapalat"/>
          <w:b/>
          <w:bCs/>
          <w:sz w:val="20"/>
          <w:szCs w:val="20"/>
          <w:highlight w:val="yellow"/>
        </w:rPr>
        <w:t>в той мере, в какой</w:t>
      </w:r>
    </w:p>
    <w:p w14:paraId="60C24D2F" w14:textId="1917DDEA" w:rsidR="000B34A6" w:rsidRPr="00163C64" w:rsidRDefault="000B34A6" w:rsidP="00886C43">
      <w:pPr>
        <w:rPr>
          <w:rFonts w:ascii="GHEA Grapalat" w:hAnsi="GHEA Grapalat"/>
          <w:b/>
          <w:bCs/>
          <w:sz w:val="20"/>
          <w:szCs w:val="20"/>
          <w:highlight w:val="yellow"/>
          <w:lang w:val="af-ZA"/>
        </w:rPr>
      </w:pPr>
      <w:r w:rsidRPr="008E440C">
        <w:rPr>
          <w:rFonts w:ascii="GHEA Grapalat" w:hAnsi="GHEA Grapalat"/>
          <w:b/>
          <w:bCs/>
          <w:sz w:val="20"/>
          <w:szCs w:val="20"/>
          <w:highlight w:val="yellow"/>
          <w:lang w:val="de-DE"/>
        </w:rPr>
        <w:t xml:space="preserve">* </w:t>
      </w:r>
      <w:r w:rsidRPr="008E440C">
        <w:rPr>
          <w:rFonts w:ascii="GHEA Grapalat" w:hAnsi="GHEA Grapalat"/>
          <w:b/>
          <w:bCs/>
          <w:sz w:val="20"/>
          <w:szCs w:val="20"/>
          <w:highlight w:val="yellow"/>
        </w:rPr>
        <w:t>Приложения</w:t>
      </w:r>
      <w:r w:rsidRPr="008E440C">
        <w:rPr>
          <w:rFonts w:ascii="GHEA Grapalat" w:hAnsi="GHEA Grapalat"/>
          <w:b/>
          <w:bCs/>
          <w:sz w:val="20"/>
          <w:szCs w:val="20"/>
          <w:highlight w:val="yellow"/>
          <w:lang w:val="de-DE"/>
        </w:rPr>
        <w:t xml:space="preserve"> </w:t>
      </w:r>
      <w:r w:rsidRPr="008E440C">
        <w:rPr>
          <w:rFonts w:ascii="GHEA Grapalat" w:hAnsi="GHEA Grapalat"/>
          <w:b/>
          <w:bCs/>
          <w:sz w:val="20"/>
          <w:szCs w:val="20"/>
          <w:highlight w:val="yellow"/>
        </w:rPr>
        <w:t>оценка</w:t>
      </w:r>
      <w:r w:rsidRPr="008E440C">
        <w:rPr>
          <w:rFonts w:ascii="GHEA Grapalat" w:hAnsi="GHEA Grapalat"/>
          <w:b/>
          <w:bCs/>
          <w:sz w:val="20"/>
          <w:szCs w:val="20"/>
          <w:highlight w:val="yellow"/>
          <w:lang w:val="de-DE"/>
        </w:rPr>
        <w:t xml:space="preserve"> </w:t>
      </w:r>
      <w:r w:rsidRPr="008E440C">
        <w:rPr>
          <w:rFonts w:ascii="GHEA Grapalat" w:hAnsi="GHEA Grapalat"/>
          <w:b/>
          <w:bCs/>
          <w:sz w:val="20"/>
          <w:szCs w:val="20"/>
          <w:highlight w:val="yellow"/>
        </w:rPr>
        <w:t>в соответствии с</w:t>
      </w:r>
      <w:r w:rsidRPr="008E440C">
        <w:rPr>
          <w:rFonts w:ascii="GHEA Grapalat" w:hAnsi="GHEA Grapalat"/>
          <w:b/>
          <w:bCs/>
          <w:sz w:val="20"/>
          <w:szCs w:val="20"/>
          <w:highlight w:val="yellow"/>
          <w:lang w:val="de-DE"/>
        </w:rPr>
        <w:t xml:space="preserve"> </w:t>
      </w:r>
      <w:r w:rsidRPr="008E440C">
        <w:rPr>
          <w:rFonts w:ascii="GHEA Grapalat" w:hAnsi="GHEA Grapalat"/>
          <w:b/>
          <w:bCs/>
          <w:sz w:val="20"/>
          <w:szCs w:val="20"/>
          <w:highlight w:val="yellow"/>
        </w:rPr>
        <w:t>единица</w:t>
      </w:r>
      <w:r w:rsidRPr="008E440C">
        <w:rPr>
          <w:rFonts w:ascii="GHEA Grapalat" w:hAnsi="GHEA Grapalat"/>
          <w:b/>
          <w:bCs/>
          <w:sz w:val="20"/>
          <w:szCs w:val="20"/>
          <w:highlight w:val="yellow"/>
          <w:lang w:val="de-DE"/>
        </w:rPr>
        <w:t xml:space="preserve"> </w:t>
      </w:r>
      <w:r w:rsidRPr="008E440C">
        <w:rPr>
          <w:rFonts w:ascii="GHEA Grapalat" w:hAnsi="GHEA Grapalat"/>
          <w:b/>
          <w:bCs/>
          <w:sz w:val="20"/>
          <w:szCs w:val="20"/>
          <w:highlight w:val="yellow"/>
        </w:rPr>
        <w:t>цена</w:t>
      </w:r>
      <w:r w:rsidRPr="008E440C">
        <w:rPr>
          <w:rFonts w:ascii="GHEA Grapalat" w:hAnsi="GHEA Grapalat"/>
          <w:b/>
          <w:bCs/>
          <w:sz w:val="20"/>
          <w:szCs w:val="20"/>
          <w:highlight w:val="yellow"/>
          <w:lang w:val="de-DE"/>
        </w:rPr>
        <w:t xml:space="preserve"> </w:t>
      </w:r>
      <w:r w:rsidRPr="008E440C">
        <w:rPr>
          <w:rFonts w:ascii="GHEA Grapalat" w:hAnsi="GHEA Grapalat"/>
          <w:b/>
          <w:bCs/>
          <w:sz w:val="20"/>
          <w:szCs w:val="20"/>
          <w:highlight w:val="yellow"/>
        </w:rPr>
        <w:t>столбец</w:t>
      </w:r>
      <w:r w:rsidRPr="008E440C">
        <w:rPr>
          <w:rFonts w:ascii="GHEA Grapalat" w:hAnsi="GHEA Grapalat"/>
          <w:b/>
          <w:bCs/>
          <w:sz w:val="20"/>
          <w:szCs w:val="20"/>
          <w:highlight w:val="yellow"/>
          <w:lang w:val="de-DE"/>
        </w:rPr>
        <w:t xml:space="preserve"> </w:t>
      </w:r>
      <w:r w:rsidRPr="008E440C">
        <w:rPr>
          <w:rFonts w:ascii="GHEA Grapalat" w:hAnsi="GHEA Grapalat"/>
          <w:b/>
          <w:bCs/>
          <w:sz w:val="20"/>
          <w:szCs w:val="20"/>
          <w:highlight w:val="yellow"/>
        </w:rPr>
        <w:t>общий</w:t>
      </w:r>
    </w:p>
    <w:p w14:paraId="4BE9C397" w14:textId="77777777" w:rsidR="00886C43" w:rsidRPr="00163C64" w:rsidRDefault="00886C43" w:rsidP="00EF3662">
      <w:pPr>
        <w:pStyle w:val="23"/>
        <w:spacing w:line="240" w:lineRule="auto"/>
        <w:ind w:firstLine="567"/>
        <w:rPr>
          <w:rFonts w:ascii="GHEA Grapalat" w:hAnsi="GHEA Grapalat"/>
        </w:rPr>
      </w:pPr>
    </w:p>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Технические характеристики услуги, а также спецификация, технические данные и полное и адекватное описание других неценовых условий составляют неотъемлемую часть заключаемого договора, проект которого представлен в Приложении № 6 к данному приглашению.</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УЧАСТНИК</w:t>
      </w:r>
      <w:r w:rsidRPr="00064ADD">
        <w:rPr>
          <w:rFonts w:ascii="GHEA Grapalat" w:hAnsi="GHEA Grapalat"/>
          <w:b/>
          <w:sz w:val="20"/>
          <w:lang w:val="es-ES"/>
        </w:rPr>
        <w:t xml:space="preserve"> </w:t>
      </w:r>
      <w:r w:rsidRPr="00064ADD">
        <w:rPr>
          <w:rFonts w:ascii="GHEA Grapalat" w:hAnsi="GHEA Grapalat" w:cs="Sylfaen"/>
          <w:b/>
          <w:sz w:val="20"/>
        </w:rPr>
        <w:t>УЧАСТИЕ</w:t>
      </w:r>
      <w:r w:rsidRPr="00064ADD">
        <w:rPr>
          <w:rFonts w:ascii="GHEA Grapalat" w:hAnsi="GHEA Grapalat"/>
          <w:b/>
          <w:sz w:val="20"/>
          <w:lang w:val="es-ES"/>
        </w:rPr>
        <w:t xml:space="preserve"> </w:t>
      </w:r>
      <w:r w:rsidRPr="00064ADD">
        <w:rPr>
          <w:rFonts w:ascii="GHEA Grapalat" w:hAnsi="GHEA Grapalat" w:cs="Sylfaen"/>
          <w:b/>
          <w:sz w:val="20"/>
        </w:rPr>
        <w:t>ВЕРНО</w:t>
      </w:r>
      <w:r w:rsidRPr="00064ADD">
        <w:rPr>
          <w:rFonts w:ascii="GHEA Grapalat" w:hAnsi="GHEA Grapalat"/>
          <w:b/>
          <w:sz w:val="20"/>
          <w:lang w:val="es-ES"/>
        </w:rPr>
        <w:t xml:space="preserve"> </w:t>
      </w:r>
      <w:r w:rsidRPr="00064ADD">
        <w:rPr>
          <w:rFonts w:ascii="GHEA Grapalat" w:hAnsi="GHEA Grapalat" w:cs="Sylfaen"/>
          <w:b/>
          <w:sz w:val="20"/>
        </w:rPr>
        <w:t xml:space="preserve">ТРЕБОВАНИЯ </w:t>
      </w:r>
      <w:r w:rsidRPr="00064ADD">
        <w:rPr>
          <w:rFonts w:ascii="GHEA Grapalat" w:hAnsi="GHEA Grapalat"/>
          <w:b/>
          <w:sz w:val="20"/>
          <w:lang w:val="es-ES"/>
        </w:rPr>
        <w:t xml:space="preserve">К КВАЛИФИКАЦИИ </w:t>
      </w:r>
      <w:r w:rsidRPr="00064ADD">
        <w:rPr>
          <w:rFonts w:ascii="GHEA Grapalat" w:hAnsi="GHEA Grapalat" w:cs="Sylfaen"/>
          <w:b/>
          <w:sz w:val="20"/>
        </w:rPr>
        <w:t xml:space="preserve">КРИТЕРИИ </w:t>
      </w:r>
      <w:r w:rsidRPr="00064ADD">
        <w:rPr>
          <w:rFonts w:ascii="GHEA Grapalat" w:hAnsi="GHEA Grapalat"/>
          <w:b/>
          <w:sz w:val="20"/>
          <w:lang w:val="es-ES"/>
        </w:rPr>
        <w:t xml:space="preserve">И </w:t>
      </w:r>
      <w:r w:rsidRPr="00064ADD">
        <w:rPr>
          <w:rFonts w:ascii="GHEA Grapalat" w:hAnsi="GHEA Grapalat" w:cs="Sylfaen"/>
          <w:b/>
          <w:sz w:val="20"/>
        </w:rPr>
        <w:t>ИХ</w:t>
      </w:r>
      <w:r w:rsidRPr="00064ADD">
        <w:rPr>
          <w:rFonts w:ascii="GHEA Grapalat" w:hAnsi="GHEA Grapalat"/>
          <w:b/>
          <w:sz w:val="20"/>
          <w:lang w:val="es-ES"/>
        </w:rPr>
        <w:t xml:space="preserve"> </w:t>
      </w:r>
      <w:r w:rsidRPr="00064ADD">
        <w:rPr>
          <w:rFonts w:ascii="GHEA Grapalat" w:hAnsi="GHEA Grapalat" w:cs="Sylfaen"/>
          <w:b/>
          <w:sz w:val="20"/>
          <w:lang w:val="es-ES"/>
        </w:rPr>
        <w:t xml:space="preserve">C. </w:t>
      </w:r>
      <w:r w:rsidRPr="00064ADD">
        <w:rPr>
          <w:rFonts w:ascii="GHEA Grapalat" w:hAnsi="GHEA Grapalat" w:cs="Sylfaen"/>
          <w:b/>
          <w:sz w:val="20"/>
        </w:rPr>
        <w:t>ОПРЕДЕЛЕНИЕ</w:t>
      </w:r>
      <w:r w:rsidRPr="00064ADD">
        <w:rPr>
          <w:rFonts w:ascii="GHEA Grapalat" w:hAnsi="GHEA Grapalat"/>
          <w:b/>
          <w:sz w:val="20"/>
          <w:lang w:val="es-ES"/>
        </w:rPr>
        <w:t xml:space="preserve"> </w:t>
      </w:r>
      <w:r w:rsidRPr="00064ADD">
        <w:rPr>
          <w:rFonts w:ascii="GHEA Grapalat" w:hAnsi="GHEA Grapalat" w:cs="Sylfaen"/>
          <w:b/>
          <w:sz w:val="20"/>
        </w:rPr>
        <w:t xml:space="preserve">КАР </w:t>
      </w:r>
      <w:r w:rsidRPr="00064ADD">
        <w:rPr>
          <w:rFonts w:ascii="GHEA Grapalat" w:hAnsi="GHEA Grapalat" w:cs="Sylfaen"/>
          <w:b/>
          <w:sz w:val="20"/>
          <w:lang w:val="es-ES"/>
        </w:rPr>
        <w:t>Ч</w:t>
      </w:r>
      <w:r w:rsidRPr="00064ADD">
        <w:rPr>
          <w:rFonts w:ascii="GHEA Grapalat" w:hAnsi="GHEA Grapalat" w:cs="Sylfaen"/>
          <w:b/>
          <w:sz w:val="20"/>
        </w:rPr>
        <w:t>​</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 xml:space="preserve">Для участия в данной </w:t>
      </w:r>
      <w:r w:rsidR="00753E6E" w:rsidRPr="00064ADD">
        <w:rPr>
          <w:rFonts w:ascii="GHEA Grapalat" w:hAnsi="GHEA Grapalat" w:cs="Arial Armenian"/>
          <w:sz w:val="20"/>
          <w:lang w:val="es-ES"/>
        </w:rPr>
        <w:t xml:space="preserve">процедуре </w:t>
      </w:r>
      <w:r w:rsidR="00753E6E" w:rsidRPr="00064ADD">
        <w:rPr>
          <w:rFonts w:ascii="GHEA Grapalat" w:hAnsi="GHEA Grapalat" w:cs="Sylfaen"/>
          <w:sz w:val="20"/>
          <w:lang w:val="ru-RU"/>
        </w:rPr>
        <w:t>верно</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у них нет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 xml:space="preserve">лиц </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который</w:t>
      </w:r>
      <w:r w:rsidRPr="00064ADD">
        <w:rPr>
          <w:rFonts w:ascii="GHEA Grapalat" w:hAnsi="GHEA Grapalat" w:cs="Sylfaen"/>
          <w:sz w:val="20"/>
          <w:szCs w:val="20"/>
          <w:lang w:val="es-ES"/>
        </w:rPr>
        <w:t xml:space="preserve"> </w:t>
      </w:r>
      <w:r w:rsidRPr="00064ADD">
        <w:rPr>
          <w:rFonts w:ascii="GHEA Grapalat" w:hAnsi="GHEA Grapalat" w:cs="Sylfaen"/>
          <w:sz w:val="20"/>
          <w:szCs w:val="20"/>
        </w:rPr>
        <w:t>приложение</w:t>
      </w:r>
      <w:r w:rsidRPr="00064ADD">
        <w:rPr>
          <w:rFonts w:ascii="GHEA Grapalat" w:hAnsi="GHEA Grapalat" w:cs="Sylfaen"/>
          <w:sz w:val="20"/>
          <w:szCs w:val="20"/>
          <w:lang w:val="es-ES"/>
        </w:rPr>
        <w:t xml:space="preserve"> </w:t>
      </w:r>
      <w:r w:rsidRPr="00064ADD">
        <w:rPr>
          <w:rFonts w:ascii="GHEA Grapalat" w:hAnsi="GHEA Grapalat" w:cs="Sylfaen"/>
          <w:sz w:val="20"/>
          <w:szCs w:val="20"/>
        </w:rPr>
        <w:t>к настоящему</w:t>
      </w:r>
      <w:r w:rsidRPr="00064ADD">
        <w:rPr>
          <w:rFonts w:ascii="GHEA Grapalat" w:hAnsi="GHEA Grapalat" w:cs="Sylfaen"/>
          <w:sz w:val="20"/>
          <w:szCs w:val="20"/>
          <w:lang w:val="es-ES"/>
        </w:rPr>
        <w:t xml:space="preserve"> </w:t>
      </w:r>
      <w:r w:rsidRPr="00064ADD">
        <w:rPr>
          <w:rFonts w:ascii="GHEA Grapalat" w:hAnsi="GHEA Grapalat" w:cs="Sylfaen"/>
          <w:sz w:val="20"/>
          <w:szCs w:val="20"/>
        </w:rPr>
        <w:t>день</w:t>
      </w:r>
      <w:r w:rsidRPr="00064ADD">
        <w:rPr>
          <w:rFonts w:ascii="GHEA Grapalat" w:hAnsi="GHEA Grapalat" w:cs="Sylfaen"/>
          <w:sz w:val="20"/>
          <w:szCs w:val="20"/>
          <w:lang w:val="es-ES"/>
        </w:rPr>
        <w:t xml:space="preserve"> </w:t>
      </w:r>
      <w:r w:rsidRPr="00064ADD">
        <w:rPr>
          <w:rFonts w:ascii="GHEA Grapalat" w:hAnsi="GHEA Grapalat" w:cs="Sylfaen"/>
          <w:sz w:val="20"/>
          <w:szCs w:val="20"/>
        </w:rPr>
        <w:t>по состоянию на</w:t>
      </w:r>
      <w:r w:rsidRPr="00064ADD">
        <w:rPr>
          <w:rFonts w:ascii="GHEA Grapalat" w:hAnsi="GHEA Grapalat" w:cs="Sylfaen"/>
          <w:sz w:val="20"/>
          <w:szCs w:val="20"/>
          <w:lang w:val="es-ES"/>
        </w:rPr>
        <w:t xml:space="preserve"> </w:t>
      </w:r>
      <w:r w:rsidRPr="00064ADD">
        <w:rPr>
          <w:rFonts w:ascii="GHEA Grapalat" w:hAnsi="GHEA Grapalat" w:cs="Sylfaen"/>
          <w:sz w:val="20"/>
          <w:szCs w:val="20"/>
        </w:rPr>
        <w:t>судебный</w:t>
      </w:r>
      <w:r w:rsidRPr="00064ADD">
        <w:rPr>
          <w:rFonts w:ascii="GHEA Grapalat" w:hAnsi="GHEA Grapalat"/>
          <w:sz w:val="20"/>
          <w:szCs w:val="20"/>
          <w:lang w:val="es-ES"/>
        </w:rPr>
        <w:t xml:space="preserve"> </w:t>
      </w:r>
      <w:r w:rsidRPr="00064ADD">
        <w:rPr>
          <w:rFonts w:ascii="GHEA Grapalat" w:hAnsi="GHEA Grapalat" w:cs="Sylfaen"/>
          <w:sz w:val="20"/>
          <w:szCs w:val="20"/>
        </w:rPr>
        <w:t>чтобы</w:t>
      </w:r>
      <w:r w:rsidRPr="00064ADD">
        <w:rPr>
          <w:rFonts w:ascii="GHEA Grapalat" w:hAnsi="GHEA Grapalat"/>
          <w:sz w:val="20"/>
          <w:szCs w:val="20"/>
          <w:lang w:val="es-ES"/>
        </w:rPr>
        <w:t xml:space="preserve"> </w:t>
      </w:r>
      <w:r w:rsidRPr="00064ADD">
        <w:rPr>
          <w:rFonts w:ascii="GHEA Grapalat" w:hAnsi="GHEA Grapalat" w:cs="Sylfaen"/>
          <w:sz w:val="20"/>
          <w:szCs w:val="20"/>
        </w:rPr>
        <w:t>признанный</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банкрот</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который</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чей</w:t>
      </w:r>
      <w:r w:rsidRPr="00064ADD">
        <w:rPr>
          <w:rFonts w:ascii="GHEA Grapalat" w:hAnsi="GHEA Grapalat"/>
          <w:sz w:val="20"/>
          <w:szCs w:val="20"/>
          <w:lang w:val="es-ES"/>
        </w:rPr>
        <w:t xml:space="preserve"> </w:t>
      </w:r>
      <w:r w:rsidRPr="00064ADD">
        <w:rPr>
          <w:rFonts w:ascii="GHEA Grapalat" w:hAnsi="GHEA Grapalat" w:cs="Sylfaen"/>
          <w:sz w:val="20"/>
          <w:szCs w:val="20"/>
        </w:rPr>
        <w:t>исполнительный</w:t>
      </w:r>
      <w:r w:rsidRPr="00064ADD">
        <w:rPr>
          <w:rFonts w:ascii="GHEA Grapalat" w:hAnsi="GHEA Grapalat"/>
          <w:sz w:val="20"/>
          <w:szCs w:val="20"/>
          <w:lang w:val="es-ES"/>
        </w:rPr>
        <w:t xml:space="preserve"> </w:t>
      </w:r>
      <w:r w:rsidRPr="00064ADD">
        <w:rPr>
          <w:rFonts w:ascii="GHEA Grapalat" w:hAnsi="GHEA Grapalat" w:cs="Sylfaen"/>
          <w:sz w:val="20"/>
          <w:szCs w:val="20"/>
        </w:rPr>
        <w:t>тело</w:t>
      </w:r>
      <w:r w:rsidRPr="00064ADD">
        <w:rPr>
          <w:rFonts w:ascii="GHEA Grapalat" w:hAnsi="GHEA Grapalat"/>
          <w:sz w:val="20"/>
          <w:szCs w:val="20"/>
          <w:lang w:val="es-ES"/>
        </w:rPr>
        <w:t xml:space="preserve"> </w:t>
      </w:r>
      <w:r w:rsidRPr="00064ADD">
        <w:rPr>
          <w:rFonts w:ascii="GHEA Grapalat" w:hAnsi="GHEA Grapalat" w:cs="Sylfaen"/>
          <w:sz w:val="20"/>
          <w:szCs w:val="20"/>
        </w:rPr>
        <w:t>представитель</w:t>
      </w:r>
      <w:r w:rsidRPr="00064ADD">
        <w:rPr>
          <w:rFonts w:ascii="GHEA Grapalat" w:hAnsi="GHEA Grapalat"/>
          <w:sz w:val="20"/>
          <w:szCs w:val="20"/>
          <w:lang w:val="es-ES"/>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es-ES"/>
        </w:rPr>
        <w:t xml:space="preserve"> </w:t>
      </w:r>
      <w:r w:rsidRPr="00064ADD">
        <w:rPr>
          <w:rFonts w:ascii="GHEA Grapalat" w:hAnsi="GHEA Grapalat" w:cs="Sylfaen"/>
          <w:sz w:val="20"/>
          <w:szCs w:val="20"/>
        </w:rPr>
        <w:t>к настоящему</w:t>
      </w:r>
      <w:r w:rsidRPr="00064ADD">
        <w:rPr>
          <w:rFonts w:ascii="GHEA Grapalat" w:hAnsi="GHEA Grapalat"/>
          <w:sz w:val="20"/>
          <w:szCs w:val="20"/>
          <w:lang w:val="es-ES"/>
        </w:rPr>
        <w:t xml:space="preserve"> </w:t>
      </w:r>
      <w:r w:rsidRPr="00064ADD">
        <w:rPr>
          <w:rFonts w:ascii="GHEA Grapalat" w:hAnsi="GHEA Grapalat" w:cs="Sylfaen"/>
          <w:sz w:val="20"/>
          <w:szCs w:val="20"/>
        </w:rPr>
        <w:t>в тот день</w:t>
      </w:r>
      <w:r w:rsidRPr="00064ADD">
        <w:rPr>
          <w:rFonts w:ascii="GHEA Grapalat" w:hAnsi="GHEA Grapalat"/>
          <w:sz w:val="20"/>
          <w:szCs w:val="20"/>
          <w:lang w:val="es-ES"/>
        </w:rPr>
        <w:t xml:space="preserve"> </w:t>
      </w:r>
      <w:r w:rsidRPr="00064ADD">
        <w:rPr>
          <w:rFonts w:ascii="GHEA Grapalat" w:hAnsi="GHEA Grapalat" w:cs="Sylfaen"/>
          <w:sz w:val="20"/>
          <w:szCs w:val="20"/>
        </w:rPr>
        <w:t>предыдущий</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пять </w:t>
      </w:r>
      <w:r w:rsidRPr="00064ADD">
        <w:rPr>
          <w:rFonts w:ascii="GHEA Grapalat" w:hAnsi="GHEA Grapalat" w:cs="Sylfaen"/>
          <w:sz w:val="20"/>
          <w:szCs w:val="20"/>
        </w:rPr>
        <w:t>лет</w:t>
      </w:r>
      <w:r w:rsidRPr="00064ADD">
        <w:rPr>
          <w:rFonts w:ascii="GHEA Grapalat" w:hAnsi="GHEA Grapalat"/>
          <w:sz w:val="20"/>
          <w:szCs w:val="20"/>
          <w:lang w:val="es-ES"/>
        </w:rPr>
        <w:t xml:space="preserve"> </w:t>
      </w:r>
      <w:r w:rsidRPr="00064ADD">
        <w:rPr>
          <w:rFonts w:ascii="GHEA Grapalat" w:hAnsi="GHEA Grapalat" w:cs="Sylfaen"/>
          <w:sz w:val="20"/>
          <w:szCs w:val="20"/>
        </w:rPr>
        <w:t>в течение</w:t>
      </w:r>
      <w:r w:rsidRPr="00064ADD">
        <w:rPr>
          <w:rFonts w:ascii="GHEA Grapalat" w:hAnsi="GHEA Grapalat"/>
          <w:sz w:val="20"/>
          <w:szCs w:val="20"/>
          <w:lang w:val="es-ES"/>
        </w:rPr>
        <w:t xml:space="preserve"> </w:t>
      </w:r>
      <w:r w:rsidRPr="00064ADD">
        <w:rPr>
          <w:rFonts w:ascii="GHEA Grapalat" w:hAnsi="GHEA Grapalat" w:cs="Sylfaen"/>
          <w:sz w:val="20"/>
          <w:szCs w:val="20"/>
        </w:rPr>
        <w:t>осужденный</w:t>
      </w:r>
      <w:r w:rsidRPr="00064ADD">
        <w:rPr>
          <w:rFonts w:ascii="GHEA Grapalat" w:hAnsi="GHEA Grapalat"/>
          <w:sz w:val="20"/>
          <w:szCs w:val="20"/>
          <w:lang w:val="es-ES"/>
        </w:rPr>
        <w:t xml:space="preserve"> </w:t>
      </w:r>
      <w:r w:rsidRPr="00064ADD">
        <w:rPr>
          <w:rFonts w:ascii="GHEA Grapalat" w:hAnsi="GHEA Grapalat" w:cs="Sylfaen"/>
          <w:sz w:val="20"/>
          <w:szCs w:val="20"/>
        </w:rPr>
        <w:t>является</w:t>
      </w:r>
      <w:r w:rsidRPr="00064ADD">
        <w:rPr>
          <w:rFonts w:ascii="GHEA Grapalat" w:hAnsi="GHEA Grapalat"/>
          <w:sz w:val="20"/>
          <w:szCs w:val="20"/>
          <w:lang w:val="es-ES"/>
        </w:rPr>
        <w:t xml:space="preserve"> </w:t>
      </w:r>
      <w:r w:rsidRPr="00064ADD">
        <w:rPr>
          <w:rFonts w:ascii="GHEA Grapalat" w:hAnsi="GHEA Grapalat" w:cs="Sylfaen"/>
          <w:sz w:val="20"/>
          <w:szCs w:val="20"/>
        </w:rPr>
        <w:t>был</w:t>
      </w:r>
      <w:r w:rsidRPr="00064ADD">
        <w:rPr>
          <w:rFonts w:ascii="GHEA Grapalat" w:hAnsi="GHEA Grapalat"/>
          <w:sz w:val="20"/>
          <w:szCs w:val="20"/>
          <w:lang w:val="es-ES"/>
        </w:rPr>
        <w:t xml:space="preserve"> </w:t>
      </w:r>
      <w:r w:rsidRPr="00064ADD">
        <w:rPr>
          <w:rFonts w:ascii="GHEA Grapalat" w:hAnsi="GHEA Grapalat"/>
          <w:sz w:val="20"/>
          <w:szCs w:val="20"/>
        </w:rPr>
        <w:t>терроризм</w:t>
      </w:r>
      <w:r w:rsidRPr="00064ADD">
        <w:rPr>
          <w:rFonts w:ascii="GHEA Grapalat" w:hAnsi="GHEA Grapalat"/>
          <w:sz w:val="20"/>
          <w:szCs w:val="20"/>
          <w:lang w:val="es-ES"/>
        </w:rPr>
        <w:t xml:space="preserve"> </w:t>
      </w:r>
      <w:r w:rsidRPr="00064ADD">
        <w:rPr>
          <w:rFonts w:ascii="GHEA Grapalat" w:hAnsi="GHEA Grapalat"/>
          <w:sz w:val="20"/>
          <w:szCs w:val="20"/>
        </w:rPr>
        <w:t xml:space="preserve">финансирование </w:t>
      </w:r>
      <w:r w:rsidRPr="00064ADD">
        <w:rPr>
          <w:rFonts w:ascii="GHEA Grapalat" w:hAnsi="GHEA Grapalat"/>
          <w:sz w:val="20"/>
          <w:szCs w:val="20"/>
          <w:lang w:val="es-ES"/>
        </w:rPr>
        <w:t xml:space="preserve">, </w:t>
      </w:r>
      <w:r w:rsidRPr="00064ADD">
        <w:rPr>
          <w:rFonts w:ascii="GHEA Grapalat" w:hAnsi="GHEA Grapalat"/>
          <w:sz w:val="20"/>
          <w:szCs w:val="20"/>
        </w:rPr>
        <w:t>ребенок</w:t>
      </w:r>
      <w:r w:rsidRPr="00064ADD">
        <w:rPr>
          <w:rFonts w:ascii="GHEA Grapalat" w:hAnsi="GHEA Grapalat"/>
          <w:sz w:val="20"/>
          <w:szCs w:val="20"/>
          <w:lang w:val="es-ES"/>
        </w:rPr>
        <w:t xml:space="preserve"> </w:t>
      </w:r>
      <w:r w:rsidRPr="00064ADD">
        <w:rPr>
          <w:rFonts w:ascii="GHEA Grapalat" w:hAnsi="GHEA Grapalat"/>
          <w:sz w:val="20"/>
          <w:szCs w:val="20"/>
        </w:rPr>
        <w:t>операция</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торговля людьми</w:t>
      </w:r>
      <w:r w:rsidRPr="00064ADD">
        <w:rPr>
          <w:rFonts w:ascii="GHEA Grapalat" w:hAnsi="GHEA Grapalat"/>
          <w:sz w:val="20"/>
          <w:szCs w:val="20"/>
          <w:lang w:val="es-ES"/>
        </w:rPr>
        <w:t xml:space="preserve"> </w:t>
      </w:r>
      <w:r w:rsidRPr="00064ADD">
        <w:rPr>
          <w:rFonts w:ascii="GHEA Grapalat" w:hAnsi="GHEA Grapalat"/>
          <w:sz w:val="20"/>
          <w:szCs w:val="20"/>
        </w:rPr>
        <w:t>инклюзивный</w:t>
      </w:r>
      <w:r w:rsidRPr="00064ADD">
        <w:rPr>
          <w:rFonts w:ascii="GHEA Grapalat" w:hAnsi="GHEA Grapalat"/>
          <w:sz w:val="20"/>
          <w:szCs w:val="20"/>
          <w:lang w:val="es-ES"/>
        </w:rPr>
        <w:t xml:space="preserve"> </w:t>
      </w:r>
      <w:r w:rsidRPr="00064ADD">
        <w:rPr>
          <w:rFonts w:ascii="GHEA Grapalat" w:hAnsi="GHEA Grapalat"/>
          <w:sz w:val="20"/>
          <w:szCs w:val="20"/>
        </w:rPr>
        <w:t xml:space="preserve">преступление </w:t>
      </w:r>
      <w:r w:rsidRPr="00064ADD">
        <w:rPr>
          <w:rFonts w:ascii="GHEA Grapalat" w:hAnsi="GHEA Grapalat"/>
          <w:sz w:val="20"/>
          <w:szCs w:val="20"/>
          <w:lang w:val="es-ES"/>
        </w:rPr>
        <w:t xml:space="preserve">, </w:t>
      </w:r>
      <w:r w:rsidRPr="00064ADD">
        <w:rPr>
          <w:rFonts w:ascii="GHEA Grapalat" w:hAnsi="GHEA Grapalat" w:cs="Sylfaen"/>
          <w:sz w:val="20"/>
          <w:szCs w:val="20"/>
        </w:rPr>
        <w:t>преступник</w:t>
      </w:r>
      <w:r w:rsidRPr="00064ADD">
        <w:rPr>
          <w:rFonts w:ascii="GHEA Grapalat" w:hAnsi="GHEA Grapalat" w:cs="Sylfaen"/>
          <w:sz w:val="20"/>
          <w:szCs w:val="20"/>
          <w:lang w:val="es-ES"/>
        </w:rPr>
        <w:t xml:space="preserve"> </w:t>
      </w:r>
      <w:r w:rsidRPr="00064ADD">
        <w:rPr>
          <w:rFonts w:ascii="GHEA Grapalat" w:hAnsi="GHEA Grapalat" w:cs="Sylfaen"/>
          <w:sz w:val="20"/>
          <w:szCs w:val="20"/>
        </w:rPr>
        <w:t>сотрудничество</w:t>
      </w:r>
      <w:r w:rsidRPr="00064ADD">
        <w:rPr>
          <w:rFonts w:ascii="GHEA Grapalat" w:hAnsi="GHEA Grapalat" w:cs="Sylfaen"/>
          <w:sz w:val="20"/>
          <w:szCs w:val="20"/>
          <w:lang w:val="es-ES"/>
        </w:rPr>
        <w:t xml:space="preserve"> </w:t>
      </w:r>
      <w:r w:rsidRPr="00064ADD">
        <w:rPr>
          <w:rFonts w:ascii="GHEA Grapalat" w:hAnsi="GHEA Grapalat" w:cs="Sylfaen"/>
          <w:sz w:val="20"/>
          <w:szCs w:val="20"/>
        </w:rPr>
        <w:t>создать</w:t>
      </w:r>
      <w:r w:rsidRPr="00064ADD">
        <w:rPr>
          <w:rFonts w:ascii="GHEA Grapalat" w:hAnsi="GHEA Grapalat" w:cs="Sylfaen"/>
          <w:sz w:val="20"/>
          <w:szCs w:val="20"/>
          <w:lang w:val="es-ES"/>
        </w:rPr>
        <w:t xml:space="preserve"> </w:t>
      </w:r>
      <w:r w:rsidRPr="00064ADD">
        <w:rPr>
          <w:rFonts w:ascii="GHEA Grapalat" w:hAnsi="GHEA Grapalat" w:cs="Sylfaen"/>
          <w:sz w:val="20"/>
          <w:szCs w:val="20"/>
        </w:rPr>
        <w:t>или</w:t>
      </w:r>
      <w:r w:rsidRPr="00064ADD">
        <w:rPr>
          <w:rFonts w:ascii="GHEA Grapalat" w:hAnsi="GHEA Grapalat" w:cs="Sylfaen"/>
          <w:sz w:val="20"/>
          <w:szCs w:val="20"/>
          <w:lang w:val="es-ES"/>
        </w:rPr>
        <w:t xml:space="preserve"> </w:t>
      </w:r>
      <w:r w:rsidRPr="00064ADD">
        <w:rPr>
          <w:rFonts w:ascii="GHEA Grapalat" w:hAnsi="GHEA Grapalat" w:cs="Sylfaen"/>
          <w:sz w:val="20"/>
          <w:szCs w:val="20"/>
        </w:rPr>
        <w:t>к нему</w:t>
      </w:r>
      <w:r w:rsidRPr="00064ADD">
        <w:rPr>
          <w:rFonts w:ascii="GHEA Grapalat" w:hAnsi="GHEA Grapalat" w:cs="Sylfaen"/>
          <w:sz w:val="20"/>
          <w:szCs w:val="20"/>
          <w:lang w:val="es-ES"/>
        </w:rPr>
        <w:t xml:space="preserve"> </w:t>
      </w:r>
      <w:r w:rsidRPr="00064ADD">
        <w:rPr>
          <w:rFonts w:ascii="GHEA Grapalat" w:hAnsi="GHEA Grapalat" w:cs="Sylfaen"/>
          <w:sz w:val="20"/>
          <w:szCs w:val="20"/>
        </w:rPr>
        <w:t xml:space="preserve">участвовать </w:t>
      </w:r>
      <w:r w:rsidRPr="00064ADD">
        <w:rPr>
          <w:rFonts w:ascii="GHEA Grapalat" w:hAnsi="GHEA Grapalat" w:cs="Sylfaen"/>
          <w:sz w:val="20"/>
          <w:szCs w:val="20"/>
          <w:lang w:val="es-ES"/>
        </w:rPr>
        <w:t xml:space="preserve">, </w:t>
      </w:r>
      <w:r w:rsidRPr="00064ADD">
        <w:rPr>
          <w:rFonts w:ascii="GHEA Grapalat" w:hAnsi="GHEA Grapalat" w:cs="Sylfaen"/>
          <w:sz w:val="20"/>
          <w:szCs w:val="20"/>
        </w:rPr>
        <w:t>подкупать</w:t>
      </w:r>
      <w:r w:rsidRPr="00064ADD">
        <w:rPr>
          <w:rFonts w:ascii="GHEA Grapalat" w:hAnsi="GHEA Grapalat" w:cs="Sylfaen"/>
          <w:sz w:val="20"/>
          <w:szCs w:val="20"/>
          <w:lang w:val="es-ES"/>
        </w:rPr>
        <w:t xml:space="preserve"> </w:t>
      </w:r>
      <w:r w:rsidRPr="00064ADD">
        <w:rPr>
          <w:rFonts w:ascii="GHEA Grapalat" w:hAnsi="GHEA Grapalat" w:cs="Sylfaen"/>
          <w:sz w:val="20"/>
          <w:szCs w:val="20"/>
        </w:rPr>
        <w:t xml:space="preserve">получать </w:t>
      </w:r>
      <w:r w:rsidRPr="00064ADD">
        <w:rPr>
          <w:rFonts w:ascii="GHEA Grapalat" w:hAnsi="GHEA Grapalat"/>
          <w:sz w:val="20"/>
          <w:szCs w:val="20"/>
        </w:rPr>
        <w:t>взятку</w:t>
      </w:r>
      <w:r w:rsidRPr="00064ADD">
        <w:rPr>
          <w:rFonts w:ascii="GHEA Grapalat" w:hAnsi="GHEA Grapalat"/>
          <w:sz w:val="20"/>
          <w:szCs w:val="20"/>
          <w:lang w:val="es-ES"/>
        </w:rPr>
        <w:t xml:space="preserve">​ </w:t>
      </w:r>
      <w:r w:rsidRPr="00064ADD">
        <w:rPr>
          <w:rFonts w:ascii="GHEA Grapalat" w:hAnsi="GHEA Grapalat"/>
          <w:sz w:val="20"/>
          <w:szCs w:val="20"/>
        </w:rPr>
        <w:t>дать</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взятка</w:t>
      </w:r>
      <w:r w:rsidRPr="00064ADD">
        <w:rPr>
          <w:rFonts w:ascii="GHEA Grapalat" w:hAnsi="GHEA Grapalat"/>
          <w:sz w:val="20"/>
          <w:szCs w:val="20"/>
          <w:lang w:val="es-ES"/>
        </w:rPr>
        <w:t xml:space="preserve"> </w:t>
      </w:r>
      <w:r w:rsidRPr="00064ADD">
        <w:rPr>
          <w:rFonts w:ascii="GHEA Grapalat" w:hAnsi="GHEA Grapalat"/>
          <w:sz w:val="20"/>
          <w:szCs w:val="20"/>
        </w:rPr>
        <w:t>медиация</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по закону</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экономический</w:t>
      </w:r>
      <w:r w:rsidRPr="00064ADD">
        <w:rPr>
          <w:rFonts w:ascii="GHEA Grapalat" w:hAnsi="GHEA Grapalat"/>
          <w:sz w:val="20"/>
          <w:szCs w:val="20"/>
          <w:lang w:val="es-ES"/>
        </w:rPr>
        <w:t xml:space="preserve"> </w:t>
      </w:r>
      <w:r w:rsidRPr="00064ADD">
        <w:rPr>
          <w:rFonts w:ascii="GHEA Grapalat" w:hAnsi="GHEA Grapalat"/>
          <w:sz w:val="20"/>
          <w:szCs w:val="20"/>
        </w:rPr>
        <w:t>активность</w:t>
      </w:r>
      <w:r w:rsidRPr="00064ADD">
        <w:rPr>
          <w:rFonts w:ascii="GHEA Grapalat" w:hAnsi="GHEA Grapalat"/>
          <w:sz w:val="20"/>
          <w:szCs w:val="20"/>
          <w:lang w:val="es-ES"/>
        </w:rPr>
        <w:t xml:space="preserve"> </w:t>
      </w:r>
      <w:r w:rsidRPr="00064ADD">
        <w:rPr>
          <w:rFonts w:ascii="GHEA Grapalat" w:hAnsi="GHEA Grapalat"/>
          <w:sz w:val="20"/>
          <w:szCs w:val="20"/>
        </w:rPr>
        <w:t>против</w:t>
      </w:r>
      <w:r w:rsidRPr="00064ADD">
        <w:rPr>
          <w:rFonts w:ascii="GHEA Grapalat" w:hAnsi="GHEA Grapalat"/>
          <w:sz w:val="20"/>
          <w:szCs w:val="20"/>
          <w:lang w:val="es-ES"/>
        </w:rPr>
        <w:t xml:space="preserve"> </w:t>
      </w:r>
      <w:r w:rsidRPr="00064ADD">
        <w:rPr>
          <w:rFonts w:ascii="GHEA Grapalat" w:hAnsi="GHEA Grapalat"/>
          <w:sz w:val="20"/>
          <w:szCs w:val="20"/>
        </w:rPr>
        <w:t>направленный</w:t>
      </w:r>
      <w:r w:rsidRPr="00064ADD">
        <w:rPr>
          <w:rFonts w:ascii="GHEA Grapalat" w:hAnsi="GHEA Grapalat"/>
          <w:sz w:val="20"/>
          <w:szCs w:val="20"/>
          <w:lang w:val="es-ES"/>
        </w:rPr>
        <w:t xml:space="preserve"> </w:t>
      </w:r>
      <w:r w:rsidRPr="00064ADD">
        <w:rPr>
          <w:rFonts w:ascii="GHEA Grapalat" w:hAnsi="GHEA Grapalat"/>
          <w:sz w:val="20"/>
          <w:szCs w:val="20"/>
        </w:rPr>
        <w:t>преступления</w:t>
      </w:r>
      <w:r w:rsidRPr="00064ADD">
        <w:rPr>
          <w:rFonts w:ascii="GHEA Grapalat" w:hAnsi="GHEA Grapalat"/>
          <w:sz w:val="20"/>
          <w:szCs w:val="20"/>
          <w:lang w:val="es-ES"/>
        </w:rPr>
        <w:t xml:space="preserve"> </w:t>
      </w:r>
      <w:r w:rsidRPr="00064ADD">
        <w:rPr>
          <w:rFonts w:ascii="GHEA Grapalat" w:hAnsi="GHEA Grapalat"/>
          <w:sz w:val="20"/>
          <w:szCs w:val="20"/>
        </w:rPr>
        <w:t xml:space="preserve">для </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кроме</w:t>
      </w:r>
      <w:r w:rsidRPr="00064ADD">
        <w:rPr>
          <w:rFonts w:ascii="GHEA Grapalat" w:hAnsi="GHEA Grapalat"/>
          <w:sz w:val="20"/>
          <w:szCs w:val="20"/>
          <w:lang w:val="es-ES"/>
        </w:rPr>
        <w:t xml:space="preserve"> </w:t>
      </w:r>
      <w:r w:rsidRPr="00064ADD">
        <w:rPr>
          <w:rFonts w:ascii="GHEA Grapalat" w:hAnsi="GHEA Grapalat" w:cs="Sylfaen"/>
          <w:sz w:val="20"/>
          <w:szCs w:val="20"/>
        </w:rPr>
        <w:t>это</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случаи, </w:t>
      </w:r>
      <w:r w:rsidRPr="00064ADD">
        <w:rPr>
          <w:rFonts w:ascii="GHEA Grapalat" w:hAnsi="GHEA Grapalat"/>
          <w:sz w:val="20"/>
          <w:szCs w:val="20"/>
          <w:lang w:val="es-ES"/>
        </w:rPr>
        <w:t xml:space="preserve">когда </w:t>
      </w:r>
      <w:r w:rsidRPr="00064ADD">
        <w:rPr>
          <w:rFonts w:ascii="GHEA Grapalat" w:hAnsi="GHEA Grapalat" w:cs="Sylfaen"/>
          <w:sz w:val="20"/>
          <w:szCs w:val="20"/>
        </w:rPr>
        <w:t>убеждение</w:t>
      </w:r>
      <w:r w:rsidRPr="00064ADD">
        <w:rPr>
          <w:rFonts w:ascii="GHEA Grapalat" w:hAnsi="GHEA Grapalat"/>
          <w:sz w:val="20"/>
          <w:szCs w:val="20"/>
          <w:lang w:val="es-ES"/>
        </w:rPr>
        <w:t xml:space="preserve"> </w:t>
      </w:r>
      <w:r w:rsidRPr="00064ADD">
        <w:rPr>
          <w:rFonts w:ascii="GHEA Grapalat" w:hAnsi="GHEA Grapalat" w:cs="Sylfaen"/>
          <w:sz w:val="20"/>
          <w:szCs w:val="20"/>
        </w:rPr>
        <w:t>по закону</w:t>
      </w:r>
      <w:r w:rsidRPr="00064ADD">
        <w:rPr>
          <w:rFonts w:ascii="GHEA Grapalat" w:hAnsi="GHEA Grapalat"/>
          <w:sz w:val="20"/>
          <w:szCs w:val="20"/>
          <w:lang w:val="es-ES"/>
        </w:rPr>
        <w:t xml:space="preserve"> </w:t>
      </w:r>
      <w:r w:rsidRPr="00064ADD">
        <w:rPr>
          <w:rFonts w:ascii="GHEA Grapalat" w:hAnsi="GHEA Grapalat" w:cs="Sylfaen"/>
          <w:sz w:val="20"/>
          <w:szCs w:val="20"/>
        </w:rPr>
        <w:t>определенный</w:t>
      </w:r>
      <w:r w:rsidRPr="00064ADD">
        <w:rPr>
          <w:rFonts w:ascii="GHEA Grapalat" w:hAnsi="GHEA Grapalat"/>
          <w:sz w:val="20"/>
          <w:szCs w:val="20"/>
          <w:lang w:val="es-ES"/>
        </w:rPr>
        <w:t xml:space="preserve"> </w:t>
      </w:r>
      <w:r w:rsidRPr="00064ADD">
        <w:rPr>
          <w:rFonts w:ascii="GHEA Grapalat" w:hAnsi="GHEA Grapalat" w:cs="Sylfaen"/>
          <w:sz w:val="20"/>
          <w:szCs w:val="20"/>
        </w:rPr>
        <w:t>чтобы</w:t>
      </w:r>
      <w:r w:rsidRPr="00064ADD">
        <w:rPr>
          <w:rFonts w:ascii="GHEA Grapalat" w:hAnsi="GHEA Grapalat"/>
          <w:sz w:val="20"/>
          <w:szCs w:val="20"/>
          <w:lang w:val="es-ES"/>
        </w:rPr>
        <w:t xml:space="preserve">  </w:t>
      </w:r>
      <w:r w:rsidRPr="00064ADD">
        <w:rPr>
          <w:rFonts w:ascii="GHEA Grapalat" w:hAnsi="GHEA Grapalat" w:cs="Sylfaen"/>
          <w:sz w:val="20"/>
          <w:szCs w:val="20"/>
        </w:rPr>
        <w:t>потушенный</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или </w:t>
      </w:r>
      <w:r w:rsidRPr="00064ADD">
        <w:rPr>
          <w:rFonts w:ascii="GHEA Grapalat" w:hAnsi="GHEA Grapalat" w:cs="Sylfaen"/>
          <w:sz w:val="20"/>
          <w:szCs w:val="20"/>
        </w:rPr>
        <w:t xml:space="preserve">был исключен </w:t>
      </w:r>
      <w:r w:rsidRPr="00064ADD">
        <w:rPr>
          <w:rFonts w:ascii="GHEA Grapalat" w:hAnsi="GHEA Grapalat"/>
          <w:sz w:val="20"/>
          <w:szCs w:val="20"/>
          <w:lang w:val="es-ES"/>
        </w:rPr>
        <w:t>.</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чей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касательно</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покупки</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поле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антиконкурентный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 xml:space="preserve">согласие </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доминантный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позиция</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злоупотреблять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или</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нечестный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соревнование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число</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ответственность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определение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административный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акт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приложение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будет представлено</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тот день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предыдущий</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три</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года</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течение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стал</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является</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неопровержимый и</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обжаловал</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быть</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в случае</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быть брошенным</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является</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 xml:space="preserve">без изменений </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который</w:t>
      </w:r>
      <w:r w:rsidRPr="00064ADD">
        <w:rPr>
          <w:rFonts w:ascii="GHEA Grapalat" w:hAnsi="GHEA Grapalat" w:cs="Sylfaen"/>
          <w:sz w:val="20"/>
          <w:szCs w:val="20"/>
          <w:lang w:val="es-ES"/>
        </w:rPr>
        <w:t xml:space="preserve"> </w:t>
      </w:r>
      <w:r w:rsidRPr="00064ADD">
        <w:rPr>
          <w:rFonts w:ascii="GHEA Grapalat" w:hAnsi="GHEA Grapalat" w:cs="Sylfaen"/>
          <w:sz w:val="20"/>
          <w:szCs w:val="20"/>
        </w:rPr>
        <w:t>приложение</w:t>
      </w:r>
      <w:r w:rsidRPr="00064ADD">
        <w:rPr>
          <w:rFonts w:ascii="GHEA Grapalat" w:hAnsi="GHEA Grapalat" w:cs="Sylfaen"/>
          <w:sz w:val="20"/>
          <w:szCs w:val="20"/>
          <w:lang w:val="es-ES"/>
        </w:rPr>
        <w:t xml:space="preserve"> </w:t>
      </w:r>
      <w:r w:rsidRPr="00064ADD">
        <w:rPr>
          <w:rFonts w:ascii="GHEA Grapalat" w:hAnsi="GHEA Grapalat" w:cs="Sylfaen"/>
          <w:sz w:val="20"/>
          <w:szCs w:val="20"/>
        </w:rPr>
        <w:t>к настоящему</w:t>
      </w:r>
      <w:r w:rsidRPr="00064ADD">
        <w:rPr>
          <w:rFonts w:ascii="GHEA Grapalat" w:hAnsi="GHEA Grapalat" w:cs="Sylfaen"/>
          <w:sz w:val="20"/>
          <w:szCs w:val="20"/>
          <w:lang w:val="es-ES"/>
        </w:rPr>
        <w:t xml:space="preserve"> </w:t>
      </w:r>
      <w:r w:rsidRPr="00064ADD">
        <w:rPr>
          <w:rFonts w:ascii="GHEA Grapalat" w:hAnsi="GHEA Grapalat" w:cs="Sylfaen"/>
          <w:sz w:val="20"/>
          <w:szCs w:val="20"/>
        </w:rPr>
        <w:t>день</w:t>
      </w:r>
      <w:r w:rsidRPr="00064ADD">
        <w:rPr>
          <w:rFonts w:ascii="GHEA Grapalat" w:hAnsi="GHEA Grapalat" w:cs="Sylfaen"/>
          <w:sz w:val="20"/>
          <w:szCs w:val="20"/>
          <w:lang w:val="es-ES"/>
        </w:rPr>
        <w:t xml:space="preserve"> </w:t>
      </w:r>
      <w:r w:rsidRPr="00064ADD">
        <w:rPr>
          <w:rFonts w:ascii="GHEA Grapalat" w:hAnsi="GHEA Grapalat" w:cs="Sylfaen"/>
          <w:sz w:val="20"/>
          <w:szCs w:val="20"/>
        </w:rPr>
        <w:t>по состоянию на</w:t>
      </w:r>
      <w:r w:rsidRPr="00064ADD">
        <w:rPr>
          <w:rFonts w:ascii="GHEA Grapalat" w:hAnsi="GHEA Grapalat" w:cs="Sylfaen"/>
          <w:sz w:val="20"/>
          <w:szCs w:val="20"/>
          <w:lang w:val="es-ES"/>
        </w:rPr>
        <w:t xml:space="preserve"> </w:t>
      </w:r>
      <w:r w:rsidRPr="00064ADD">
        <w:rPr>
          <w:rFonts w:ascii="GHEA Grapalat" w:hAnsi="GHEA Grapalat" w:cs="Sylfaen"/>
          <w:sz w:val="20"/>
          <w:szCs w:val="20"/>
        </w:rPr>
        <w:t>включено</w:t>
      </w:r>
      <w:r w:rsidRPr="00064ADD">
        <w:rPr>
          <w:rFonts w:ascii="GHEA Grapalat" w:hAnsi="GHEA Grapalat" w:cs="Sylfaen"/>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cs="Sylfaen"/>
          <w:sz w:val="20"/>
          <w:szCs w:val="20"/>
          <w:lang w:val="es-ES"/>
        </w:rPr>
        <w:t xml:space="preserve"> </w:t>
      </w:r>
      <w:r w:rsidRPr="00064ADD">
        <w:rPr>
          <w:rFonts w:ascii="GHEA Grapalat" w:hAnsi="GHEA Grapalat" w:cs="Sylfaen"/>
          <w:sz w:val="20"/>
          <w:szCs w:val="20"/>
        </w:rPr>
        <w:t>Евразийский</w:t>
      </w:r>
      <w:r w:rsidRPr="00064ADD">
        <w:rPr>
          <w:rFonts w:ascii="GHEA Grapalat" w:hAnsi="GHEA Grapalat" w:cs="Sylfaen"/>
          <w:sz w:val="20"/>
          <w:szCs w:val="20"/>
          <w:lang w:val="es-ES"/>
        </w:rPr>
        <w:t xml:space="preserve"> </w:t>
      </w:r>
      <w:r w:rsidRPr="00064ADD">
        <w:rPr>
          <w:rFonts w:ascii="GHEA Grapalat" w:hAnsi="GHEA Grapalat" w:cs="Sylfaen"/>
          <w:sz w:val="20"/>
          <w:szCs w:val="20"/>
        </w:rPr>
        <w:t>экономический</w:t>
      </w:r>
      <w:r w:rsidRPr="00064ADD">
        <w:rPr>
          <w:rFonts w:ascii="GHEA Grapalat" w:hAnsi="GHEA Grapalat" w:cs="Sylfaen"/>
          <w:sz w:val="20"/>
          <w:szCs w:val="20"/>
          <w:lang w:val="es-ES"/>
        </w:rPr>
        <w:t xml:space="preserve"> </w:t>
      </w:r>
      <w:r w:rsidRPr="00064ADD">
        <w:rPr>
          <w:rFonts w:ascii="GHEA Grapalat" w:hAnsi="GHEA Grapalat" w:cs="Sylfaen"/>
          <w:sz w:val="20"/>
          <w:szCs w:val="20"/>
        </w:rPr>
        <w:t>к союзу</w:t>
      </w:r>
      <w:r w:rsidRPr="00064ADD">
        <w:rPr>
          <w:rFonts w:ascii="GHEA Grapalat" w:hAnsi="GHEA Grapalat" w:cs="Sylfaen"/>
          <w:sz w:val="20"/>
          <w:szCs w:val="20"/>
          <w:lang w:val="es-ES"/>
        </w:rPr>
        <w:t xml:space="preserve"> </w:t>
      </w:r>
      <w:r w:rsidRPr="00064ADD">
        <w:rPr>
          <w:rFonts w:ascii="GHEA Grapalat" w:hAnsi="GHEA Grapalat" w:cs="Sylfaen"/>
          <w:sz w:val="20"/>
          <w:szCs w:val="20"/>
        </w:rPr>
        <w:t>член</w:t>
      </w:r>
      <w:r w:rsidRPr="00064ADD">
        <w:rPr>
          <w:rFonts w:ascii="GHEA Grapalat" w:hAnsi="GHEA Grapalat" w:cs="Sylfaen"/>
          <w:sz w:val="20"/>
          <w:szCs w:val="20"/>
          <w:lang w:val="es-ES"/>
        </w:rPr>
        <w:t xml:space="preserve"> </w:t>
      </w:r>
      <w:r w:rsidRPr="00064ADD">
        <w:rPr>
          <w:rFonts w:ascii="GHEA Grapalat" w:hAnsi="GHEA Grapalat" w:cs="Sylfaen"/>
          <w:sz w:val="20"/>
          <w:szCs w:val="20"/>
        </w:rPr>
        <w:t>страны</w:t>
      </w:r>
      <w:r w:rsidRPr="00064ADD">
        <w:rPr>
          <w:rFonts w:ascii="GHEA Grapalat" w:hAnsi="GHEA Grapalat" w:cs="Sylfaen"/>
          <w:sz w:val="20"/>
          <w:szCs w:val="20"/>
          <w:lang w:val="es-ES"/>
        </w:rPr>
        <w:t xml:space="preserve"> </w:t>
      </w:r>
      <w:r w:rsidRPr="00064ADD">
        <w:rPr>
          <w:rFonts w:ascii="GHEA Grapalat" w:hAnsi="GHEA Grapalat" w:cs="Sylfaen"/>
          <w:sz w:val="20"/>
          <w:szCs w:val="20"/>
        </w:rPr>
        <w:t>покупки</w:t>
      </w:r>
      <w:r w:rsidRPr="00064ADD">
        <w:rPr>
          <w:rFonts w:ascii="GHEA Grapalat" w:hAnsi="GHEA Grapalat" w:cs="Sylfaen"/>
          <w:sz w:val="20"/>
          <w:szCs w:val="20"/>
          <w:lang w:val="es-ES"/>
        </w:rPr>
        <w:t xml:space="preserve"> </w:t>
      </w:r>
      <w:r w:rsidRPr="00064ADD">
        <w:rPr>
          <w:rFonts w:ascii="GHEA Grapalat" w:hAnsi="GHEA Grapalat" w:cs="Sylfaen"/>
          <w:sz w:val="20"/>
          <w:szCs w:val="20"/>
        </w:rPr>
        <w:t>о</w:t>
      </w:r>
      <w:r w:rsidRPr="00064ADD">
        <w:rPr>
          <w:rFonts w:ascii="GHEA Grapalat" w:hAnsi="GHEA Grapalat" w:cs="Sylfaen"/>
          <w:sz w:val="20"/>
          <w:szCs w:val="20"/>
          <w:lang w:val="es-ES"/>
        </w:rPr>
        <w:t xml:space="preserve"> </w:t>
      </w:r>
      <w:r w:rsidRPr="00064ADD">
        <w:rPr>
          <w:rFonts w:ascii="GHEA Grapalat" w:hAnsi="GHEA Grapalat" w:cs="Sylfaen"/>
          <w:sz w:val="20"/>
          <w:szCs w:val="20"/>
        </w:rPr>
        <w:t>законодательство</w:t>
      </w:r>
      <w:r w:rsidRPr="00064ADD">
        <w:rPr>
          <w:rFonts w:ascii="GHEA Grapalat" w:hAnsi="GHEA Grapalat" w:cs="Sylfaen"/>
          <w:sz w:val="20"/>
          <w:szCs w:val="20"/>
          <w:lang w:val="es-ES"/>
        </w:rPr>
        <w:t xml:space="preserve"> </w:t>
      </w:r>
      <w:r w:rsidRPr="00064ADD">
        <w:rPr>
          <w:rFonts w:ascii="GHEA Grapalat" w:hAnsi="GHEA Grapalat" w:cs="Sylfaen"/>
          <w:sz w:val="20"/>
          <w:szCs w:val="20"/>
        </w:rPr>
        <w:t>в соответствии с</w:t>
      </w:r>
      <w:r w:rsidRPr="00064ADD">
        <w:rPr>
          <w:rFonts w:ascii="GHEA Grapalat" w:hAnsi="GHEA Grapalat" w:cs="Sylfaen"/>
          <w:sz w:val="20"/>
          <w:szCs w:val="20"/>
          <w:lang w:val="es-ES"/>
        </w:rPr>
        <w:t xml:space="preserve"> </w:t>
      </w:r>
      <w:r w:rsidRPr="00064ADD">
        <w:rPr>
          <w:rFonts w:ascii="GHEA Grapalat" w:hAnsi="GHEA Grapalat" w:cs="Sylfaen"/>
          <w:sz w:val="20"/>
          <w:szCs w:val="20"/>
        </w:rPr>
        <w:t>опубликовано</w:t>
      </w:r>
      <w:r w:rsidRPr="00064ADD">
        <w:rPr>
          <w:rFonts w:ascii="GHEA Grapalat" w:hAnsi="GHEA Grapalat" w:cs="Sylfaen"/>
          <w:sz w:val="20"/>
          <w:szCs w:val="20"/>
          <w:lang w:val="es-ES"/>
        </w:rPr>
        <w:t xml:space="preserve"> </w:t>
      </w:r>
      <w:r w:rsidRPr="00064ADD">
        <w:rPr>
          <w:rFonts w:ascii="GHEA Grapalat" w:hAnsi="GHEA Grapalat" w:cs="Sylfaen"/>
          <w:sz w:val="20"/>
          <w:szCs w:val="20"/>
        </w:rPr>
        <w:t>покупки</w:t>
      </w:r>
      <w:r w:rsidRPr="00064ADD">
        <w:rPr>
          <w:rFonts w:ascii="GHEA Grapalat" w:hAnsi="GHEA Grapalat" w:cs="Sylfaen"/>
          <w:sz w:val="20"/>
          <w:szCs w:val="20"/>
          <w:lang w:val="es-ES"/>
        </w:rPr>
        <w:t xml:space="preserve"> </w:t>
      </w:r>
      <w:r w:rsidRPr="00064ADD">
        <w:rPr>
          <w:rFonts w:ascii="GHEA Grapalat" w:hAnsi="GHEA Grapalat" w:cs="Sylfaen"/>
          <w:sz w:val="20"/>
          <w:szCs w:val="20"/>
        </w:rPr>
        <w:t>к процессу</w:t>
      </w:r>
      <w:r w:rsidRPr="00064ADD">
        <w:rPr>
          <w:rFonts w:ascii="GHEA Grapalat" w:hAnsi="GHEA Grapalat"/>
          <w:sz w:val="20"/>
          <w:szCs w:val="20"/>
          <w:lang w:val="es-ES"/>
        </w:rPr>
        <w:t xml:space="preserve"> </w:t>
      </w:r>
      <w:r w:rsidRPr="00064ADD">
        <w:rPr>
          <w:rFonts w:ascii="GHEA Grapalat" w:hAnsi="GHEA Grapalat" w:cs="Sylfaen"/>
          <w:sz w:val="20"/>
          <w:szCs w:val="20"/>
        </w:rPr>
        <w:t>участвовать</w:t>
      </w:r>
      <w:r w:rsidRPr="00064ADD">
        <w:rPr>
          <w:rFonts w:ascii="GHEA Grapalat" w:hAnsi="GHEA Grapalat"/>
          <w:sz w:val="20"/>
          <w:szCs w:val="20"/>
          <w:lang w:val="es-ES"/>
        </w:rPr>
        <w:t xml:space="preserve"> </w:t>
      </w:r>
      <w:r w:rsidRPr="00064ADD">
        <w:rPr>
          <w:rFonts w:ascii="GHEA Grapalat" w:hAnsi="GHEA Grapalat" w:cs="Sylfaen"/>
          <w:sz w:val="20"/>
          <w:szCs w:val="20"/>
        </w:rPr>
        <w:t>верно</w:t>
      </w:r>
      <w:r w:rsidRPr="00064ADD">
        <w:rPr>
          <w:rFonts w:ascii="GHEA Grapalat" w:hAnsi="GHEA Grapalat"/>
          <w:sz w:val="20"/>
          <w:szCs w:val="20"/>
          <w:lang w:val="es-ES"/>
        </w:rPr>
        <w:t xml:space="preserve"> </w:t>
      </w:r>
      <w:r w:rsidRPr="00064ADD">
        <w:rPr>
          <w:rFonts w:ascii="GHEA Grapalat" w:hAnsi="GHEA Grapalat" w:cs="Sylfaen"/>
          <w:sz w:val="20"/>
          <w:szCs w:val="20"/>
        </w:rPr>
        <w:t>не имея ничего</w:t>
      </w:r>
      <w:r w:rsidRPr="00064ADD">
        <w:rPr>
          <w:rFonts w:ascii="GHEA Grapalat" w:hAnsi="GHEA Grapalat"/>
          <w:sz w:val="20"/>
          <w:szCs w:val="20"/>
          <w:lang w:val="es-ES"/>
        </w:rPr>
        <w:t xml:space="preserve"> </w:t>
      </w:r>
      <w:r w:rsidRPr="00064ADD">
        <w:rPr>
          <w:rFonts w:ascii="GHEA Grapalat" w:hAnsi="GHEA Grapalat" w:cs="Sylfaen"/>
          <w:sz w:val="20"/>
          <w:szCs w:val="20"/>
        </w:rPr>
        <w:t>участники</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 списке </w:t>
      </w:r>
      <w:r w:rsidRPr="00064ADD">
        <w:rPr>
          <w:rFonts w:ascii="GHEA Grapalat" w:hAnsi="GHEA Grapalat" w:cs="Sylfaen"/>
          <w:sz w:val="20"/>
          <w:szCs w:val="20"/>
          <w:lang w:val="es-ES"/>
        </w:rPr>
        <w:t>.</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6) </w:t>
      </w:r>
      <w:r w:rsidRPr="00064ADD">
        <w:rPr>
          <w:rFonts w:ascii="GHEA Grapalat" w:hAnsi="GHEA Grapalat"/>
          <w:sz w:val="20"/>
          <w:szCs w:val="20"/>
        </w:rPr>
        <w:t>который</w:t>
      </w:r>
      <w:r w:rsidRPr="00064ADD">
        <w:rPr>
          <w:rFonts w:ascii="GHEA Grapalat" w:hAnsi="GHEA Grapalat"/>
          <w:sz w:val="20"/>
          <w:szCs w:val="20"/>
          <w:lang w:val="es-ES"/>
        </w:rPr>
        <w:t xml:space="preserve"> </w:t>
      </w:r>
      <w:r w:rsidRPr="00064ADD">
        <w:rPr>
          <w:rFonts w:ascii="GHEA Grapalat" w:hAnsi="GHEA Grapalat"/>
          <w:sz w:val="20"/>
          <w:szCs w:val="20"/>
        </w:rPr>
        <w:t>приложение</w:t>
      </w:r>
      <w:r w:rsidRPr="00064ADD">
        <w:rPr>
          <w:rFonts w:ascii="GHEA Grapalat" w:hAnsi="GHEA Grapalat"/>
          <w:sz w:val="20"/>
          <w:szCs w:val="20"/>
          <w:lang w:val="es-ES"/>
        </w:rPr>
        <w:t xml:space="preserve"> </w:t>
      </w:r>
      <w:r w:rsidRPr="00064ADD">
        <w:rPr>
          <w:rFonts w:ascii="GHEA Grapalat" w:hAnsi="GHEA Grapalat"/>
          <w:sz w:val="20"/>
          <w:szCs w:val="20"/>
        </w:rPr>
        <w:t>к настоящему</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по состоянию на</w:t>
      </w:r>
      <w:r w:rsidRPr="00064ADD">
        <w:rPr>
          <w:rFonts w:ascii="GHEA Grapalat" w:hAnsi="GHEA Grapalat"/>
          <w:sz w:val="20"/>
          <w:szCs w:val="20"/>
          <w:lang w:val="es-ES"/>
        </w:rPr>
        <w:t xml:space="preserve"> </w:t>
      </w:r>
      <w:r w:rsidRPr="00064ADD">
        <w:rPr>
          <w:rFonts w:ascii="GHEA Grapalat" w:hAnsi="GHEA Grapalat" w:cs="Sylfaen"/>
          <w:sz w:val="20"/>
          <w:szCs w:val="20"/>
        </w:rPr>
        <w:t>включено</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покупки</w:t>
      </w:r>
      <w:r w:rsidRPr="00064ADD">
        <w:rPr>
          <w:rFonts w:ascii="GHEA Grapalat" w:hAnsi="GHEA Grapalat" w:cs="Sylfaen"/>
          <w:sz w:val="20"/>
          <w:szCs w:val="20"/>
          <w:lang w:val="es-ES"/>
        </w:rPr>
        <w:t xml:space="preserve"> </w:t>
      </w:r>
      <w:r w:rsidRPr="00064ADD">
        <w:rPr>
          <w:rFonts w:ascii="GHEA Grapalat" w:hAnsi="GHEA Grapalat" w:cs="Sylfaen"/>
          <w:sz w:val="20"/>
          <w:szCs w:val="20"/>
        </w:rPr>
        <w:t>к процессу</w:t>
      </w:r>
      <w:r w:rsidRPr="00064ADD">
        <w:rPr>
          <w:rFonts w:ascii="GHEA Grapalat" w:hAnsi="GHEA Grapalat"/>
          <w:sz w:val="20"/>
          <w:szCs w:val="20"/>
          <w:lang w:val="es-ES"/>
        </w:rPr>
        <w:t xml:space="preserve"> </w:t>
      </w:r>
      <w:r w:rsidRPr="00064ADD">
        <w:rPr>
          <w:rFonts w:ascii="GHEA Grapalat" w:hAnsi="GHEA Grapalat" w:cs="Sylfaen"/>
          <w:sz w:val="20"/>
          <w:szCs w:val="20"/>
        </w:rPr>
        <w:t>участвовать</w:t>
      </w:r>
      <w:r w:rsidRPr="00064ADD">
        <w:rPr>
          <w:rFonts w:ascii="GHEA Grapalat" w:hAnsi="GHEA Grapalat"/>
          <w:sz w:val="20"/>
          <w:szCs w:val="20"/>
          <w:lang w:val="es-ES"/>
        </w:rPr>
        <w:t xml:space="preserve"> </w:t>
      </w:r>
      <w:r w:rsidRPr="00064ADD">
        <w:rPr>
          <w:rFonts w:ascii="GHEA Grapalat" w:hAnsi="GHEA Grapalat" w:cs="Sylfaen"/>
          <w:sz w:val="20"/>
          <w:szCs w:val="20"/>
        </w:rPr>
        <w:t>верно</w:t>
      </w:r>
      <w:r w:rsidRPr="00064ADD">
        <w:rPr>
          <w:rFonts w:ascii="GHEA Grapalat" w:hAnsi="GHEA Grapalat"/>
          <w:sz w:val="20"/>
          <w:szCs w:val="20"/>
          <w:lang w:val="es-ES"/>
        </w:rPr>
        <w:t xml:space="preserve"> </w:t>
      </w:r>
      <w:r w:rsidRPr="00064ADD">
        <w:rPr>
          <w:rFonts w:ascii="GHEA Grapalat" w:hAnsi="GHEA Grapalat" w:cs="Sylfaen"/>
          <w:sz w:val="20"/>
          <w:szCs w:val="20"/>
        </w:rPr>
        <w:t>не имея ничего</w:t>
      </w:r>
      <w:r w:rsidRPr="00064ADD">
        <w:rPr>
          <w:rFonts w:ascii="GHEA Grapalat" w:hAnsi="GHEA Grapalat"/>
          <w:sz w:val="20"/>
          <w:szCs w:val="20"/>
          <w:lang w:val="es-ES"/>
        </w:rPr>
        <w:t xml:space="preserve"> </w:t>
      </w:r>
      <w:r w:rsidRPr="00064ADD">
        <w:rPr>
          <w:rFonts w:ascii="GHEA Grapalat" w:hAnsi="GHEA Grapalat" w:cs="Sylfaen"/>
          <w:sz w:val="20"/>
          <w:szCs w:val="20"/>
        </w:rPr>
        <w:t>участники</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 списке </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Кроме того, если участник включен в списки, предусмотренные подпунктами 5 и 6 настоящего пункта, после даты подачи заявления, то его заявление не подлежит отклонению.</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Участник включается в список участников, не имеющих права участвовать в процедуре закупок (далее также список), если:</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нарушил обязательства, предусмотренные договором или принятые в рамках процедуры закупок, что привело к одностороннему расторжению договора заказчиком или прекращению дальнейшего участия данного участника в процедуре закупок, и участник не оплатил сумму залога заявки, договора и/или квалификационного обеспечения в срок, указанный в приглашении и/или договоре;</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отказался или был лишен права заключать договор в качестве выбранного участника.</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Для оценки права на участие участник должен вместе с заявлением предоставить копию настоящего документа, заверенную им/ею.</w:t>
      </w:r>
      <w:r w:rsidRPr="00064ADD">
        <w:rPr>
          <w:rFonts w:ascii="GHEA Grapalat" w:hAnsi="GHEA Grapalat" w:cs="Arial"/>
          <w:sz w:val="20"/>
          <w:lang w:val="es-ES"/>
        </w:rPr>
        <w:t xml:space="preserve"> </w:t>
      </w:r>
      <w:r w:rsidRPr="00064ADD">
        <w:rPr>
          <w:rFonts w:ascii="GHEA Grapalat" w:hAnsi="GHEA Grapalat" w:cs="Sylfaen"/>
          <w:sz w:val="20"/>
          <w:lang w:val="es-ES"/>
        </w:rPr>
        <w:t xml:space="preserve">Приглашение, часть </w:t>
      </w:r>
      <w:r w:rsidRPr="00064ADD">
        <w:rPr>
          <w:rFonts w:ascii="GHEA Grapalat" w:hAnsi="GHEA Grapalat" w:cs="Arial"/>
          <w:sz w:val="20"/>
          <w:lang w:val="es-ES"/>
        </w:rPr>
        <w:t xml:space="preserve">2 </w:t>
      </w:r>
      <w:r w:rsidR="005D3374" w:rsidRPr="00064ADD">
        <w:rPr>
          <w:rFonts w:ascii="GHEA Grapalat" w:hAnsi="GHEA Grapalat" w:cs="Arial"/>
          <w:sz w:val="20"/>
          <w:lang w:val="hy-AM"/>
        </w:rPr>
        <w:t xml:space="preserve">, </w:t>
      </w:r>
      <w:r w:rsidRPr="00064ADD">
        <w:rPr>
          <w:rFonts w:ascii="GHEA Grapalat" w:hAnsi="GHEA Grapalat" w:cs="Arial"/>
          <w:sz w:val="20"/>
          <w:lang w:val="es-ES"/>
        </w:rPr>
        <w:t xml:space="preserve">2.1 </w:t>
      </w:r>
      <w:r w:rsidRPr="00064ADD">
        <w:rPr>
          <w:rFonts w:ascii="GHEA Grapalat" w:hAnsi="GHEA Grapalat" w:cs="Sylfaen"/>
          <w:sz w:val="20"/>
          <w:lang w:val="es-ES"/>
        </w:rPr>
        <w:t>с точкой</w:t>
      </w:r>
      <w:r w:rsidRPr="00064ADD">
        <w:rPr>
          <w:rFonts w:ascii="GHEA Grapalat" w:hAnsi="GHEA Grapalat" w:cs="Arial"/>
          <w:sz w:val="20"/>
          <w:lang w:val="es-ES"/>
        </w:rPr>
        <w:t xml:space="preserve"> </w:t>
      </w:r>
      <w:r w:rsidRPr="00064ADD">
        <w:rPr>
          <w:rFonts w:ascii="GHEA Grapalat" w:hAnsi="GHEA Grapalat" w:cs="Sylfaen"/>
          <w:sz w:val="20"/>
          <w:lang w:val="es-ES"/>
        </w:rPr>
        <w:t>намеревался</w:t>
      </w:r>
      <w:r w:rsidRPr="00064ADD">
        <w:rPr>
          <w:rFonts w:ascii="GHEA Grapalat" w:hAnsi="GHEA Grapalat" w:cs="Arial"/>
          <w:sz w:val="20"/>
          <w:lang w:val="es-ES"/>
        </w:rPr>
        <w:t xml:space="preserve"> </w:t>
      </w:r>
      <w:r w:rsidRPr="00064ADD">
        <w:rPr>
          <w:rFonts w:ascii="GHEA Grapalat" w:hAnsi="GHEA Grapalat" w:cs="Sylfaen"/>
          <w:sz w:val="20"/>
          <w:lang w:val="es-ES"/>
        </w:rPr>
        <w:t>написанный</w:t>
      </w:r>
      <w:r w:rsidRPr="00064ADD">
        <w:rPr>
          <w:rFonts w:ascii="GHEA Grapalat" w:hAnsi="GHEA Grapalat" w:cs="Arial"/>
          <w:sz w:val="20"/>
          <w:lang w:val="es-ES"/>
        </w:rPr>
        <w:t xml:space="preserve"> </w:t>
      </w:r>
      <w:r w:rsidRPr="00064ADD">
        <w:rPr>
          <w:rFonts w:ascii="GHEA Grapalat" w:hAnsi="GHEA Grapalat" w:cs="Sylfaen"/>
          <w:sz w:val="20"/>
          <w:lang w:val="es-ES"/>
        </w:rPr>
        <w:t xml:space="preserve">заявление: </w:t>
      </w:r>
      <w:r w:rsidR="00EB487B" w:rsidRPr="00064ADD">
        <w:rPr>
          <w:rFonts w:ascii="GHEA Grapalat" w:hAnsi="GHEA Grapalat" w:cs="Sylfaen"/>
          <w:sz w:val="20"/>
        </w:rPr>
        <w:t>Кроме того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этот</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с точкой</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намеревался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из объявления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участие</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верно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оценка</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число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 xml:space="preserve">от участника </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что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среди</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выбранный</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от участника</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другой</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документы</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или</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обоснования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не являются</w:t>
      </w:r>
      <w:r w:rsidR="00EB487B" w:rsidRPr="00064ADD">
        <w:rPr>
          <w:rFonts w:ascii="GHEA Grapalat" w:hAnsi="GHEA Grapalat" w:cs="Sylfaen"/>
          <w:sz w:val="20"/>
          <w:lang w:val="es-ES"/>
        </w:rPr>
        <w:t xml:space="preserve"> </w:t>
      </w:r>
      <w:r w:rsidR="00EB487B" w:rsidRPr="00064ADD">
        <w:rPr>
          <w:rFonts w:ascii="GHEA Grapalat" w:hAnsi="GHEA Grapalat" w:cs="Sylfaen"/>
          <w:sz w:val="20"/>
        </w:rPr>
        <w:t>может</w:t>
      </w:r>
      <w:r w:rsidR="00EB487B" w:rsidRPr="00064ADD">
        <w:rPr>
          <w:rFonts w:ascii="GHEA Grapalat" w:hAnsi="GHEA Grapalat" w:cs="Sylfaen"/>
          <w:sz w:val="20"/>
          <w:lang w:val="es-ES"/>
        </w:rPr>
        <w:t xml:space="preserve"> </w:t>
      </w:r>
      <w:r w:rsidR="00EB487B" w:rsidRPr="00064ADD">
        <w:rPr>
          <w:rFonts w:ascii="GHEA Grapalat" w:hAnsi="GHEA Grapalat" w:cs="Sylfaen"/>
          <w:sz w:val="20"/>
        </w:rPr>
        <w:t xml:space="preserve">необходимый </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Участник</w:t>
      </w:r>
      <w:r w:rsidR="007A4BB9" w:rsidRPr="00064ADD">
        <w:rPr>
          <w:rFonts w:ascii="GHEA Grapalat" w:hAnsi="GHEA Grapalat" w:cs="Tahoma"/>
          <w:sz w:val="20"/>
          <w:lang w:val="es-ES"/>
        </w:rPr>
        <w:t xml:space="preserve"> </w:t>
      </w:r>
      <w:r w:rsidR="007A4BB9" w:rsidRPr="00064ADD">
        <w:rPr>
          <w:rFonts w:ascii="GHEA Grapalat" w:hAnsi="GHEA Grapalat" w:cs="Tahoma"/>
          <w:sz w:val="20"/>
        </w:rPr>
        <w:t>объявление</w:t>
      </w:r>
      <w:r w:rsidR="007A4BB9" w:rsidRPr="00064ADD">
        <w:rPr>
          <w:rFonts w:ascii="GHEA Grapalat" w:hAnsi="GHEA Grapalat" w:cs="Tahoma"/>
          <w:sz w:val="20"/>
          <w:lang w:val="es-ES"/>
        </w:rPr>
        <w:t xml:space="preserve"> </w:t>
      </w:r>
      <w:r w:rsidR="007A4BB9" w:rsidRPr="00064ADD">
        <w:rPr>
          <w:rFonts w:ascii="GHEA Grapalat" w:hAnsi="GHEA Grapalat" w:cs="Tahoma"/>
          <w:sz w:val="20"/>
        </w:rPr>
        <w:t>подлинность</w:t>
      </w:r>
      <w:r w:rsidR="007A4BB9" w:rsidRPr="00064ADD">
        <w:rPr>
          <w:rFonts w:ascii="GHEA Grapalat" w:hAnsi="GHEA Grapalat" w:cs="Tahoma"/>
          <w:sz w:val="20"/>
          <w:lang w:val="es-ES"/>
        </w:rPr>
        <w:t xml:space="preserve"> </w:t>
      </w:r>
      <w:r w:rsidR="007A4BB9" w:rsidRPr="00064ADD">
        <w:rPr>
          <w:rFonts w:ascii="GHEA Grapalat" w:hAnsi="GHEA Grapalat" w:cs="Tahoma"/>
          <w:sz w:val="20"/>
        </w:rPr>
        <w:t>оценщик</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Комитет </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далее </w:t>
      </w:r>
      <w:r w:rsidR="007A4BB9" w:rsidRPr="00064ADD">
        <w:rPr>
          <w:rFonts w:ascii="GHEA Grapalat" w:hAnsi="GHEA Grapalat" w:cs="Tahoma"/>
          <w:sz w:val="20"/>
          <w:lang w:val="es-ES"/>
        </w:rPr>
        <w:t xml:space="preserve">именуемый </w:t>
      </w:r>
      <w:r w:rsidR="007A4BB9" w:rsidRPr="00064ADD">
        <w:rPr>
          <w:rFonts w:ascii="GHEA Grapalat" w:hAnsi="GHEA Grapalat" w:cs="Tahoma"/>
          <w:sz w:val="20"/>
        </w:rPr>
        <w:t xml:space="preserve">комитетом </w:t>
      </w:r>
      <w:r w:rsidR="007A4BB9" w:rsidRPr="00064ADD">
        <w:rPr>
          <w:rFonts w:ascii="GHEA Grapalat" w:hAnsi="GHEA Grapalat" w:cs="Tahoma"/>
          <w:sz w:val="20"/>
          <w:lang w:val="es-ES"/>
        </w:rPr>
        <w:t xml:space="preserve">) </w:t>
      </w:r>
      <w:r w:rsidR="007A4BB9" w:rsidRPr="00064ADD">
        <w:rPr>
          <w:rFonts w:ascii="GHEA Grapalat" w:hAnsi="GHEA Grapalat" w:cs="Tahoma"/>
          <w:sz w:val="20"/>
        </w:rPr>
        <w:t>проводит оценку.</w:t>
      </w:r>
      <w:r w:rsidR="007A4BB9" w:rsidRPr="00064ADD">
        <w:rPr>
          <w:rFonts w:ascii="GHEA Grapalat" w:hAnsi="GHEA Grapalat" w:cs="Tahoma"/>
          <w:sz w:val="20"/>
          <w:lang w:val="es-ES"/>
        </w:rPr>
        <w:t xml:space="preserve"> </w:t>
      </w:r>
      <w:r w:rsidR="007A4BB9" w:rsidRPr="00064ADD">
        <w:rPr>
          <w:rFonts w:ascii="GHEA Grapalat" w:hAnsi="GHEA Grapalat" w:cs="Tahoma"/>
          <w:sz w:val="20"/>
        </w:rPr>
        <w:t>является</w:t>
      </w:r>
      <w:r w:rsidR="007A4BB9" w:rsidRPr="00064ADD">
        <w:rPr>
          <w:rFonts w:ascii="GHEA Grapalat" w:hAnsi="GHEA Grapalat" w:cs="Tahoma"/>
          <w:sz w:val="20"/>
          <w:lang w:val="es-ES"/>
        </w:rPr>
        <w:t xml:space="preserve"> </w:t>
      </w:r>
      <w:r w:rsidR="007A4BB9" w:rsidRPr="00064ADD">
        <w:rPr>
          <w:rFonts w:ascii="GHEA Grapalat" w:hAnsi="GHEA Grapalat" w:cs="Tahoma"/>
          <w:sz w:val="20"/>
        </w:rPr>
        <w:t>этот</w:t>
      </w:r>
      <w:r w:rsidR="007A4BB9" w:rsidRPr="00064ADD">
        <w:rPr>
          <w:rFonts w:ascii="GHEA Grapalat" w:hAnsi="GHEA Grapalat" w:cs="Tahoma"/>
          <w:sz w:val="20"/>
          <w:lang w:val="es-ES"/>
        </w:rPr>
        <w:t xml:space="preserve"> </w:t>
      </w:r>
      <w:r w:rsidR="007A4BB9" w:rsidRPr="00064ADD">
        <w:rPr>
          <w:rFonts w:ascii="GHEA Grapalat" w:hAnsi="GHEA Grapalat" w:cs="Tahoma"/>
          <w:sz w:val="20"/>
        </w:rPr>
        <w:t>по приглашению</w:t>
      </w:r>
      <w:r w:rsidR="007A4BB9" w:rsidRPr="00064ADD">
        <w:rPr>
          <w:rFonts w:ascii="GHEA Grapalat" w:hAnsi="GHEA Grapalat" w:cs="Tahoma"/>
          <w:sz w:val="20"/>
          <w:lang w:val="es-ES"/>
        </w:rPr>
        <w:t xml:space="preserve"> </w:t>
      </w:r>
      <w:r w:rsidR="007A4BB9" w:rsidRPr="00064ADD">
        <w:rPr>
          <w:rFonts w:ascii="GHEA Grapalat" w:hAnsi="GHEA Grapalat" w:cs="Tahoma"/>
          <w:sz w:val="20"/>
        </w:rPr>
        <w:t>определенный</w:t>
      </w:r>
      <w:r w:rsidR="007A4BB9" w:rsidRPr="00064ADD">
        <w:rPr>
          <w:rFonts w:ascii="GHEA Grapalat" w:hAnsi="GHEA Grapalat" w:cs="Tahoma"/>
          <w:sz w:val="20"/>
          <w:lang w:val="es-ES"/>
        </w:rPr>
        <w:t xml:space="preserve"> </w:t>
      </w:r>
      <w:r w:rsidR="007A4BB9" w:rsidRPr="00064ADD">
        <w:rPr>
          <w:rFonts w:ascii="GHEA Grapalat" w:hAnsi="GHEA Grapalat" w:cs="Tahoma"/>
          <w:sz w:val="20"/>
        </w:rPr>
        <w:t xml:space="preserve">при данных условиях </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lastRenderedPageBreak/>
        <w:t xml:space="preserve">2. </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Участник:</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 xml:space="preserve">Статья </w:t>
      </w:r>
      <w:r w:rsidR="00784DE6" w:rsidRPr="008F4EB6">
        <w:rPr>
          <w:rFonts w:ascii="GHEA Grapalat" w:hAnsi="GHEA Grapalat" w:cs="Sylfaen"/>
          <w:sz w:val="20"/>
          <w:szCs w:val="20"/>
          <w:lang w:val="es-ES"/>
        </w:rPr>
        <w:t xml:space="preserve">6 </w:t>
      </w:r>
      <w:r w:rsidR="00784DE6" w:rsidRPr="008F4EB6">
        <w:rPr>
          <w:rFonts w:ascii="GHEA Grapalat" w:hAnsi="GHEA Grapalat" w:cs="Sylfaen"/>
          <w:sz w:val="20"/>
          <w:szCs w:val="20"/>
        </w:rPr>
        <w:t>Закона​</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 xml:space="preserve">Статья </w:t>
      </w:r>
      <w:r w:rsidR="00784DE6" w:rsidRPr="008F4EB6">
        <w:rPr>
          <w:rFonts w:ascii="GHEA Grapalat" w:hAnsi="GHEA Grapalat" w:cs="Sylfaen"/>
          <w:sz w:val="20"/>
          <w:szCs w:val="20"/>
          <w:lang w:val="es-ES"/>
        </w:rPr>
        <w:t xml:space="preserve">1 </w:t>
      </w:r>
      <w:r w:rsidR="00784DE6" w:rsidRPr="008F4EB6">
        <w:rPr>
          <w:rFonts w:ascii="GHEA Grapalat" w:hAnsi="GHEA Grapalat" w:cs="Sylfaen"/>
          <w:sz w:val="20"/>
          <w:szCs w:val="20"/>
        </w:rPr>
        <w:t xml:space="preserve">Часть </w:t>
      </w:r>
      <w:r w:rsidR="00784DE6" w:rsidRPr="008F4EB6">
        <w:rPr>
          <w:rFonts w:ascii="GHEA Grapalat" w:hAnsi="GHEA Grapalat" w:cs="Sylfaen"/>
          <w:sz w:val="20"/>
          <w:szCs w:val="20"/>
          <w:lang w:val="es-ES"/>
        </w:rPr>
        <w:t xml:space="preserve">6 </w:t>
      </w:r>
      <w:r w:rsidR="00784DE6" w:rsidRPr="008F4EB6">
        <w:rPr>
          <w:rFonts w:ascii="GHEA Grapalat" w:hAnsi="GHEA Grapalat" w:cs="Sylfaen"/>
          <w:sz w:val="20"/>
          <w:szCs w:val="20"/>
        </w:rPr>
        <w:t>с точкой</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намеревался</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в списке</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 xml:space="preserve">будучи включенным в </w:t>
      </w:r>
      <w:r w:rsidR="00784DE6" w:rsidRPr="008F4EB6">
        <w:rPr>
          <w:rFonts w:ascii="GHEA Grapalat" w:hAnsi="GHEA Grapalat" w:cs="Sylfaen"/>
          <w:sz w:val="20"/>
          <w:szCs w:val="20"/>
          <w:lang w:val="es-ES"/>
        </w:rPr>
        <w:t xml:space="preserve">это </w:t>
      </w:r>
      <w:r w:rsidR="00784DE6" w:rsidRPr="008F4EB6">
        <w:rPr>
          <w:rFonts w:ascii="GHEA Grapalat" w:hAnsi="GHEA Grapalat" w:cs="Sylfaen"/>
          <w:sz w:val="20"/>
          <w:szCs w:val="20"/>
        </w:rPr>
        <w:t>расположение</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 xml:space="preserve">в течение этого периода </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автоматически</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приводит к</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является</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последний</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назад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взаимосвязанные</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лица</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покупки</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к процессу</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участие</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верно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 xml:space="preserve">ограничение </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Запрещенный</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является</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этот</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с точкой</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определенный</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взаимосвязанные</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лица</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 xml:space="preserve">и </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 xml:space="preserve">или </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то же самое</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 xml:space="preserve">по лицу </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 xml:space="preserve">лицам </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основан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или</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более</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чем</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пятьдесят</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процент</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одинаковый</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 xml:space="preserve">принадлежащий человеку </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 xml:space="preserve">людям </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акционер</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организации</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одновременный</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участие</w:t>
      </w:r>
      <w:r w:rsidR="00BA3554"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0028726A" w:rsidRPr="00064ADD">
        <w:rPr>
          <w:rFonts w:ascii="GHEA Grapalat" w:hAnsi="GHEA Grapalat"/>
          <w:sz w:val="20"/>
          <w:szCs w:val="20"/>
        </w:rPr>
        <w:t>к процедуре</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одинаковый</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 xml:space="preserve">доза </w:t>
      </w:r>
      <w:r w:rsidR="008628EC"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за исключением</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состояние</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или</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сообщества</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к</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основан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организации</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 xml:space="preserve">и </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 xml:space="preserve">или </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совместно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деятельность</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 xml:space="preserve">Кто там </w:t>
      </w:r>
      <w:r w:rsidR="00BA3554" w:rsidRPr="00064ADD">
        <w:rPr>
          <w:rFonts w:ascii="GHEA Grapalat" w:hAnsi="GHEA Grapalat" w:cs="Sylfaen"/>
          <w:sz w:val="20"/>
        </w:rPr>
        <w:t>был ?</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 xml:space="preserve">консорциумные </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закупки</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 xml:space="preserve">в </w:t>
      </w:r>
      <w:r w:rsidR="00BA3554" w:rsidRPr="00064ADD">
        <w:rPr>
          <w:rFonts w:ascii="GHEA Grapalat" w:hAnsi="GHEA Grapalat" w:cs="Times Armenian"/>
          <w:sz w:val="20"/>
        </w:rPr>
        <w:t>процессе</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участие</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 xml:space="preserve">случаев </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lang w:val="es-ES"/>
        </w:rPr>
        <w:t xml:space="preserve">119-й </w:t>
      </w:r>
      <w:r w:rsidRPr="00064ADD">
        <w:rPr>
          <w:rFonts w:ascii="GHEA Grapalat" w:hAnsi="GHEA Grapalat"/>
          <w:sz w:val="20"/>
          <w:szCs w:val="20"/>
        </w:rPr>
        <w:t>в порядке</w:t>
      </w:r>
      <w:r w:rsidRPr="00064ADD">
        <w:rPr>
          <w:rFonts w:ascii="GHEA Grapalat" w:hAnsi="GHEA Grapalat"/>
          <w:sz w:val="20"/>
          <w:szCs w:val="20"/>
          <w:lang w:val="es-ES"/>
        </w:rPr>
        <w:t xml:space="preserve"> </w:t>
      </w:r>
      <w:r w:rsidR="00EB487B" w:rsidRPr="00064ADD">
        <w:rPr>
          <w:rFonts w:ascii="GHEA Grapalat" w:hAnsi="GHEA Grapalat"/>
          <w:sz w:val="20"/>
          <w:szCs w:val="20"/>
        </w:rPr>
        <w:t>точка</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в смысле:</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1 </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Физические </w:t>
      </w:r>
      <w:r w:rsidRPr="00064ADD">
        <w:rPr>
          <w:rFonts w:ascii="GHEA Grapalat" w:hAnsi="GHEA Grapalat" w:cs="GHEA Grapalat"/>
          <w:color w:val="000000"/>
          <w:sz w:val="20"/>
          <w:szCs w:val="20"/>
          <w:lang w:val="hy-AM"/>
        </w:rPr>
        <w:t xml:space="preserve">лица считаются связанными родственными узами, </w:t>
      </w:r>
      <w:r w:rsidRPr="00064ADD">
        <w:rPr>
          <w:rFonts w:ascii="GHEA Grapalat" w:hAnsi="GHEA Grapalat"/>
          <w:color w:val="000000"/>
          <w:sz w:val="20"/>
          <w:szCs w:val="20"/>
          <w:lang w:val="hy-AM"/>
        </w:rPr>
        <w:t>если они являются членами одной семьи, ведут общее домашнее хозяйство или совместную предпринимательскую деятельность, или действовали согласованно на основе общих экономических интересов.</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Физические и юридические лица считаются связанными родственными узами, если они действовали согласованно, исходя из общих экономических интересов, или если физическое лицо или член его семьи является:</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б. Лицо, обладающее правом предопределять решения юридического лица любым иным способом, не запрещенным законодательством Республики Армения.</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c.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исполняющий функции исполнительного органа.</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d. сотрудник юридического лица, работающий под непосредственным руководством исполнительного директора или оказывающий существенное влияние на принятие решений органами управления юридического лица;</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Участники, не являющиеся физическими лицами, </w:t>
      </w:r>
      <w:r w:rsidRPr="00064ADD">
        <w:rPr>
          <w:rFonts w:ascii="GHEA Grapalat" w:hAnsi="GHEA Grapalat"/>
          <w:color w:val="000000"/>
          <w:sz w:val="20"/>
          <w:szCs w:val="20"/>
          <w:lang w:val="hy-AM"/>
        </w:rPr>
        <w:t>считаются аффилированными, если:</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а. данное лицо владеет десятью процентами или более голосующих акций (акций, паев, далее именуемых акциями) другого лица, имеющего право голоса, или в силу своего участия или в соответствии с договором, заключенным между данными лицами, имеет возможность предопределять решения другого лица;</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б. Участник (акционер) и (или) участники (акционеры) или члены их семей (если участник является физическим лицом), владеющие более чем десятью процентами голосующих акций одной из них или имеющие возможность иным образом, не запрещенным законом, предопределять ее решения, имеют право прямо или косвенно владеть (в том числе на основании купли-продажи, доверительного управления, соглашений о совместной деятельности, уступки или иных сделок) более чем десятью процентами голосующих акций другой стороны или имеют возможность иным образом, не запрещенным законодательством Республики Армения, предопределять ее решения.</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c. любой член любого руководящего органа одного из них или других лиц, выполняющих аналогичные обязанности, а также любой член их семьи одновременно является членом любого руководящего органа другого лица или другого лица, выполняющего аналогичные обязанности;</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d. они действовали или действуют согласованно, исходя из общих экономических интересов;</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Для целей настоящего параграфа членами семьи считаются отец, мать, муж, родители мужа, бабушка, дедушка, сестра, брат, дети, внуки, муж и дети сестры или брата.</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 xml:space="preserve">2.4. </w:t>
      </w:r>
      <w:r w:rsidRPr="00064ADD">
        <w:rPr>
          <w:rFonts w:ascii="GHEA Grapalat" w:hAnsi="GHEA Grapalat" w:cs="Arial"/>
          <w:sz w:val="20"/>
          <w:lang w:val="hy-AM"/>
        </w:rPr>
        <w:t xml:space="preserve">Если </w:t>
      </w:r>
      <w:r w:rsidRPr="00064ADD">
        <w:rPr>
          <w:rFonts w:ascii="GHEA Grapalat" w:hAnsi="GHEA Grapalat" w:cs="Sylfaen"/>
          <w:sz w:val="20"/>
          <w:lang w:val="hy-AM"/>
        </w:rPr>
        <w:t xml:space="preserve">Участник признан отобранным Участником </w:t>
      </w:r>
      <w:r w:rsidR="00226C61" w:rsidRPr="00226C61">
        <w:rPr>
          <w:rFonts w:ascii="GHEA Grapalat" w:hAnsi="GHEA Grapalat"/>
          <w:color w:val="000000"/>
          <w:sz w:val="20"/>
          <w:szCs w:val="20"/>
          <w:lang w:val="hy-AM"/>
        </w:rPr>
        <w:t>, он/она должен предоставить гарантию квалификации в порядке и в объеме, указанных в данном приглашении.</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2.5 Договор, который должен быть заключен в рамках данной процедуры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 xml:space="preserve">это можно </w:t>
      </w:r>
      <w:r w:rsidRPr="00064ADD">
        <w:rPr>
          <w:rFonts w:ascii="GHEA Grapalat" w:hAnsi="GHEA Grapalat" w:cs="Sylfaen"/>
          <w:sz w:val="20"/>
          <w:szCs w:val="24"/>
          <w:lang w:val="af-ZA" w:eastAsia="en-US"/>
        </w:rPr>
        <w:t xml:space="preserve">сделать </w:t>
      </w:r>
      <w:r w:rsidRPr="00064ADD">
        <w:rPr>
          <w:rFonts w:ascii="GHEA Grapalat" w:hAnsi="GHEA Grapalat" w:cs="Sylfaen"/>
          <w:sz w:val="20"/>
          <w:szCs w:val="24"/>
          <w:lang w:val="hy-AM" w:eastAsia="en-US"/>
        </w:rPr>
        <w:t>агентство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договор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запечатать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через.</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Агентство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договор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сторона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нет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может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быть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этот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к процедуре</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 xml:space="preserve">( </w:t>
      </w:r>
      <w:r w:rsidR="003A7A32" w:rsidRPr="00064ADD">
        <w:rPr>
          <w:rFonts w:ascii="GHEA Grapalat" w:hAnsi="GHEA Grapalat" w:cs="Sylfaen"/>
          <w:sz w:val="20"/>
        </w:rPr>
        <w:t>одинаковый</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 xml:space="preserve">принять участие </w:t>
      </w:r>
      <w:r w:rsidR="003A7A32" w:rsidRPr="00064ADD">
        <w:rPr>
          <w:rFonts w:ascii="GHEA Grapalat" w:hAnsi="GHEA Grapalat" w:cs="Sylfaen"/>
          <w:sz w:val="20"/>
          <w:lang w:val="af-ZA"/>
        </w:rPr>
        <w:t xml:space="preserve">в </w:t>
      </w:r>
      <w:r w:rsidR="003A7A32" w:rsidRPr="00064ADD">
        <w:rPr>
          <w:rFonts w:ascii="GHEA Grapalat" w:hAnsi="GHEA Grapalat" w:cs="Sylfaen"/>
          <w:sz w:val="20"/>
        </w:rPr>
        <w:t>этой части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с этой целью</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приложение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представлено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участник </w:t>
      </w:r>
      <w:r w:rsidRPr="00064ADD">
        <w:rPr>
          <w:rFonts w:ascii="GHEA Grapalat" w:hAnsi="GHEA Grapalat" w:cs="Sylfaen"/>
          <w:sz w:val="20"/>
          <w:szCs w:val="24"/>
          <w:lang w:val="af-ZA" w:eastAsia="en-US"/>
        </w:rPr>
        <w:t>.</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2. </w:t>
      </w:r>
      <w:r w:rsidR="00712340" w:rsidRPr="00064ADD">
        <w:rPr>
          <w:rFonts w:ascii="GHEA Grapalat" w:hAnsi="GHEA Grapalat" w:cs="Sylfaen"/>
          <w:szCs w:val="24"/>
        </w:rPr>
        <w:t xml:space="preserve">6 </w:t>
      </w:r>
      <w:r w:rsidRPr="00064ADD">
        <w:rPr>
          <w:rFonts w:ascii="GHEA Grapalat" w:hAnsi="GHEA Grapalat" w:cs="Sylfaen"/>
          <w:szCs w:val="24"/>
          <w:lang w:val="hy-AM"/>
        </w:rPr>
        <w:t>участников</w:t>
      </w:r>
      <w:r w:rsidRPr="00064ADD">
        <w:rPr>
          <w:rFonts w:ascii="GHEA Grapalat" w:hAnsi="GHEA Grapalat" w:cs="Sylfaen"/>
          <w:szCs w:val="24"/>
        </w:rPr>
        <w:t xml:space="preserve"> </w:t>
      </w:r>
      <w:r w:rsidRPr="00064ADD">
        <w:rPr>
          <w:rFonts w:ascii="GHEA Grapalat" w:hAnsi="GHEA Grapalat" w:cs="Sylfaen"/>
          <w:szCs w:val="24"/>
          <w:lang w:val="ru-RU"/>
        </w:rPr>
        <w:t>может</w:t>
      </w:r>
      <w:r w:rsidRPr="00064ADD">
        <w:rPr>
          <w:rFonts w:ascii="GHEA Grapalat" w:hAnsi="GHEA Grapalat" w:cs="Sylfaen"/>
          <w:szCs w:val="24"/>
        </w:rPr>
        <w:t xml:space="preserve"> </w:t>
      </w:r>
      <w:r w:rsidRPr="00064ADD">
        <w:rPr>
          <w:rFonts w:ascii="GHEA Grapalat" w:hAnsi="GHEA Grapalat" w:cs="Sylfaen"/>
          <w:szCs w:val="24"/>
          <w:lang w:val="ru-RU"/>
        </w:rPr>
        <w:t>являются</w:t>
      </w:r>
      <w:r w:rsidRPr="00064ADD">
        <w:rPr>
          <w:rFonts w:ascii="GHEA Grapalat" w:hAnsi="GHEA Grapalat" w:cs="Sylfaen"/>
          <w:szCs w:val="24"/>
        </w:rPr>
        <w:t xml:space="preserve"> </w:t>
      </w:r>
      <w:r w:rsidRPr="00064ADD">
        <w:rPr>
          <w:rFonts w:ascii="GHEA Grapalat" w:hAnsi="GHEA Grapalat" w:cs="Sylfaen"/>
          <w:szCs w:val="24"/>
          <w:lang w:val="ru-RU"/>
        </w:rPr>
        <w:t>этот</w:t>
      </w:r>
      <w:r w:rsidRPr="00064ADD">
        <w:rPr>
          <w:rFonts w:ascii="GHEA Grapalat" w:hAnsi="GHEA Grapalat" w:cs="Sylfaen"/>
          <w:szCs w:val="24"/>
        </w:rPr>
        <w:t xml:space="preserve"> </w:t>
      </w:r>
      <w:r w:rsidRPr="00064ADD">
        <w:rPr>
          <w:rFonts w:ascii="GHEA Grapalat" w:hAnsi="GHEA Grapalat" w:cs="Sylfaen"/>
          <w:szCs w:val="24"/>
          <w:lang w:val="ru-RU"/>
        </w:rPr>
        <w:t>к процедуре</w:t>
      </w:r>
      <w:r w:rsidRPr="00064ADD">
        <w:rPr>
          <w:rFonts w:ascii="GHEA Grapalat" w:hAnsi="GHEA Grapalat" w:cs="Sylfaen"/>
          <w:szCs w:val="24"/>
        </w:rPr>
        <w:t xml:space="preserve"> </w:t>
      </w:r>
      <w:r w:rsidRPr="00064ADD">
        <w:rPr>
          <w:rFonts w:ascii="GHEA Grapalat" w:hAnsi="GHEA Grapalat" w:cs="Sylfaen"/>
          <w:szCs w:val="24"/>
          <w:lang w:val="ru-RU"/>
        </w:rPr>
        <w:t>участвовать</w:t>
      </w:r>
      <w:r w:rsidRPr="00064ADD">
        <w:rPr>
          <w:rFonts w:ascii="GHEA Grapalat" w:hAnsi="GHEA Grapalat" w:cs="Sylfaen"/>
          <w:szCs w:val="24"/>
        </w:rPr>
        <w:t xml:space="preserve"> </w:t>
      </w:r>
      <w:r w:rsidRPr="00064ADD">
        <w:rPr>
          <w:rFonts w:ascii="GHEA Grapalat" w:hAnsi="GHEA Grapalat" w:cs="Sylfaen"/>
          <w:szCs w:val="24"/>
          <w:lang w:val="ru-RU"/>
        </w:rPr>
        <w:t>совместно</w:t>
      </w:r>
      <w:r w:rsidRPr="00064ADD">
        <w:rPr>
          <w:rFonts w:ascii="GHEA Grapalat" w:hAnsi="GHEA Grapalat" w:cs="Sylfaen"/>
          <w:szCs w:val="24"/>
        </w:rPr>
        <w:t xml:space="preserve"> </w:t>
      </w:r>
      <w:r w:rsidRPr="00064ADD">
        <w:rPr>
          <w:rFonts w:ascii="GHEA Grapalat" w:hAnsi="GHEA Grapalat" w:cs="Sylfaen"/>
          <w:szCs w:val="24"/>
          <w:lang w:val="ru-RU"/>
        </w:rPr>
        <w:t>активность</w:t>
      </w:r>
      <w:r w:rsidRPr="00064ADD">
        <w:rPr>
          <w:rFonts w:ascii="GHEA Grapalat" w:hAnsi="GHEA Grapalat" w:cs="Sylfaen"/>
          <w:szCs w:val="24"/>
        </w:rPr>
        <w:t xml:space="preserve"> </w:t>
      </w:r>
      <w:r w:rsidRPr="00064ADD">
        <w:rPr>
          <w:rFonts w:ascii="GHEA Grapalat" w:hAnsi="GHEA Grapalat" w:cs="Sylfaen"/>
          <w:szCs w:val="24"/>
          <w:lang w:val="ru-RU"/>
        </w:rPr>
        <w:t xml:space="preserve">в порядке </w:t>
      </w:r>
      <w:r w:rsidRPr="00064ADD">
        <w:rPr>
          <w:rFonts w:ascii="GHEA Grapalat" w:hAnsi="GHEA Grapalat" w:cs="Sylfaen"/>
          <w:szCs w:val="24"/>
        </w:rPr>
        <w:t xml:space="preserve">( </w:t>
      </w:r>
      <w:r w:rsidRPr="00064ADD">
        <w:rPr>
          <w:rFonts w:ascii="GHEA Grapalat" w:hAnsi="GHEA Grapalat" w:cs="Sylfaen"/>
          <w:szCs w:val="24"/>
          <w:lang w:val="ru-RU"/>
        </w:rPr>
        <w:t xml:space="preserve">консорциумом </w:t>
      </w:r>
      <w:r w:rsidRPr="00064ADD">
        <w:rPr>
          <w:rFonts w:ascii="GHEA Grapalat" w:hAnsi="GHEA Grapalat" w:cs="Sylfaen"/>
          <w:szCs w:val="24"/>
        </w:rPr>
        <w:t xml:space="preserve">) </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Похожий</w:t>
      </w:r>
      <w:r w:rsidRPr="00064ADD">
        <w:rPr>
          <w:rFonts w:ascii="GHEA Grapalat" w:hAnsi="GHEA Grapalat" w:cs="Sylfaen"/>
          <w:szCs w:val="24"/>
        </w:rPr>
        <w:t xml:space="preserve"> </w:t>
      </w:r>
      <w:r w:rsidRPr="00064ADD">
        <w:rPr>
          <w:rFonts w:ascii="GHEA Grapalat" w:hAnsi="GHEA Grapalat" w:cs="Sylfaen"/>
          <w:szCs w:val="24"/>
          <w:lang w:val="ru-RU"/>
        </w:rPr>
        <w:t xml:space="preserve">в случае </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 xml:space="preserve">1) </w:t>
      </w:r>
      <w:r w:rsidR="000A6B75" w:rsidRPr="00064ADD">
        <w:rPr>
          <w:rFonts w:ascii="GHEA Grapalat" w:hAnsi="GHEA Grapalat" w:cs="Sylfaen"/>
          <w:szCs w:val="24"/>
          <w:lang w:val="ru-RU"/>
        </w:rPr>
        <w:t>сустав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активность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договор</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 боков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любой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один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нет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может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одинаковый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 процедуре</w:t>
      </w:r>
      <w:r w:rsidR="000A6B75" w:rsidRPr="00064ADD">
        <w:rPr>
          <w:rFonts w:ascii="GHEA Grapalat" w:hAnsi="GHEA Grapalat" w:cs="Sylfaen"/>
          <w:szCs w:val="24"/>
        </w:rPr>
        <w:t xml:space="preserve"> </w:t>
      </w:r>
      <w:proofErr w:type="gramStart"/>
      <w:r w:rsidR="003A7A32" w:rsidRPr="00064ADD">
        <w:rPr>
          <w:rFonts w:ascii="GHEA Grapalat" w:hAnsi="GHEA Grapalat" w:cs="Sylfaen"/>
        </w:rPr>
        <w:t xml:space="preserve">( </w:t>
      </w:r>
      <w:r w:rsidR="003A7A32" w:rsidRPr="00973DE8">
        <w:rPr>
          <w:rFonts w:ascii="GHEA Grapalat" w:hAnsi="GHEA Grapalat" w:cs="Sylfaen"/>
          <w:lang w:val="ru-RU"/>
        </w:rPr>
        <w:t>одинаковый</w:t>
      </w:r>
      <w:proofErr w:type="gramEnd"/>
      <w:r w:rsidR="003A7A32" w:rsidRPr="00064ADD">
        <w:rPr>
          <w:rFonts w:ascii="GHEA Grapalat" w:hAnsi="GHEA Grapalat" w:cs="Sylfaen"/>
        </w:rPr>
        <w:t xml:space="preserve"> </w:t>
      </w:r>
      <w:r w:rsidR="000A6B75" w:rsidRPr="00064ADD">
        <w:rPr>
          <w:rFonts w:ascii="GHEA Grapalat" w:hAnsi="GHEA Grapalat" w:cs="Sylfaen"/>
          <w:szCs w:val="24"/>
          <w:lang w:val="ru-RU"/>
        </w:rPr>
        <w:t xml:space="preserve">представить </w:t>
      </w:r>
      <w:r w:rsidR="003A7A32" w:rsidRPr="00973DE8">
        <w:rPr>
          <w:rFonts w:ascii="GHEA Grapalat" w:hAnsi="GHEA Grapalat" w:cs="Sylfaen"/>
          <w:lang w:val="ru-RU"/>
        </w:rPr>
        <w:t>дозу</w:t>
      </w:r>
      <w:r w:rsidR="003A7A32" w:rsidRPr="00064ADD">
        <w:rPr>
          <w:rFonts w:ascii="GHEA Grapalat" w:hAnsi="GHEA Grapalat" w:cs="Sylfaen"/>
        </w:rPr>
        <w:t>​</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отдельно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Приложение </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Это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абзац</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требовать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несоответствие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в случае </w:t>
      </w:r>
      <w:r w:rsidR="000A6B75" w:rsidRPr="00064ADD">
        <w:rPr>
          <w:rFonts w:ascii="GHEA Grapalat" w:hAnsi="GHEA Grapalat" w:cs="Sylfaen"/>
          <w:szCs w:val="24"/>
        </w:rPr>
        <w:t xml:space="preserve">подачи </w:t>
      </w:r>
      <w:r w:rsidR="000A6B75" w:rsidRPr="00064ADD">
        <w:rPr>
          <w:rFonts w:ascii="GHEA Grapalat" w:hAnsi="GHEA Grapalat" w:cs="Sylfaen"/>
          <w:szCs w:val="24"/>
          <w:lang w:val="ru-RU"/>
        </w:rPr>
        <w:t>заявок</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открытие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на сессии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отклоненный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являются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как</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совместно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активность</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для того </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чтобы</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электронная почта</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отдельно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представлено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приложения </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 xml:space="preserve">2) </w:t>
      </w:r>
      <w:r w:rsidR="000A6B75" w:rsidRPr="00064ADD">
        <w:rPr>
          <w:rFonts w:ascii="GHEA Grapalat" w:hAnsi="GHEA Grapalat" w:cs="Sylfaen"/>
          <w:szCs w:val="24"/>
          <w:lang w:val="ru-RU"/>
        </w:rPr>
        <w:t>Спутники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нести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являются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совместно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соответствующий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 xml:space="preserve">ответственность </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Более того,</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консорциум</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член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 консорциума</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вне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придёт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в случае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консорциум</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назад</w:t>
      </w:r>
      <w:r w:rsidR="000A6B75" w:rsidRPr="00064ADD">
        <w:rPr>
          <w:rFonts w:ascii="GHEA Grapalat" w:hAnsi="GHEA Grapalat" w:cs="Sylfaen"/>
          <w:szCs w:val="24"/>
        </w:rPr>
        <w:t xml:space="preserve"> </w:t>
      </w:r>
      <w:r w:rsidR="00AE4008" w:rsidRPr="00973DE8">
        <w:rPr>
          <w:rFonts w:ascii="GHEA Grapalat" w:hAnsi="GHEA Grapalat" w:cs="Sylfaen"/>
          <w:szCs w:val="24"/>
          <w:lang w:val="ru-RU"/>
        </w:rPr>
        <w:t>клиенту</w:t>
      </w:r>
      <w:r w:rsidR="000A6B75" w:rsidRPr="00064ADD">
        <w:rPr>
          <w:rFonts w:ascii="GHEA Grapalat" w:hAnsi="GHEA Grapalat" w:cs="Sylfaen"/>
          <w:szCs w:val="24"/>
          <w:lang w:val="ru-RU"/>
        </w:rPr>
        <w:t>​</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запечатанный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контракт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односторонне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растворение</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является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и</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консорциум</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члены</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к</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применяемый</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являются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по контракту</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намеревался</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ответственность</w:t>
      </w:r>
      <w:r w:rsidR="000A6B75" w:rsidRPr="00064ADD">
        <w:rPr>
          <w:rFonts w:ascii="GHEA Grapalat" w:hAnsi="GHEA Grapalat" w:cs="Sylfaen"/>
          <w:szCs w:val="24"/>
        </w:rPr>
        <w:t xml:space="preserve"> </w:t>
      </w:r>
      <w:proofErr w:type="gramStart"/>
      <w:r w:rsidR="000A6B75" w:rsidRPr="00064ADD">
        <w:rPr>
          <w:rFonts w:ascii="GHEA Grapalat" w:hAnsi="GHEA Grapalat" w:cs="Sylfaen"/>
          <w:szCs w:val="24"/>
          <w:lang w:val="ru-RU"/>
        </w:rPr>
        <w:t xml:space="preserve">средства </w:t>
      </w:r>
      <w:r w:rsidR="000A6B75" w:rsidRPr="00064ADD">
        <w:rPr>
          <w:rFonts w:ascii="GHEA Grapalat" w:hAnsi="GHEA Grapalat" w:cs="Sylfaen"/>
          <w:szCs w:val="24"/>
          <w:lang w:val="hy-AM"/>
        </w:rPr>
        <w:t>.</w:t>
      </w:r>
      <w:proofErr w:type="gramEnd"/>
    </w:p>
    <w:p w14:paraId="1BDCA6FB" w14:textId="77777777" w:rsidR="001A7DFB" w:rsidRPr="00064ADD" w:rsidRDefault="001A7DFB"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ПРИГЛАШЕНИЕ</w:t>
      </w:r>
      <w:r w:rsidRPr="00064ADD">
        <w:rPr>
          <w:rFonts w:ascii="GHEA Grapalat" w:hAnsi="GHEA Grapalat" w:cs="Arial"/>
          <w:b/>
          <w:sz w:val="20"/>
          <w:lang w:val="af-ZA"/>
        </w:rPr>
        <w:t xml:space="preserve">  </w:t>
      </w:r>
      <w:r w:rsidRPr="00064ADD">
        <w:rPr>
          <w:rFonts w:ascii="GHEA Grapalat" w:hAnsi="GHEA Grapalat" w:cs="Sylfaen"/>
          <w:b/>
          <w:sz w:val="20"/>
        </w:rPr>
        <w:t>ОБЪЯСНЕНИЕ</w:t>
      </w:r>
      <w:proofErr w:type="gramEnd"/>
      <w:r w:rsidRPr="00064ADD">
        <w:rPr>
          <w:rFonts w:ascii="GHEA Grapalat" w:hAnsi="GHEA Grapalat" w:cs="Arial"/>
          <w:b/>
          <w:sz w:val="20"/>
          <w:lang w:val="af-ZA"/>
        </w:rPr>
        <w:t xml:space="preserve">  </w:t>
      </w:r>
      <w:r w:rsidRPr="00064ADD">
        <w:rPr>
          <w:rFonts w:ascii="GHEA Grapalat" w:hAnsi="GHEA Grapalat" w:cs="Arial"/>
          <w:b/>
          <w:sz w:val="20"/>
        </w:rPr>
        <w:t>И</w:t>
      </w:r>
      <w:r w:rsidRPr="00064ADD">
        <w:rPr>
          <w:rFonts w:ascii="GHEA Grapalat" w:hAnsi="GHEA Grapalat" w:cs="Arial"/>
          <w:b/>
          <w:sz w:val="20"/>
          <w:lang w:val="af-ZA"/>
        </w:rPr>
        <w:t xml:space="preserve"> </w:t>
      </w:r>
      <w:r w:rsidRPr="00064ADD">
        <w:rPr>
          <w:rFonts w:ascii="GHEA Grapalat" w:hAnsi="GHEA Grapalat" w:cs="Sylfaen"/>
          <w:b/>
          <w:sz w:val="20"/>
        </w:rPr>
        <w:t>ПРИГЛАШЕНИЕ</w:t>
      </w:r>
      <w:r w:rsidRPr="00064ADD">
        <w:rPr>
          <w:rFonts w:ascii="GHEA Grapalat" w:hAnsi="GHEA Grapalat" w:cs="Arial"/>
          <w:b/>
          <w:sz w:val="20"/>
          <w:lang w:val="af-ZA"/>
        </w:rPr>
        <w:t xml:space="preserve"> </w:t>
      </w:r>
      <w:r w:rsidRPr="00064ADD">
        <w:rPr>
          <w:rFonts w:ascii="GHEA Grapalat" w:hAnsi="GHEA Grapalat" w:cs="Sylfaen"/>
          <w:b/>
          <w:sz w:val="20"/>
        </w:rPr>
        <w:t>ИЗМЕНЯТЬ</w:t>
      </w:r>
      <w:r w:rsidRPr="00064ADD">
        <w:rPr>
          <w:rFonts w:ascii="GHEA Grapalat" w:hAnsi="GHEA Grapalat" w:cs="Arial"/>
          <w:b/>
          <w:sz w:val="20"/>
          <w:lang w:val="af-ZA"/>
        </w:rPr>
        <w:t xml:space="preserve"> </w:t>
      </w:r>
      <w:r w:rsidRPr="00064ADD">
        <w:rPr>
          <w:rFonts w:ascii="GHEA Grapalat" w:hAnsi="GHEA Grapalat" w:cs="Sylfaen"/>
          <w:b/>
          <w:sz w:val="20"/>
        </w:rPr>
        <w:t>ВЫПОЛНИТЬ</w:t>
      </w:r>
      <w:r w:rsidRPr="00064ADD">
        <w:rPr>
          <w:rFonts w:ascii="GHEA Grapalat" w:hAnsi="GHEA Grapalat" w:cs="Arial"/>
          <w:b/>
          <w:sz w:val="20"/>
          <w:lang w:val="af-ZA"/>
        </w:rPr>
        <w:t xml:space="preserve"> </w:t>
      </w:r>
      <w:r w:rsidRPr="00064ADD">
        <w:rPr>
          <w:rFonts w:ascii="GHEA Grapalat" w:hAnsi="GHEA Grapalat" w:cs="Sylfaen"/>
          <w:b/>
          <w:sz w:val="20"/>
        </w:rPr>
        <w:t>ОРДЕН</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lastRenderedPageBreak/>
        <w:t xml:space="preserve">3.1 </w:t>
      </w:r>
      <w:r w:rsidRPr="00064ADD">
        <w:rPr>
          <w:rFonts w:ascii="GHEA Grapalat" w:hAnsi="GHEA Grapalat" w:cs="Sylfaen"/>
          <w:sz w:val="20"/>
        </w:rPr>
        <w:t xml:space="preserve">Раздел </w:t>
      </w:r>
      <w:r w:rsidRPr="00064ADD">
        <w:rPr>
          <w:rFonts w:ascii="GHEA Grapalat" w:hAnsi="GHEA Grapalat" w:cs="Arial"/>
          <w:sz w:val="20"/>
          <w:lang w:val="af-ZA"/>
        </w:rPr>
        <w:t xml:space="preserve">29 </w:t>
      </w:r>
      <w:r w:rsidRPr="00064ADD">
        <w:rPr>
          <w:rFonts w:ascii="GHEA Grapalat" w:hAnsi="GHEA Grapalat" w:cs="Sylfaen"/>
          <w:sz w:val="20"/>
        </w:rPr>
        <w:t>Закона</w:t>
      </w:r>
      <w:r w:rsidRPr="00064ADD">
        <w:rPr>
          <w:rFonts w:ascii="GHEA Grapalat" w:hAnsi="GHEA Grapalat" w:cs="Arial"/>
          <w:sz w:val="20"/>
          <w:lang w:val="af-ZA"/>
        </w:rPr>
        <w:t xml:space="preserve"> </w:t>
      </w:r>
      <w:r w:rsidRPr="00064ADD">
        <w:rPr>
          <w:rFonts w:ascii="GHEA Grapalat" w:hAnsi="GHEA Grapalat" w:cs="Sylfaen"/>
          <w:sz w:val="20"/>
        </w:rPr>
        <w:t>статья</w:t>
      </w:r>
      <w:r w:rsidRPr="00064ADD">
        <w:rPr>
          <w:rFonts w:ascii="GHEA Grapalat" w:hAnsi="GHEA Grapalat" w:cs="Arial"/>
          <w:sz w:val="20"/>
          <w:lang w:val="af-ZA"/>
        </w:rPr>
        <w:t xml:space="preserve"> </w:t>
      </w:r>
      <w:r w:rsidRPr="00064ADD">
        <w:rPr>
          <w:rFonts w:ascii="GHEA Grapalat" w:hAnsi="GHEA Grapalat" w:cs="Sylfaen"/>
          <w:sz w:val="20"/>
        </w:rPr>
        <w:t xml:space="preserve">согласно </w:t>
      </w:r>
      <w:r w:rsidR="00051B7F" w:rsidRPr="00064ADD">
        <w:rPr>
          <w:rFonts w:ascii="GHEA Grapalat" w:hAnsi="GHEA Grapalat" w:cs="Arial"/>
          <w:sz w:val="20"/>
        </w:rPr>
        <w:t>глаголу</w:t>
      </w:r>
      <w:r w:rsidRPr="00064ADD">
        <w:rPr>
          <w:rFonts w:ascii="GHEA Grapalat" w:hAnsi="GHEA Grapalat" w:cs="Arial"/>
          <w:sz w:val="20"/>
          <w:lang w:val="af-ZA"/>
        </w:rPr>
        <w:t>​</w:t>
      </w:r>
      <w:r w:rsidRPr="00064ADD">
        <w:rPr>
          <w:rFonts w:ascii="GHEA Grapalat" w:hAnsi="GHEA Grapalat" w:cs="Sylfaen"/>
          <w:sz w:val="20"/>
        </w:rPr>
        <w:t>​</w:t>
      </w:r>
      <w:r w:rsidRPr="00064ADD">
        <w:rPr>
          <w:rFonts w:ascii="GHEA Grapalat" w:hAnsi="GHEA Grapalat" w:cs="Arial"/>
          <w:sz w:val="20"/>
          <w:lang w:val="af-ZA"/>
        </w:rPr>
        <w:t xml:space="preserve"> </w:t>
      </w:r>
      <w:r w:rsidRPr="00064ADD">
        <w:rPr>
          <w:rFonts w:ascii="GHEA Grapalat" w:hAnsi="GHEA Grapalat" w:cs="Sylfaen"/>
          <w:sz w:val="20"/>
        </w:rPr>
        <w:t>верно</w:t>
      </w:r>
      <w:r w:rsidRPr="00064ADD">
        <w:rPr>
          <w:rFonts w:ascii="GHEA Grapalat" w:hAnsi="GHEA Grapalat" w:cs="Arial"/>
          <w:sz w:val="20"/>
          <w:lang w:val="af-ZA"/>
        </w:rPr>
        <w:t xml:space="preserve"> </w:t>
      </w:r>
      <w:r w:rsidRPr="00064ADD">
        <w:rPr>
          <w:rFonts w:ascii="GHEA Grapalat" w:hAnsi="GHEA Grapalat" w:cs="Sylfaen"/>
          <w:sz w:val="20"/>
        </w:rPr>
        <w:t>имеет</w:t>
      </w:r>
      <w:r w:rsidRPr="00064ADD">
        <w:rPr>
          <w:rFonts w:ascii="GHEA Grapalat" w:hAnsi="GHEA Grapalat" w:cs="Arial"/>
          <w:sz w:val="20"/>
          <w:lang w:val="af-ZA"/>
        </w:rPr>
        <w:t xml:space="preserve"> </w:t>
      </w:r>
      <w:r w:rsidR="00AE4008" w:rsidRPr="00064ADD">
        <w:rPr>
          <w:rFonts w:ascii="GHEA Grapalat" w:hAnsi="GHEA Grapalat" w:cs="Sylfaen"/>
          <w:sz w:val="20"/>
        </w:rPr>
        <w:t>от клиента</w:t>
      </w:r>
      <w:r w:rsidRPr="00064ADD">
        <w:rPr>
          <w:rFonts w:ascii="GHEA Grapalat" w:hAnsi="GHEA Grapalat" w:cs="Arial"/>
          <w:sz w:val="20"/>
          <w:lang w:val="af-ZA"/>
        </w:rPr>
        <w:t xml:space="preserve"> </w:t>
      </w:r>
      <w:r w:rsidRPr="00064ADD">
        <w:rPr>
          <w:rFonts w:ascii="GHEA Grapalat" w:hAnsi="GHEA Grapalat" w:cs="Sylfaen"/>
          <w:sz w:val="20"/>
        </w:rPr>
        <w:t>требовать</w:t>
      </w:r>
      <w:r w:rsidRPr="00064ADD">
        <w:rPr>
          <w:rFonts w:ascii="GHEA Grapalat" w:hAnsi="GHEA Grapalat" w:cs="Arial"/>
          <w:sz w:val="20"/>
          <w:lang w:val="af-ZA"/>
        </w:rPr>
        <w:t xml:space="preserve"> </w:t>
      </w:r>
      <w:r w:rsidRPr="00064ADD">
        <w:rPr>
          <w:rFonts w:ascii="GHEA Grapalat" w:hAnsi="GHEA Grapalat" w:cs="Sylfaen"/>
          <w:sz w:val="20"/>
        </w:rPr>
        <w:t>приглашение</w:t>
      </w:r>
      <w:r w:rsidRPr="00064ADD">
        <w:rPr>
          <w:rFonts w:ascii="GHEA Grapalat" w:hAnsi="GHEA Grapalat" w:cs="Arial"/>
          <w:sz w:val="20"/>
          <w:lang w:val="af-ZA"/>
        </w:rPr>
        <w:t xml:space="preserve"> </w:t>
      </w:r>
      <w:r w:rsidRPr="00064ADD">
        <w:rPr>
          <w:rFonts w:ascii="GHEA Grapalat" w:hAnsi="GHEA Grapalat" w:cs="Sylfaen"/>
          <w:sz w:val="20"/>
        </w:rPr>
        <w:t xml:space="preserve">уточнение </w:t>
      </w:r>
      <w:r w:rsidR="004D5671" w:rsidRPr="00064ADD">
        <w:rPr>
          <w:rFonts w:ascii="GHEA Grapalat" w:hAnsi="GHEA Grapalat" w:cs="Tahoma"/>
          <w:sz w:val="20"/>
        </w:rPr>
        <w:t>.</w:t>
      </w:r>
    </w:p>
    <w:p w14:paraId="14E6B3B8" w14:textId="1347DE0A"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Участник</w:t>
      </w:r>
      <w:r w:rsidRPr="00064ADD">
        <w:rPr>
          <w:rFonts w:ascii="GHEA Grapalat" w:hAnsi="GHEA Grapalat" w:cs="Arial"/>
          <w:sz w:val="20"/>
          <w:lang w:val="af-ZA"/>
        </w:rPr>
        <w:t xml:space="preserve"> </w:t>
      </w:r>
      <w:r w:rsidRPr="00064ADD">
        <w:rPr>
          <w:rFonts w:ascii="GHEA Grapalat" w:hAnsi="GHEA Grapalat" w:cs="Sylfaen"/>
          <w:sz w:val="20"/>
        </w:rPr>
        <w:t>верно</w:t>
      </w:r>
      <w:r w:rsidRPr="00064ADD">
        <w:rPr>
          <w:rFonts w:ascii="GHEA Grapalat" w:hAnsi="GHEA Grapalat" w:cs="Arial"/>
          <w:sz w:val="20"/>
          <w:lang w:val="af-ZA"/>
        </w:rPr>
        <w:t xml:space="preserve"> </w:t>
      </w:r>
      <w:r w:rsidRPr="00064ADD">
        <w:rPr>
          <w:rFonts w:ascii="GHEA Grapalat" w:hAnsi="GHEA Grapalat" w:cs="Sylfaen"/>
          <w:sz w:val="20"/>
        </w:rPr>
        <w:t>имеет</w:t>
      </w:r>
      <w:r w:rsidRPr="00064ADD">
        <w:rPr>
          <w:rFonts w:ascii="GHEA Grapalat" w:hAnsi="GHEA Grapalat" w:cs="Arial"/>
          <w:sz w:val="20"/>
          <w:lang w:val="af-ZA"/>
        </w:rPr>
        <w:t xml:space="preserve"> </w:t>
      </w:r>
      <w:r w:rsidRPr="00064ADD">
        <w:rPr>
          <w:rFonts w:ascii="GHEA Grapalat" w:hAnsi="GHEA Grapalat" w:cs="Sylfaen"/>
          <w:sz w:val="20"/>
        </w:rPr>
        <w:t>приложения</w:t>
      </w:r>
      <w:r w:rsidRPr="00064ADD">
        <w:rPr>
          <w:rFonts w:ascii="GHEA Grapalat" w:hAnsi="GHEA Grapalat" w:cs="Arial"/>
          <w:sz w:val="20"/>
          <w:lang w:val="af-ZA"/>
        </w:rPr>
        <w:t xml:space="preserve"> </w:t>
      </w:r>
      <w:r w:rsidRPr="00064ADD">
        <w:rPr>
          <w:rFonts w:ascii="GHEA Grapalat" w:hAnsi="GHEA Grapalat" w:cs="Sylfaen"/>
          <w:sz w:val="20"/>
        </w:rPr>
        <w:t>презентация</w:t>
      </w:r>
      <w:r w:rsidRPr="00064ADD">
        <w:rPr>
          <w:rFonts w:ascii="GHEA Grapalat" w:hAnsi="GHEA Grapalat" w:cs="Arial"/>
          <w:sz w:val="20"/>
          <w:lang w:val="af-ZA"/>
        </w:rPr>
        <w:t xml:space="preserve"> </w:t>
      </w:r>
      <w:r w:rsidRPr="00064ADD">
        <w:rPr>
          <w:rFonts w:ascii="GHEA Grapalat" w:hAnsi="GHEA Grapalat" w:cs="Sylfaen"/>
          <w:sz w:val="20"/>
        </w:rPr>
        <w:t>крайний срок</w:t>
      </w:r>
      <w:r w:rsidRPr="00064ADD">
        <w:rPr>
          <w:rFonts w:ascii="GHEA Grapalat" w:hAnsi="GHEA Grapalat" w:cs="Arial"/>
          <w:sz w:val="20"/>
          <w:lang w:val="af-ZA"/>
        </w:rPr>
        <w:t xml:space="preserve"> </w:t>
      </w:r>
      <w:r w:rsidRPr="00064ADD">
        <w:rPr>
          <w:rFonts w:ascii="GHEA Grapalat" w:hAnsi="GHEA Grapalat" w:cs="Sylfaen"/>
          <w:sz w:val="20"/>
        </w:rPr>
        <w:t>по истечении срока</w:t>
      </w:r>
      <w:r w:rsidRPr="00064ADD">
        <w:rPr>
          <w:rFonts w:ascii="GHEA Grapalat" w:hAnsi="GHEA Grapalat" w:cs="Arial"/>
          <w:sz w:val="20"/>
          <w:lang w:val="af-ZA"/>
        </w:rPr>
        <w:t xml:space="preserve"> </w:t>
      </w:r>
      <w:r w:rsidRPr="00064ADD">
        <w:rPr>
          <w:rFonts w:ascii="GHEA Grapalat" w:hAnsi="GHEA Grapalat" w:cs="Sylfaen"/>
          <w:sz w:val="20"/>
        </w:rPr>
        <w:t>по меньшей мере</w:t>
      </w:r>
      <w:r w:rsidRPr="00064ADD">
        <w:rPr>
          <w:rFonts w:ascii="GHEA Grapalat" w:hAnsi="GHEA Grapalat" w:cs="Arial"/>
          <w:sz w:val="20"/>
          <w:lang w:val="af-ZA"/>
        </w:rPr>
        <w:t xml:space="preserve"> </w:t>
      </w:r>
      <w:r w:rsidRPr="00064ADD">
        <w:rPr>
          <w:rFonts w:ascii="GHEA Grapalat" w:hAnsi="GHEA Grapalat" w:cs="Sylfaen"/>
          <w:sz w:val="20"/>
        </w:rPr>
        <w:t>пять</w:t>
      </w:r>
      <w:r w:rsidRPr="00064ADD">
        <w:rPr>
          <w:rFonts w:ascii="GHEA Grapalat" w:hAnsi="GHEA Grapalat" w:cs="Arial"/>
          <w:sz w:val="20"/>
          <w:lang w:val="af-ZA"/>
        </w:rPr>
        <w:t xml:space="preserve"> </w:t>
      </w:r>
      <w:r w:rsidRPr="00064ADD">
        <w:rPr>
          <w:rFonts w:ascii="GHEA Grapalat" w:hAnsi="GHEA Grapalat" w:cs="Sylfaen"/>
          <w:sz w:val="20"/>
        </w:rPr>
        <w:t>календарь</w:t>
      </w:r>
      <w:r w:rsidRPr="00064ADD">
        <w:rPr>
          <w:rFonts w:ascii="GHEA Grapalat" w:hAnsi="GHEA Grapalat" w:cs="Arial"/>
          <w:sz w:val="20"/>
          <w:lang w:val="af-ZA"/>
        </w:rPr>
        <w:t xml:space="preserve"> </w:t>
      </w:r>
      <w:r w:rsidRPr="00064ADD">
        <w:rPr>
          <w:rFonts w:ascii="GHEA Grapalat" w:hAnsi="GHEA Grapalat" w:cs="Sylfaen"/>
          <w:sz w:val="20"/>
        </w:rPr>
        <w:t>день</w:t>
      </w:r>
      <w:r w:rsidR="002B5F87" w:rsidRPr="00064ADD">
        <w:rPr>
          <w:rFonts w:ascii="GHEA Grapalat" w:hAnsi="GHEA Grapalat" w:cs="Sylfaen"/>
          <w:sz w:val="20"/>
          <w:lang w:val="af-ZA"/>
        </w:rPr>
        <w:t xml:space="preserve"> </w:t>
      </w:r>
      <w:r w:rsidRPr="00064ADD">
        <w:rPr>
          <w:rFonts w:ascii="GHEA Grapalat" w:hAnsi="GHEA Grapalat" w:cs="Sylfaen"/>
          <w:sz w:val="20"/>
        </w:rPr>
        <w:t xml:space="preserve">перед </w:t>
      </w:r>
      <w:r w:rsidRPr="00064ADD">
        <w:rPr>
          <w:rFonts w:ascii="GHEA Grapalat" w:hAnsi="GHEA Grapalat" w:cs="Arial"/>
          <w:sz w:val="20"/>
          <w:lang w:val="af-ZA"/>
        </w:rPr>
        <w:t xml:space="preserve">письменным </w:t>
      </w:r>
      <w:r w:rsidR="000946A3" w:rsidRPr="00064ADD">
        <w:rPr>
          <w:rFonts w:ascii="GHEA Grapalat" w:hAnsi="GHEA Grapalat" w:cs="Sylfaen"/>
          <w:sz w:val="20"/>
        </w:rPr>
        <w:t>комитетом</w:t>
      </w:r>
      <w:r w:rsidR="000946A3" w:rsidRPr="00064ADD">
        <w:rPr>
          <w:rFonts w:ascii="GHEA Grapalat" w:hAnsi="GHEA Grapalat" w:cs="Sylfaen"/>
          <w:sz w:val="20"/>
          <w:lang w:val="af-ZA"/>
        </w:rPr>
        <w:t xml:space="preserve"> </w:t>
      </w:r>
      <w:r w:rsidRPr="00064ADD">
        <w:rPr>
          <w:rFonts w:ascii="GHEA Grapalat" w:hAnsi="GHEA Grapalat" w:cs="Sylfaen"/>
          <w:sz w:val="20"/>
        </w:rPr>
        <w:t>требовать</w:t>
      </w:r>
      <w:r w:rsidRPr="00064ADD">
        <w:rPr>
          <w:rFonts w:ascii="GHEA Grapalat" w:hAnsi="GHEA Grapalat" w:cs="Arial"/>
          <w:sz w:val="20"/>
          <w:lang w:val="af-ZA"/>
        </w:rPr>
        <w:t xml:space="preserve"> </w:t>
      </w:r>
      <w:r w:rsidRPr="00064ADD">
        <w:rPr>
          <w:rFonts w:ascii="GHEA Grapalat" w:hAnsi="GHEA Grapalat" w:cs="Sylfaen"/>
          <w:sz w:val="20"/>
        </w:rPr>
        <w:t>приглашение</w:t>
      </w:r>
      <w:r w:rsidRPr="00064ADD">
        <w:rPr>
          <w:rFonts w:ascii="GHEA Grapalat" w:hAnsi="GHEA Grapalat" w:cs="Arial"/>
          <w:sz w:val="20"/>
          <w:lang w:val="af-ZA"/>
        </w:rPr>
        <w:t xml:space="preserve"> </w:t>
      </w:r>
      <w:r w:rsidRPr="00064ADD">
        <w:rPr>
          <w:rFonts w:ascii="GHEA Grapalat" w:hAnsi="GHEA Grapalat" w:cs="Sylfaen"/>
          <w:sz w:val="20"/>
        </w:rPr>
        <w:t xml:space="preserve">уточнение </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Комиссия</w:t>
      </w:r>
      <w:r w:rsidR="000946A3" w:rsidRPr="00064ADD">
        <w:rPr>
          <w:rFonts w:ascii="GHEA Grapalat" w:hAnsi="GHEA Grapalat"/>
          <w:sz w:val="20"/>
          <w:lang w:val="af-ZA"/>
        </w:rPr>
        <w:t xml:space="preserve"> </w:t>
      </w:r>
      <w:r w:rsidR="000946A3" w:rsidRPr="00064ADD">
        <w:rPr>
          <w:rFonts w:ascii="GHEA Grapalat" w:hAnsi="GHEA Grapalat" w:cs="Sylfaen"/>
          <w:sz w:val="20"/>
        </w:rPr>
        <w:t>запрос</w:t>
      </w:r>
      <w:r w:rsidR="000946A3" w:rsidRPr="00064ADD">
        <w:rPr>
          <w:rFonts w:ascii="GHEA Grapalat" w:hAnsi="GHEA Grapalat" w:cs="Arial"/>
          <w:sz w:val="20"/>
          <w:lang w:val="af-ZA"/>
        </w:rPr>
        <w:t xml:space="preserve"> </w:t>
      </w:r>
      <w:r w:rsidRPr="00064ADD">
        <w:rPr>
          <w:rFonts w:ascii="GHEA Grapalat" w:hAnsi="GHEA Grapalat" w:cs="Sylfaen"/>
          <w:sz w:val="20"/>
        </w:rPr>
        <w:t>сделанный</w:t>
      </w:r>
      <w:r w:rsidRPr="00064ADD">
        <w:rPr>
          <w:rFonts w:ascii="GHEA Grapalat" w:hAnsi="GHEA Grapalat" w:cs="Arial"/>
          <w:sz w:val="20"/>
          <w:lang w:val="af-ZA"/>
        </w:rPr>
        <w:t xml:space="preserve"> </w:t>
      </w:r>
      <w:r w:rsidR="000946A3" w:rsidRPr="00064ADD">
        <w:rPr>
          <w:rFonts w:ascii="GHEA Grapalat" w:hAnsi="GHEA Grapalat" w:cs="Arial"/>
          <w:sz w:val="20"/>
        </w:rPr>
        <w:t xml:space="preserve">м </w:t>
      </w:r>
      <w:r w:rsidR="000946A3" w:rsidRPr="00064ADD">
        <w:rPr>
          <w:rFonts w:ascii="GHEA Grapalat" w:hAnsi="GHEA Grapalat" w:cs="Sylfaen"/>
          <w:sz w:val="20"/>
        </w:rPr>
        <w:t>ассани</w:t>
      </w:r>
      <w:r w:rsidR="000946A3" w:rsidRPr="00064ADD">
        <w:rPr>
          <w:rFonts w:ascii="GHEA Grapalat" w:hAnsi="GHEA Grapalat" w:cs="Arial"/>
          <w:sz w:val="20"/>
          <w:lang w:val="af-ZA"/>
        </w:rPr>
        <w:t xml:space="preserve"> </w:t>
      </w:r>
      <w:r w:rsidRPr="00064ADD">
        <w:rPr>
          <w:rFonts w:ascii="GHEA Grapalat" w:hAnsi="GHEA Grapalat" w:cs="Sylfaen"/>
          <w:sz w:val="20"/>
        </w:rPr>
        <w:t>уточнение</w:t>
      </w:r>
      <w:r w:rsidRPr="00064ADD">
        <w:rPr>
          <w:rFonts w:ascii="GHEA Grapalat" w:hAnsi="GHEA Grapalat" w:cs="Arial"/>
          <w:sz w:val="20"/>
          <w:lang w:val="af-ZA"/>
        </w:rPr>
        <w:t xml:space="preserve"> </w:t>
      </w:r>
      <w:r w:rsidRPr="00064ADD">
        <w:rPr>
          <w:rFonts w:ascii="GHEA Grapalat" w:hAnsi="GHEA Grapalat" w:cs="Sylfaen"/>
          <w:sz w:val="20"/>
        </w:rPr>
        <w:t>обеспечение</w:t>
      </w:r>
      <w:r w:rsidRPr="00064ADD">
        <w:rPr>
          <w:rFonts w:ascii="GHEA Grapalat" w:hAnsi="GHEA Grapalat" w:cs="Arial"/>
          <w:sz w:val="20"/>
          <w:lang w:val="af-ZA"/>
        </w:rPr>
        <w:t xml:space="preserve"> </w:t>
      </w:r>
      <w:r w:rsidRPr="00064ADD">
        <w:rPr>
          <w:rFonts w:ascii="GHEA Grapalat" w:hAnsi="GHEA Grapalat" w:cs="Sylfaen"/>
          <w:sz w:val="20"/>
        </w:rPr>
        <w:t xml:space="preserve">находится </w:t>
      </w:r>
      <w:r w:rsidR="00A93710" w:rsidRPr="00064ADD">
        <w:rPr>
          <w:rFonts w:ascii="GHEA Grapalat" w:hAnsi="GHEA Grapalat" w:cs="Sylfaen"/>
          <w:sz w:val="20"/>
          <w:lang w:val="af-ZA"/>
        </w:rPr>
        <w:t>в письменном виде</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запрос</w:t>
      </w:r>
      <w:r w:rsidRPr="00064ADD">
        <w:rPr>
          <w:rFonts w:ascii="GHEA Grapalat" w:hAnsi="GHEA Grapalat" w:cs="Arial"/>
          <w:sz w:val="20"/>
          <w:lang w:val="af-ZA"/>
        </w:rPr>
        <w:t xml:space="preserve"> </w:t>
      </w:r>
      <w:r w:rsidRPr="00064ADD">
        <w:rPr>
          <w:rFonts w:ascii="GHEA Grapalat" w:hAnsi="GHEA Grapalat" w:cs="Sylfaen"/>
          <w:sz w:val="20"/>
        </w:rPr>
        <w:t>получить</w:t>
      </w:r>
      <w:r w:rsidRPr="00064ADD">
        <w:rPr>
          <w:rFonts w:ascii="GHEA Grapalat" w:hAnsi="GHEA Grapalat" w:cs="Arial"/>
          <w:sz w:val="20"/>
          <w:lang w:val="af-ZA"/>
        </w:rPr>
        <w:t xml:space="preserve"> </w:t>
      </w:r>
      <w:r w:rsidRPr="00064ADD">
        <w:rPr>
          <w:rFonts w:ascii="GHEA Grapalat" w:hAnsi="GHEA Grapalat" w:cs="Sylfaen"/>
          <w:sz w:val="20"/>
        </w:rPr>
        <w:t>в тот день</w:t>
      </w:r>
      <w:r w:rsidRPr="00064ADD">
        <w:rPr>
          <w:rFonts w:ascii="GHEA Grapalat" w:hAnsi="GHEA Grapalat" w:cs="Arial"/>
          <w:sz w:val="20"/>
          <w:lang w:val="af-ZA"/>
        </w:rPr>
        <w:t xml:space="preserve"> </w:t>
      </w:r>
      <w:r w:rsidRPr="00064ADD">
        <w:rPr>
          <w:rFonts w:ascii="GHEA Grapalat" w:hAnsi="GHEA Grapalat" w:cs="Sylfaen"/>
          <w:sz w:val="20"/>
        </w:rPr>
        <w:t>последующий</w:t>
      </w:r>
      <w:r w:rsidRPr="00064ADD">
        <w:rPr>
          <w:rFonts w:ascii="GHEA Grapalat" w:hAnsi="GHEA Grapalat" w:cs="Arial"/>
          <w:sz w:val="20"/>
          <w:lang w:val="af-ZA"/>
        </w:rPr>
        <w:t xml:space="preserve"> </w:t>
      </w:r>
      <w:r w:rsidRPr="00064ADD">
        <w:rPr>
          <w:rFonts w:ascii="GHEA Grapalat" w:hAnsi="GHEA Grapalat" w:cs="Sylfaen"/>
          <w:sz w:val="20"/>
        </w:rPr>
        <w:t>два</w:t>
      </w:r>
      <w:r w:rsidRPr="00064ADD">
        <w:rPr>
          <w:rFonts w:ascii="GHEA Grapalat" w:hAnsi="GHEA Grapalat" w:cs="Arial"/>
          <w:sz w:val="20"/>
          <w:lang w:val="af-ZA"/>
        </w:rPr>
        <w:t xml:space="preserve"> </w:t>
      </w:r>
      <w:r w:rsidRPr="00064ADD">
        <w:rPr>
          <w:rFonts w:ascii="GHEA Grapalat" w:hAnsi="GHEA Grapalat" w:cs="Sylfaen"/>
          <w:sz w:val="20"/>
        </w:rPr>
        <w:t>календарь</w:t>
      </w:r>
      <w:r w:rsidRPr="00064ADD">
        <w:rPr>
          <w:rFonts w:ascii="GHEA Grapalat" w:hAnsi="GHEA Grapalat" w:cs="Arial"/>
          <w:sz w:val="20"/>
          <w:lang w:val="af-ZA"/>
        </w:rPr>
        <w:t xml:space="preserve"> </w:t>
      </w:r>
      <w:r w:rsidRPr="00064ADD">
        <w:rPr>
          <w:rFonts w:ascii="GHEA Grapalat" w:hAnsi="GHEA Grapalat" w:cs="Sylfaen"/>
          <w:sz w:val="20"/>
        </w:rPr>
        <w:t>день</w:t>
      </w:r>
      <w:r w:rsidRPr="00064ADD">
        <w:rPr>
          <w:rFonts w:ascii="GHEA Grapalat" w:hAnsi="GHEA Grapalat" w:cs="Arial"/>
          <w:sz w:val="20"/>
          <w:lang w:val="af-ZA"/>
        </w:rPr>
        <w:t xml:space="preserve"> </w:t>
      </w:r>
      <w:r w:rsidRPr="00064ADD">
        <w:rPr>
          <w:rFonts w:ascii="GHEA Grapalat" w:hAnsi="GHEA Grapalat" w:cs="Sylfaen"/>
          <w:sz w:val="20"/>
        </w:rPr>
        <w:t xml:space="preserve">в течение </w:t>
      </w:r>
      <w:r w:rsidR="00FA6F6C" w:rsidRPr="006C617C">
        <w:rPr>
          <w:rFonts w:ascii="GHEA Grapalat" w:hAnsi="GHEA Grapalat" w:cs="Sylfaen"/>
          <w:sz w:val="20"/>
          <w:lang w:val="af-ZA"/>
        </w:rPr>
        <w:t>.</w:t>
      </w:r>
      <w:r w:rsidRPr="00064ADD">
        <w:rPr>
          <w:rFonts w:ascii="GHEA Grapalat" w:hAnsi="GHEA Grapalat"/>
          <w:sz w:val="20"/>
          <w:lang w:val="af-ZA"/>
        </w:rPr>
        <w:t xml:space="preserve"> </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Исследование</w:t>
      </w:r>
      <w:r w:rsidRPr="00064ADD">
        <w:rPr>
          <w:rFonts w:ascii="GHEA Grapalat" w:hAnsi="GHEA Grapalat" w:cs="Arial"/>
          <w:sz w:val="20"/>
          <w:lang w:val="af-ZA"/>
        </w:rPr>
        <w:t xml:space="preserve"> </w:t>
      </w:r>
      <w:r w:rsidRPr="00064ADD">
        <w:rPr>
          <w:rFonts w:ascii="GHEA Grapalat" w:hAnsi="GHEA Grapalat" w:cs="Sylfaen"/>
          <w:sz w:val="20"/>
        </w:rPr>
        <w:t>и</w:t>
      </w:r>
      <w:r w:rsidRPr="00064ADD">
        <w:rPr>
          <w:rFonts w:ascii="GHEA Grapalat" w:hAnsi="GHEA Grapalat" w:cs="Arial"/>
          <w:sz w:val="20"/>
          <w:lang w:val="af-ZA"/>
        </w:rPr>
        <w:t xml:space="preserve"> </w:t>
      </w:r>
      <w:r w:rsidRPr="00064ADD">
        <w:rPr>
          <w:rFonts w:ascii="GHEA Grapalat" w:hAnsi="GHEA Grapalat" w:cs="Sylfaen"/>
          <w:sz w:val="20"/>
        </w:rPr>
        <w:t>уточнения</w:t>
      </w:r>
      <w:r w:rsidRPr="00064ADD">
        <w:rPr>
          <w:rFonts w:ascii="GHEA Grapalat" w:hAnsi="GHEA Grapalat" w:cs="Arial"/>
          <w:sz w:val="20"/>
          <w:lang w:val="af-ZA"/>
        </w:rPr>
        <w:t xml:space="preserve"> </w:t>
      </w:r>
      <w:r w:rsidRPr="00064ADD">
        <w:rPr>
          <w:rFonts w:ascii="GHEA Grapalat" w:hAnsi="GHEA Grapalat" w:cs="Sylfaen"/>
          <w:sz w:val="20"/>
        </w:rPr>
        <w:t>содержание</w:t>
      </w:r>
      <w:r w:rsidRPr="00064ADD">
        <w:rPr>
          <w:rFonts w:ascii="GHEA Grapalat" w:hAnsi="GHEA Grapalat" w:cs="Arial"/>
          <w:sz w:val="20"/>
          <w:lang w:val="af-ZA"/>
        </w:rPr>
        <w:t xml:space="preserve"> </w:t>
      </w:r>
      <w:r w:rsidRPr="00064ADD">
        <w:rPr>
          <w:rFonts w:ascii="GHEA Grapalat" w:hAnsi="GHEA Grapalat" w:cs="Sylfaen"/>
          <w:sz w:val="20"/>
        </w:rPr>
        <w:t>о</w:t>
      </w:r>
      <w:r w:rsidRPr="00064ADD">
        <w:rPr>
          <w:rFonts w:ascii="GHEA Grapalat" w:hAnsi="GHEA Grapalat" w:cs="Arial"/>
          <w:sz w:val="20"/>
          <w:lang w:val="af-ZA"/>
        </w:rPr>
        <w:t xml:space="preserve"> </w:t>
      </w:r>
      <w:r w:rsidRPr="00064ADD">
        <w:rPr>
          <w:rFonts w:ascii="GHEA Grapalat" w:hAnsi="GHEA Grapalat" w:cs="Sylfaen"/>
          <w:sz w:val="20"/>
        </w:rPr>
        <w:t>объявление</w:t>
      </w:r>
      <w:r w:rsidRPr="00064ADD">
        <w:rPr>
          <w:rFonts w:ascii="GHEA Grapalat" w:hAnsi="GHEA Grapalat" w:cs="Arial"/>
          <w:sz w:val="20"/>
          <w:lang w:val="af-ZA"/>
        </w:rPr>
        <w:t xml:space="preserve"> </w:t>
      </w:r>
      <w:r w:rsidR="00781688" w:rsidRPr="00064ADD">
        <w:rPr>
          <w:rFonts w:ascii="GHEA Grapalat" w:hAnsi="GHEA Grapalat" w:cs="Arial"/>
          <w:sz w:val="20"/>
        </w:rPr>
        <w:t>уточнение</w:t>
      </w:r>
      <w:r w:rsidR="00781688" w:rsidRPr="00064ADD">
        <w:rPr>
          <w:rFonts w:ascii="GHEA Grapalat" w:hAnsi="GHEA Grapalat" w:cs="Arial"/>
          <w:sz w:val="20"/>
          <w:lang w:val="af-ZA"/>
        </w:rPr>
        <w:t xml:space="preserve"> </w:t>
      </w:r>
      <w:r w:rsidR="00781688" w:rsidRPr="00064ADD">
        <w:rPr>
          <w:rFonts w:ascii="GHEA Grapalat" w:hAnsi="GHEA Grapalat" w:cs="Arial"/>
          <w:sz w:val="20"/>
        </w:rPr>
        <w:t>предоставить</w:t>
      </w:r>
      <w:r w:rsidR="00781688" w:rsidRPr="00064ADD">
        <w:rPr>
          <w:rFonts w:ascii="GHEA Grapalat" w:hAnsi="GHEA Grapalat" w:cs="Arial"/>
          <w:sz w:val="20"/>
          <w:lang w:val="af-ZA"/>
        </w:rPr>
        <w:t xml:space="preserve"> </w:t>
      </w:r>
      <w:r w:rsidR="00781688" w:rsidRPr="00064ADD">
        <w:rPr>
          <w:rFonts w:ascii="GHEA Grapalat" w:hAnsi="GHEA Grapalat" w:cs="Arial"/>
          <w:sz w:val="20"/>
        </w:rPr>
        <w:t>день</w:t>
      </w:r>
      <w:r w:rsidR="00781688" w:rsidRPr="00064ADD">
        <w:rPr>
          <w:rFonts w:ascii="GHEA Grapalat" w:hAnsi="GHEA Grapalat" w:cs="Arial"/>
          <w:sz w:val="20"/>
          <w:lang w:val="af-ZA"/>
        </w:rPr>
        <w:t xml:space="preserve"> </w:t>
      </w:r>
      <w:r w:rsidRPr="00064ADD">
        <w:rPr>
          <w:rFonts w:ascii="GHEA Grapalat" w:hAnsi="GHEA Grapalat" w:cs="Sylfaen"/>
          <w:sz w:val="20"/>
        </w:rPr>
        <w:t>публикуется</w:t>
      </w:r>
      <w:r w:rsidRPr="00064ADD">
        <w:rPr>
          <w:rFonts w:ascii="GHEA Grapalat" w:hAnsi="GHEA Grapalat" w:cs="Arial"/>
          <w:sz w:val="20"/>
          <w:lang w:val="af-ZA"/>
        </w:rPr>
        <w:t xml:space="preserve"> </w:t>
      </w:r>
      <w:r w:rsidRPr="00064ADD">
        <w:rPr>
          <w:rFonts w:ascii="GHEA Grapalat" w:hAnsi="GHEA Grapalat" w:cs="Sylfaen"/>
          <w:sz w:val="20"/>
        </w:rPr>
        <w:t>является</w:t>
      </w:r>
      <w:r w:rsidRPr="00064ADD">
        <w:rPr>
          <w:rFonts w:ascii="GHEA Grapalat" w:hAnsi="GHEA Grapalat" w:cs="Arial"/>
          <w:sz w:val="20"/>
          <w:lang w:val="af-ZA"/>
        </w:rPr>
        <w:t xml:space="preserve"> </w:t>
      </w:r>
      <w:r w:rsidR="00757A3F" w:rsidRPr="00064ADD">
        <w:rPr>
          <w:rFonts w:ascii="GHEA Grapalat" w:hAnsi="GHEA Grapalat" w:cs="Sylfaen"/>
          <w:sz w:val="20"/>
          <w:lang w:val="ru-RU"/>
        </w:rPr>
        <w:t xml:space="preserve">на сайте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rPr>
        <w:t>текущий</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 xml:space="preserve">Информационная рассылка </w:t>
      </w:r>
      <w:r w:rsidR="009A73D5" w:rsidRPr="00064ADD">
        <w:rPr>
          <w:rFonts w:ascii="GHEA Grapalat" w:hAnsi="GHEA Grapalat" w:cs="Sylfaen"/>
          <w:sz w:val="20"/>
        </w:rPr>
        <w:t xml:space="preserve">( </w:t>
      </w:r>
      <w:r w:rsidR="009A73D5" w:rsidRPr="00064ADD">
        <w:rPr>
          <w:rFonts w:ascii="GHEA Grapalat" w:hAnsi="GHEA Grapalat" w:cs="Sylfaen"/>
          <w:sz w:val="20"/>
          <w:lang w:val="ru-RU"/>
        </w:rPr>
        <w:t xml:space="preserve">далее именуемая « </w:t>
      </w:r>
      <w:r w:rsidR="009A73D5" w:rsidRPr="00064ADD">
        <w:rPr>
          <w:rFonts w:ascii="GHEA Grapalat" w:hAnsi="GHEA Grapalat" w:cs="Sylfaen"/>
          <w:sz w:val="20"/>
          <w:lang w:val="af-ZA"/>
        </w:rPr>
        <w:t xml:space="preserve">Информационная </w:t>
      </w:r>
      <w:r w:rsidR="009A73D5" w:rsidRPr="00064ADD">
        <w:rPr>
          <w:rFonts w:ascii="GHEA Grapalat" w:hAnsi="GHEA Grapalat" w:cs="Sylfaen"/>
          <w:sz w:val="20"/>
          <w:lang w:val="ru-RU"/>
        </w:rPr>
        <w:t xml:space="preserve">рассылка </w:t>
      </w:r>
      <w:r w:rsidR="009A73D5" w:rsidRPr="00064ADD">
        <w:rPr>
          <w:rFonts w:ascii="GHEA Grapalat" w:hAnsi="GHEA Grapalat" w:cs="Sylfaen"/>
          <w:sz w:val="20"/>
          <w:lang w:val="af-ZA"/>
        </w:rPr>
        <w:t xml:space="preserve">») </w:t>
      </w:r>
      <w:r w:rsidR="001C76F7" w:rsidRPr="00064ADD">
        <w:rPr>
          <w:rFonts w:ascii="GHEA Grapalat" w:hAnsi="GHEA Grapalat"/>
          <w:lang w:val="af-ZA"/>
        </w:rPr>
        <w:t xml:space="preserve">« </w:t>
      </w:r>
      <w:r w:rsidR="00051B7F" w:rsidRPr="00064ADD">
        <w:rPr>
          <w:rFonts w:ascii="GHEA Grapalat" w:hAnsi="GHEA Grapalat" w:cs="Sylfaen"/>
          <w:sz w:val="20"/>
        </w:rPr>
        <w:t xml:space="preserve">Покупки </w:t>
      </w:r>
      <w:r w:rsidR="009A73D5" w:rsidRPr="00064ADD">
        <w:rPr>
          <w:rFonts w:ascii="GHEA Grapalat" w:hAnsi="GHEA Grapalat" w:cs="Sylfaen"/>
          <w:sz w:val="20"/>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 xml:space="preserve">объявления </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отделение</w:t>
      </w:r>
      <w:r w:rsidR="00051B7F" w:rsidRPr="00064ADD">
        <w:rPr>
          <w:rFonts w:ascii="GHEA Grapalat" w:hAnsi="GHEA Grapalat" w:cs="Sylfaen"/>
          <w:sz w:val="20"/>
          <w:lang w:val="af-ZA"/>
        </w:rPr>
        <w:t xml:space="preserve"> </w:t>
      </w:r>
      <w:r w:rsidR="001C76F7" w:rsidRPr="00064ADD">
        <w:rPr>
          <w:rFonts w:ascii="GHEA Grapalat" w:hAnsi="GHEA Grapalat"/>
          <w:lang w:val="af-ZA"/>
        </w:rPr>
        <w:t xml:space="preserve">« </w:t>
      </w:r>
      <w:r w:rsidR="00051B7F" w:rsidRPr="00064ADD">
        <w:rPr>
          <w:rFonts w:ascii="GHEA Grapalat" w:hAnsi="GHEA Grapalat" w:cs="Sylfaen"/>
          <w:sz w:val="20"/>
        </w:rPr>
        <w:t>Приглашения»</w:t>
      </w:r>
      <w:r w:rsidR="00051B7F" w:rsidRPr="00064ADD">
        <w:rPr>
          <w:rFonts w:ascii="GHEA Grapalat" w:hAnsi="GHEA Grapalat" w:cs="Sylfaen"/>
          <w:sz w:val="20"/>
          <w:lang w:val="af-ZA"/>
        </w:rPr>
        <w:t xml:space="preserve"> </w:t>
      </w:r>
      <w:r w:rsidR="00051B7F" w:rsidRPr="00064ADD">
        <w:rPr>
          <w:rFonts w:ascii="GHEA Grapalat" w:hAnsi="GHEA Grapalat" w:cs="Sylfaen"/>
          <w:sz w:val="20"/>
        </w:rPr>
        <w:t>уточнения</w:t>
      </w:r>
      <w:r w:rsidR="00051B7F" w:rsidRPr="00064ADD">
        <w:rPr>
          <w:rFonts w:ascii="GHEA Grapalat" w:hAnsi="GHEA Grapalat" w:cs="Sylfaen"/>
          <w:sz w:val="20"/>
          <w:lang w:val="af-ZA"/>
        </w:rPr>
        <w:t xml:space="preserve"> </w:t>
      </w:r>
      <w:r w:rsidR="00051B7F" w:rsidRPr="00064ADD">
        <w:rPr>
          <w:rFonts w:ascii="GHEA Grapalat" w:hAnsi="GHEA Grapalat" w:cs="Sylfaen"/>
          <w:sz w:val="20"/>
        </w:rPr>
        <w:t>касательно</w:t>
      </w:r>
      <w:r w:rsidR="00051B7F" w:rsidRPr="00064ADD">
        <w:rPr>
          <w:rFonts w:ascii="GHEA Grapalat" w:hAnsi="GHEA Grapalat" w:cs="Sylfaen"/>
          <w:sz w:val="20"/>
          <w:lang w:val="af-ZA"/>
        </w:rPr>
        <w:t xml:space="preserve"> </w:t>
      </w:r>
      <w:r w:rsidR="00051B7F" w:rsidRPr="00064ADD">
        <w:rPr>
          <w:rFonts w:ascii="GHEA Grapalat" w:hAnsi="GHEA Grapalat" w:cs="Sylfaen"/>
          <w:sz w:val="20"/>
        </w:rPr>
        <w:t xml:space="preserve">объявления </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 xml:space="preserve">подразделение </w:t>
      </w:r>
      <w:r w:rsidR="00781688" w:rsidRPr="00064ADD">
        <w:rPr>
          <w:rFonts w:ascii="GHEA Grapalat" w:hAnsi="GHEA Grapalat" w:cs="Sylfaen"/>
          <w:sz w:val="20"/>
          <w:lang w:val="af-ZA"/>
        </w:rPr>
        <w:t xml:space="preserve">: </w:t>
      </w:r>
      <w:r w:rsidRPr="00064ADD">
        <w:rPr>
          <w:rFonts w:ascii="GHEA Grapalat" w:hAnsi="GHEA Grapalat" w:cs="Sylfaen"/>
          <w:sz w:val="20"/>
        </w:rPr>
        <w:t>без</w:t>
      </w:r>
      <w:r w:rsidRPr="00064ADD">
        <w:rPr>
          <w:rFonts w:ascii="GHEA Grapalat" w:hAnsi="GHEA Grapalat" w:cs="Arial"/>
          <w:sz w:val="20"/>
          <w:lang w:val="af-ZA"/>
        </w:rPr>
        <w:t xml:space="preserve"> </w:t>
      </w:r>
      <w:r w:rsidRPr="00064ADD">
        <w:rPr>
          <w:rFonts w:ascii="GHEA Grapalat" w:hAnsi="GHEA Grapalat" w:cs="Sylfaen"/>
          <w:sz w:val="20"/>
        </w:rPr>
        <w:t>праздновать</w:t>
      </w:r>
      <w:r w:rsidRPr="00064ADD">
        <w:rPr>
          <w:rFonts w:ascii="GHEA Grapalat" w:hAnsi="GHEA Grapalat" w:cs="Arial"/>
          <w:sz w:val="20"/>
          <w:lang w:val="af-ZA"/>
        </w:rPr>
        <w:t xml:space="preserve"> </w:t>
      </w:r>
      <w:r w:rsidRPr="00064ADD">
        <w:rPr>
          <w:rFonts w:ascii="GHEA Grapalat" w:hAnsi="GHEA Grapalat" w:cs="Sylfaen"/>
          <w:sz w:val="20"/>
        </w:rPr>
        <w:t>запрос</w:t>
      </w:r>
      <w:r w:rsidRPr="00064ADD">
        <w:rPr>
          <w:rFonts w:ascii="GHEA Grapalat" w:hAnsi="GHEA Grapalat" w:cs="Arial"/>
          <w:sz w:val="20"/>
          <w:lang w:val="af-ZA"/>
        </w:rPr>
        <w:t xml:space="preserve"> </w:t>
      </w:r>
      <w:r w:rsidRPr="00064ADD">
        <w:rPr>
          <w:rFonts w:ascii="GHEA Grapalat" w:hAnsi="GHEA Grapalat" w:cs="Sylfaen"/>
          <w:sz w:val="20"/>
        </w:rPr>
        <w:t>сделанный</w:t>
      </w:r>
      <w:r w:rsidRPr="00064ADD">
        <w:rPr>
          <w:rFonts w:ascii="GHEA Grapalat" w:hAnsi="GHEA Grapalat" w:cs="Arial"/>
          <w:sz w:val="20"/>
          <w:lang w:val="af-ZA"/>
        </w:rPr>
        <w:t xml:space="preserve"> </w:t>
      </w:r>
      <w:r w:rsidR="00051B7F" w:rsidRPr="00064ADD">
        <w:rPr>
          <w:rFonts w:ascii="GHEA Grapalat" w:hAnsi="GHEA Grapalat" w:cs="Arial"/>
          <w:sz w:val="20"/>
        </w:rPr>
        <w:t xml:space="preserve">м </w:t>
      </w:r>
      <w:r w:rsidRPr="00064ADD">
        <w:rPr>
          <w:rFonts w:ascii="GHEA Grapalat" w:hAnsi="GHEA Grapalat" w:cs="Sylfaen"/>
          <w:sz w:val="20"/>
        </w:rPr>
        <w:t>Ассанж</w:t>
      </w:r>
      <w:r w:rsidRPr="00064ADD">
        <w:rPr>
          <w:rFonts w:ascii="GHEA Grapalat" w:hAnsi="GHEA Grapalat" w:cs="Arial"/>
          <w:sz w:val="20"/>
          <w:lang w:val="af-ZA"/>
        </w:rPr>
        <w:t xml:space="preserve"> </w:t>
      </w:r>
      <w:r w:rsidRPr="00064ADD">
        <w:rPr>
          <w:rFonts w:ascii="GHEA Grapalat" w:hAnsi="GHEA Grapalat" w:cs="Sylfaen"/>
          <w:sz w:val="20"/>
        </w:rPr>
        <w:t xml:space="preserve">данные </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Уточнение</w:t>
      </w:r>
      <w:r w:rsidRPr="00064ADD">
        <w:rPr>
          <w:rFonts w:ascii="GHEA Grapalat" w:hAnsi="GHEA Grapalat" w:cs="Arial Unicode"/>
          <w:sz w:val="20"/>
          <w:lang w:val="af-ZA"/>
        </w:rPr>
        <w:t xml:space="preserve"> </w:t>
      </w:r>
      <w:r w:rsidRPr="00064ADD">
        <w:rPr>
          <w:rFonts w:ascii="GHEA Grapalat" w:hAnsi="GHEA Grapalat" w:cs="Sylfaen"/>
          <w:sz w:val="20"/>
          <w:lang w:val="ru-RU"/>
        </w:rPr>
        <w:t>нет</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предоставляется, </w:t>
      </w:r>
      <w:r w:rsidRPr="00064ADD">
        <w:rPr>
          <w:rFonts w:ascii="GHEA Grapalat" w:hAnsi="GHEA Grapalat" w:cs="Arial Unicode"/>
          <w:sz w:val="20"/>
          <w:lang w:val="af-ZA"/>
        </w:rPr>
        <w:t xml:space="preserve">если </w:t>
      </w:r>
      <w:r w:rsidRPr="00064ADD">
        <w:rPr>
          <w:rFonts w:ascii="GHEA Grapalat" w:hAnsi="GHEA Grapalat" w:cs="Sylfaen"/>
          <w:sz w:val="20"/>
          <w:lang w:val="ru-RU"/>
        </w:rPr>
        <w:t>запрос</w:t>
      </w:r>
      <w:r w:rsidRPr="00064ADD">
        <w:rPr>
          <w:rFonts w:ascii="GHEA Grapalat" w:hAnsi="GHEA Grapalat" w:cs="Arial Unicode"/>
          <w:sz w:val="20"/>
          <w:lang w:val="af-ZA"/>
        </w:rPr>
        <w:t xml:space="preserve"> </w:t>
      </w:r>
      <w:r w:rsidRPr="00064ADD">
        <w:rPr>
          <w:rFonts w:ascii="GHEA Grapalat" w:hAnsi="GHEA Grapalat" w:cs="Sylfaen"/>
          <w:sz w:val="20"/>
          <w:lang w:val="ru-RU"/>
        </w:rPr>
        <w:t>сделанный</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Pr="00064ADD">
        <w:rPr>
          <w:rFonts w:ascii="GHEA Grapalat" w:hAnsi="GHEA Grapalat" w:cs="Sylfaen"/>
          <w:sz w:val="20"/>
          <w:lang w:val="ru-RU"/>
        </w:rPr>
        <w:t>этот</w:t>
      </w:r>
      <w:r w:rsidRPr="00064ADD">
        <w:rPr>
          <w:rFonts w:ascii="GHEA Grapalat" w:hAnsi="GHEA Grapalat" w:cs="Arial Unicode"/>
          <w:sz w:val="20"/>
          <w:lang w:val="af-ZA"/>
        </w:rPr>
        <w:t xml:space="preserve"> Чья </w:t>
      </w:r>
      <w:r w:rsidRPr="00064ADD">
        <w:rPr>
          <w:rFonts w:ascii="GHEA Grapalat" w:hAnsi="GHEA Grapalat" w:cs="Sylfaen"/>
          <w:sz w:val="20"/>
        </w:rPr>
        <w:t xml:space="preserve">доля </w:t>
      </w:r>
      <w:r w:rsidRPr="00064ADD">
        <w:rPr>
          <w:rFonts w:ascii="GHEA Grapalat" w:hAnsi="GHEA Grapalat" w:cs="Sylfaen"/>
          <w:sz w:val="20"/>
          <w:lang w:val="ru-RU"/>
        </w:rPr>
        <w:t>?</w:t>
      </w:r>
      <w:r w:rsidRPr="00064ADD">
        <w:rPr>
          <w:rFonts w:ascii="GHEA Grapalat" w:hAnsi="GHEA Grapalat" w:cs="Arial Unicode"/>
          <w:sz w:val="20"/>
          <w:lang w:val="af-ZA"/>
        </w:rPr>
        <w:t xml:space="preserve"> </w:t>
      </w:r>
      <w:r w:rsidRPr="00064ADD">
        <w:rPr>
          <w:rFonts w:ascii="GHEA Grapalat" w:hAnsi="GHEA Grapalat" w:cs="Sylfaen"/>
          <w:sz w:val="20"/>
          <w:lang w:val="ru-RU"/>
        </w:rPr>
        <w:t>определенный</w:t>
      </w:r>
      <w:r w:rsidRPr="00064ADD">
        <w:rPr>
          <w:rFonts w:ascii="GHEA Grapalat" w:hAnsi="GHEA Grapalat" w:cs="Arial Unicode"/>
          <w:sz w:val="20"/>
          <w:lang w:val="af-ZA"/>
        </w:rPr>
        <w:t xml:space="preserve"> </w:t>
      </w:r>
      <w:r w:rsidRPr="00064ADD">
        <w:rPr>
          <w:rFonts w:ascii="GHEA Grapalat" w:hAnsi="GHEA Grapalat" w:cs="Sylfaen"/>
          <w:sz w:val="20"/>
          <w:lang w:val="ru-RU"/>
        </w:rPr>
        <w:t>крайний срок</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в нарушение </w:t>
      </w:r>
      <w:r w:rsidRPr="00064ADD">
        <w:rPr>
          <w:rFonts w:ascii="GHEA Grapalat" w:hAnsi="GHEA Grapalat" w:cs="Arial Unicode"/>
          <w:sz w:val="20"/>
          <w:lang w:val="af-ZA"/>
        </w:rPr>
        <w:t xml:space="preserve">, </w:t>
      </w:r>
      <w:r w:rsidRPr="00064ADD">
        <w:rPr>
          <w:rFonts w:ascii="GHEA Grapalat" w:hAnsi="GHEA Grapalat" w:cs="Sylfaen"/>
          <w:sz w:val="20"/>
          <w:lang w:val="ru-RU"/>
        </w:rPr>
        <w:t>как</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также </w:t>
      </w:r>
      <w:r w:rsidRPr="00064ADD">
        <w:rPr>
          <w:rFonts w:ascii="GHEA Grapalat" w:hAnsi="GHEA Grapalat" w:cs="Arial Unicode"/>
          <w:sz w:val="20"/>
          <w:lang w:val="af-ZA"/>
        </w:rPr>
        <w:t xml:space="preserve">если </w:t>
      </w:r>
      <w:r w:rsidRPr="00064ADD">
        <w:rPr>
          <w:rFonts w:ascii="GHEA Grapalat" w:hAnsi="GHEA Grapalat" w:cs="Sylfaen"/>
          <w:sz w:val="20"/>
          <w:lang w:val="ru-RU"/>
        </w:rPr>
        <w:t>запрос</w:t>
      </w:r>
      <w:r w:rsidRPr="00064ADD">
        <w:rPr>
          <w:rFonts w:ascii="GHEA Grapalat" w:hAnsi="GHEA Grapalat" w:cs="Arial Unicode"/>
          <w:sz w:val="20"/>
          <w:lang w:val="af-ZA"/>
        </w:rPr>
        <w:t xml:space="preserve"> </w:t>
      </w:r>
      <w:r w:rsidRPr="00064ADD">
        <w:rPr>
          <w:rFonts w:ascii="GHEA Grapalat" w:hAnsi="GHEA Grapalat" w:cs="Sylfaen"/>
          <w:sz w:val="20"/>
          <w:lang w:val="ru-RU"/>
        </w:rPr>
        <w:t>вне</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009A73D5" w:rsidRPr="00064ADD">
        <w:rPr>
          <w:rFonts w:ascii="GHEA Grapalat" w:hAnsi="GHEA Grapalat" w:cs="Arial Unicode"/>
          <w:sz w:val="20"/>
        </w:rPr>
        <w:t>этот</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приглашение</w:t>
      </w:r>
      <w:r w:rsidRPr="00064ADD">
        <w:rPr>
          <w:rFonts w:ascii="GHEA Grapalat" w:hAnsi="GHEA Grapalat" w:cs="Arial Unicode"/>
          <w:sz w:val="20"/>
          <w:lang w:val="af-ZA"/>
        </w:rPr>
        <w:t xml:space="preserve"> </w:t>
      </w:r>
      <w:r w:rsidRPr="00064ADD">
        <w:rPr>
          <w:rFonts w:ascii="GHEA Grapalat" w:hAnsi="GHEA Grapalat" w:cs="Sylfaen"/>
          <w:sz w:val="20"/>
          <w:lang w:val="ru-RU"/>
        </w:rPr>
        <w:t>содержание</w:t>
      </w:r>
      <w:r w:rsidRPr="00064ADD">
        <w:rPr>
          <w:rFonts w:ascii="GHEA Grapalat" w:hAnsi="GHEA Grapalat" w:cs="Arial Unicode"/>
          <w:sz w:val="20"/>
          <w:lang w:val="af-ZA"/>
        </w:rPr>
        <w:t xml:space="preserve"> </w:t>
      </w:r>
      <w:r w:rsidRPr="00064ADD">
        <w:rPr>
          <w:rFonts w:ascii="GHEA Grapalat" w:hAnsi="GHEA Grapalat" w:cs="Sylfaen"/>
          <w:sz w:val="20"/>
          <w:lang w:val="ru-RU"/>
        </w:rPr>
        <w:t>из рамки</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Общий</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 xml:space="preserve">в </w:t>
      </w:r>
      <w:r w:rsidR="00051B7F" w:rsidRPr="00064ADD">
        <w:rPr>
          <w:rFonts w:ascii="GHEA Grapalat" w:hAnsi="GHEA Grapalat"/>
          <w:sz w:val="20"/>
          <w:szCs w:val="20"/>
        </w:rPr>
        <w:t xml:space="preserve">котором </w:t>
      </w:r>
      <w:r w:rsidR="00A4729F" w:rsidRPr="00064ADD">
        <w:rPr>
          <w:rFonts w:ascii="GHEA Grapalat" w:hAnsi="GHEA Grapalat"/>
          <w:sz w:val="20"/>
          <w:szCs w:val="20"/>
          <w:lang w:val="af-ZA"/>
        </w:rPr>
        <w:t xml:space="preserve">участник </w:t>
      </w:r>
      <w:r w:rsidR="00A4729F" w:rsidRPr="00064ADD">
        <w:rPr>
          <w:rFonts w:ascii="GHEA Grapalat" w:hAnsi="GHEA Grapalat"/>
          <w:sz w:val="20"/>
          <w:szCs w:val="20"/>
        </w:rPr>
        <w:t>написанный</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уведомлен</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является</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уточнение</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не предоставлять</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фундаменты</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 xml:space="preserve">по </w:t>
      </w:r>
      <w:r w:rsidR="00A4729F" w:rsidRPr="00064ADD">
        <w:rPr>
          <w:rFonts w:ascii="GHEA Grapalat" w:hAnsi="GHEA Grapalat"/>
          <w:sz w:val="20"/>
          <w:szCs w:val="20"/>
        </w:rPr>
        <w:t xml:space="preserve">поводу </w:t>
      </w:r>
      <w:r w:rsidR="00A4729F" w:rsidRPr="00064ADD">
        <w:rPr>
          <w:rFonts w:ascii="GHEA Grapalat" w:hAnsi="GHEA Grapalat"/>
          <w:sz w:val="20"/>
          <w:szCs w:val="20"/>
          <w:lang w:val="af-ZA"/>
        </w:rPr>
        <w:t xml:space="preserve">запроса </w:t>
      </w:r>
      <w:r w:rsidR="00A4729F" w:rsidRPr="00064ADD">
        <w:rPr>
          <w:rFonts w:ascii="GHEA Grapalat" w:hAnsi="GHEA Grapalat" w:cs="Sylfaen"/>
          <w:sz w:val="20"/>
          <w:szCs w:val="20"/>
        </w:rPr>
        <w:t>получить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в тот день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последующий</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два</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календарь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день</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 xml:space="preserve">в течение </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Приложения</w:t>
      </w:r>
      <w:r w:rsidRPr="00064ADD">
        <w:rPr>
          <w:rFonts w:ascii="GHEA Grapalat" w:hAnsi="GHEA Grapalat" w:cs="Arial Unicode"/>
          <w:sz w:val="20"/>
          <w:lang w:val="af-ZA"/>
        </w:rPr>
        <w:t xml:space="preserve"> </w:t>
      </w:r>
      <w:r w:rsidRPr="00064ADD">
        <w:rPr>
          <w:rFonts w:ascii="GHEA Grapalat" w:hAnsi="GHEA Grapalat" w:cs="Sylfaen"/>
          <w:sz w:val="20"/>
          <w:lang w:val="ru-RU"/>
        </w:rPr>
        <w:t>презентация</w:t>
      </w:r>
      <w:r w:rsidRPr="00064ADD">
        <w:rPr>
          <w:rFonts w:ascii="GHEA Grapalat" w:hAnsi="GHEA Grapalat" w:cs="Arial Unicode"/>
          <w:sz w:val="20"/>
          <w:lang w:val="af-ZA"/>
        </w:rPr>
        <w:t xml:space="preserve"> </w:t>
      </w:r>
      <w:r w:rsidRPr="00064ADD">
        <w:rPr>
          <w:rFonts w:ascii="GHEA Grapalat" w:hAnsi="GHEA Grapalat" w:cs="Sylfaen"/>
          <w:sz w:val="20"/>
          <w:lang w:val="ru-RU"/>
        </w:rPr>
        <w:t>крайний срок</w:t>
      </w:r>
      <w:r w:rsidRPr="00064ADD">
        <w:rPr>
          <w:rFonts w:ascii="GHEA Grapalat" w:hAnsi="GHEA Grapalat" w:cs="Arial Unicode"/>
          <w:sz w:val="20"/>
          <w:lang w:val="af-ZA"/>
        </w:rPr>
        <w:t xml:space="preserve"> </w:t>
      </w:r>
      <w:r w:rsidRPr="00064ADD">
        <w:rPr>
          <w:rFonts w:ascii="GHEA Grapalat" w:hAnsi="GHEA Grapalat" w:cs="Sylfaen"/>
          <w:sz w:val="20"/>
          <w:lang w:val="ru-RU"/>
        </w:rPr>
        <w:t>по истечении срока</w:t>
      </w:r>
      <w:r w:rsidRPr="00064ADD">
        <w:rPr>
          <w:rFonts w:ascii="GHEA Grapalat" w:hAnsi="GHEA Grapalat" w:cs="Arial Unicode"/>
          <w:sz w:val="20"/>
          <w:lang w:val="af-ZA"/>
        </w:rPr>
        <w:t xml:space="preserve"> </w:t>
      </w:r>
      <w:r w:rsidRPr="00064ADD">
        <w:rPr>
          <w:rFonts w:ascii="GHEA Grapalat" w:hAnsi="GHEA Grapalat" w:cs="Sylfaen"/>
          <w:sz w:val="20"/>
          <w:lang w:val="ru-RU"/>
        </w:rPr>
        <w:t>по меньшей мере</w:t>
      </w:r>
      <w:r w:rsidRPr="00064ADD">
        <w:rPr>
          <w:rFonts w:ascii="GHEA Grapalat" w:hAnsi="GHEA Grapalat" w:cs="Arial Unicode"/>
          <w:sz w:val="20"/>
          <w:lang w:val="af-ZA"/>
        </w:rPr>
        <w:t xml:space="preserve"> </w:t>
      </w:r>
      <w:r w:rsidRPr="00064ADD">
        <w:rPr>
          <w:rFonts w:ascii="GHEA Grapalat" w:hAnsi="GHEA Grapalat" w:cs="Sylfaen"/>
          <w:sz w:val="20"/>
          <w:lang w:val="ru-RU"/>
        </w:rPr>
        <w:t>пять</w:t>
      </w:r>
      <w:r w:rsidRPr="00064ADD">
        <w:rPr>
          <w:rFonts w:ascii="GHEA Grapalat" w:hAnsi="GHEA Grapalat" w:cs="Arial Unicode"/>
          <w:sz w:val="20"/>
          <w:lang w:val="af-ZA"/>
        </w:rPr>
        <w:t xml:space="preserve"> </w:t>
      </w:r>
      <w:r w:rsidRPr="00064ADD">
        <w:rPr>
          <w:rFonts w:ascii="GHEA Grapalat" w:hAnsi="GHEA Grapalat" w:cs="Sylfaen"/>
          <w:sz w:val="20"/>
          <w:lang w:val="ru-RU"/>
        </w:rPr>
        <w:t>календарь</w:t>
      </w:r>
      <w:r w:rsidRPr="00064ADD">
        <w:rPr>
          <w:rFonts w:ascii="GHEA Grapalat" w:hAnsi="GHEA Grapalat" w:cs="Arial Unicode"/>
          <w:sz w:val="20"/>
          <w:lang w:val="af-ZA"/>
        </w:rPr>
        <w:t xml:space="preserve"> </w:t>
      </w:r>
      <w:r w:rsidRPr="00064ADD">
        <w:rPr>
          <w:rFonts w:ascii="GHEA Grapalat" w:hAnsi="GHEA Grapalat" w:cs="Sylfaen"/>
          <w:sz w:val="20"/>
          <w:lang w:val="ru-RU"/>
        </w:rPr>
        <w:t>день</w:t>
      </w:r>
      <w:r w:rsidRPr="00064ADD">
        <w:rPr>
          <w:rFonts w:ascii="GHEA Grapalat" w:hAnsi="GHEA Grapalat" w:cs="Arial Unicode"/>
          <w:sz w:val="20"/>
          <w:lang w:val="af-ZA"/>
        </w:rPr>
        <w:t xml:space="preserve"> </w:t>
      </w:r>
      <w:r w:rsidRPr="00064ADD">
        <w:rPr>
          <w:rFonts w:ascii="GHEA Grapalat" w:hAnsi="GHEA Grapalat" w:cs="Sylfaen"/>
          <w:sz w:val="20"/>
          <w:lang w:val="ru-RU"/>
        </w:rPr>
        <w:t>вперед</w:t>
      </w:r>
      <w:r w:rsidRPr="00064ADD">
        <w:rPr>
          <w:rFonts w:ascii="GHEA Grapalat" w:hAnsi="GHEA Grapalat" w:cs="Arial Unicode"/>
          <w:sz w:val="20"/>
          <w:lang w:val="af-ZA"/>
        </w:rPr>
        <w:t xml:space="preserve"> </w:t>
      </w:r>
      <w:r w:rsidRPr="00064ADD">
        <w:rPr>
          <w:rFonts w:ascii="GHEA Grapalat" w:hAnsi="GHEA Grapalat" w:cs="Sylfaen"/>
          <w:sz w:val="20"/>
          <w:lang w:val="ru-RU"/>
        </w:rPr>
        <w:t>приглашение</w:t>
      </w:r>
      <w:r w:rsidRPr="00064ADD">
        <w:rPr>
          <w:rFonts w:ascii="GHEA Grapalat" w:hAnsi="GHEA Grapalat" w:cs="Arial Unicode"/>
          <w:sz w:val="20"/>
          <w:lang w:val="af-ZA"/>
        </w:rPr>
        <w:t xml:space="preserve"> </w:t>
      </w:r>
      <w:r w:rsidRPr="00064ADD">
        <w:rPr>
          <w:rFonts w:ascii="GHEA Grapalat" w:hAnsi="GHEA Grapalat" w:cs="Sylfaen"/>
          <w:sz w:val="20"/>
          <w:lang w:val="ru-RU"/>
        </w:rPr>
        <w:t>может</w:t>
      </w:r>
      <w:r w:rsidRPr="00064ADD">
        <w:rPr>
          <w:rFonts w:ascii="GHEA Grapalat" w:hAnsi="GHEA Grapalat" w:cs="Arial Unicode"/>
          <w:sz w:val="20"/>
          <w:lang w:val="af-ZA"/>
        </w:rPr>
        <w:t xml:space="preserve"> </w:t>
      </w:r>
      <w:r w:rsidRPr="00064ADD">
        <w:rPr>
          <w:rFonts w:ascii="GHEA Grapalat" w:hAnsi="GHEA Grapalat" w:cs="Sylfaen"/>
          <w:sz w:val="20"/>
          <w:lang w:val="ru-RU"/>
        </w:rPr>
        <w:t>являются</w:t>
      </w:r>
      <w:r w:rsidRPr="00064ADD">
        <w:rPr>
          <w:rFonts w:ascii="GHEA Grapalat" w:hAnsi="GHEA Grapalat" w:cs="Arial Unicode"/>
          <w:sz w:val="20"/>
          <w:lang w:val="af-ZA"/>
        </w:rPr>
        <w:t xml:space="preserve"> </w:t>
      </w:r>
      <w:r w:rsidRPr="00064ADD">
        <w:rPr>
          <w:rFonts w:ascii="GHEA Grapalat" w:hAnsi="GHEA Grapalat" w:cs="Sylfaen"/>
          <w:sz w:val="20"/>
          <w:lang w:val="ru-RU"/>
        </w:rPr>
        <w:t>сделанный</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изменения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Изменения</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 тот день</w:t>
      </w:r>
      <w:r w:rsidRPr="00064ADD">
        <w:rPr>
          <w:rFonts w:ascii="GHEA Grapalat" w:hAnsi="GHEA Grapalat" w:cs="Arial Unicode"/>
          <w:sz w:val="20"/>
          <w:lang w:val="af-ZA"/>
        </w:rPr>
        <w:t xml:space="preserve"> </w:t>
      </w:r>
      <w:r w:rsidRPr="00064ADD">
        <w:rPr>
          <w:rFonts w:ascii="GHEA Grapalat" w:hAnsi="GHEA Grapalat" w:cs="Sylfaen"/>
          <w:sz w:val="20"/>
          <w:lang w:val="ru-RU"/>
        </w:rPr>
        <w:t>последующий</w:t>
      </w:r>
      <w:r w:rsidRPr="00064ADD">
        <w:rPr>
          <w:rFonts w:ascii="GHEA Grapalat" w:hAnsi="GHEA Grapalat" w:cs="Arial Unicode"/>
          <w:sz w:val="20"/>
          <w:lang w:val="af-ZA"/>
        </w:rPr>
        <w:t xml:space="preserve"> </w:t>
      </w:r>
      <w:r w:rsidRPr="00064ADD">
        <w:rPr>
          <w:rFonts w:ascii="GHEA Grapalat" w:hAnsi="GHEA Grapalat" w:cs="Sylfaen"/>
          <w:sz w:val="20"/>
          <w:lang w:val="ru-RU"/>
        </w:rPr>
        <w:t>три</w:t>
      </w:r>
      <w:r w:rsidRPr="00064ADD">
        <w:rPr>
          <w:rFonts w:ascii="GHEA Grapalat" w:hAnsi="GHEA Grapalat" w:cs="Arial Unicode"/>
          <w:sz w:val="20"/>
          <w:lang w:val="af-ZA"/>
        </w:rPr>
        <w:t xml:space="preserve"> </w:t>
      </w:r>
      <w:r w:rsidRPr="00064ADD">
        <w:rPr>
          <w:rFonts w:ascii="GHEA Grapalat" w:hAnsi="GHEA Grapalat" w:cs="Sylfaen"/>
          <w:sz w:val="20"/>
          <w:lang w:val="ru-RU"/>
        </w:rPr>
        <w:t>календарь</w:t>
      </w:r>
      <w:r w:rsidRPr="00064ADD">
        <w:rPr>
          <w:rFonts w:ascii="GHEA Grapalat" w:hAnsi="GHEA Grapalat" w:cs="Arial Unicode"/>
          <w:sz w:val="20"/>
          <w:lang w:val="af-ZA"/>
        </w:rPr>
        <w:t xml:space="preserve"> </w:t>
      </w:r>
      <w:r w:rsidRPr="00064ADD">
        <w:rPr>
          <w:rFonts w:ascii="GHEA Grapalat" w:hAnsi="GHEA Grapalat" w:cs="Sylfaen"/>
          <w:sz w:val="20"/>
          <w:lang w:val="ru-RU"/>
        </w:rPr>
        <w:t>день</w:t>
      </w:r>
      <w:r w:rsidRPr="00064ADD">
        <w:rPr>
          <w:rFonts w:ascii="GHEA Grapalat" w:hAnsi="GHEA Grapalat" w:cs="Arial Unicode"/>
          <w:sz w:val="20"/>
          <w:lang w:val="af-ZA"/>
        </w:rPr>
        <w:t xml:space="preserve"> </w:t>
      </w:r>
      <w:r w:rsidRPr="00064ADD">
        <w:rPr>
          <w:rFonts w:ascii="GHEA Grapalat" w:hAnsi="GHEA Grapalat" w:cs="Sylfaen"/>
          <w:sz w:val="20"/>
          <w:lang w:val="ru-RU"/>
        </w:rPr>
        <w:t>в течение</w:t>
      </w:r>
      <w:r w:rsidRPr="00064ADD">
        <w:rPr>
          <w:rFonts w:ascii="GHEA Grapalat" w:hAnsi="GHEA Grapalat" w:cs="Arial Unicode"/>
          <w:sz w:val="20"/>
          <w:lang w:val="af-ZA"/>
        </w:rPr>
        <w:t xml:space="preserve"> </w:t>
      </w:r>
      <w:r w:rsidRPr="00064ADD">
        <w:rPr>
          <w:rFonts w:ascii="GHEA Grapalat" w:hAnsi="GHEA Grapalat" w:cs="Sylfaen"/>
          <w:sz w:val="20"/>
          <w:lang w:val="ru-RU"/>
        </w:rPr>
        <w:t>изменять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выполнять</w:t>
      </w:r>
      <w:r w:rsidRPr="00064ADD">
        <w:rPr>
          <w:rFonts w:ascii="GHEA Grapalat" w:hAnsi="GHEA Grapalat" w:cs="Arial Unicode"/>
          <w:sz w:val="20"/>
          <w:lang w:val="af-ZA"/>
        </w:rPr>
        <w:t xml:space="preserve"> </w:t>
      </w:r>
      <w:r w:rsidRPr="00064ADD">
        <w:rPr>
          <w:rFonts w:ascii="GHEA Grapalat" w:hAnsi="GHEA Grapalat" w:cs="Sylfaen"/>
          <w:sz w:val="20"/>
          <w:lang w:val="ru-RU"/>
        </w:rPr>
        <w:t>и</w:t>
      </w:r>
      <w:r w:rsidRPr="00064ADD">
        <w:rPr>
          <w:rFonts w:ascii="GHEA Grapalat" w:hAnsi="GHEA Grapalat" w:cs="Arial Unicode"/>
          <w:sz w:val="20"/>
          <w:lang w:val="af-ZA"/>
        </w:rPr>
        <w:t xml:space="preserve"> </w:t>
      </w:r>
      <w:r w:rsidRPr="00064ADD">
        <w:rPr>
          <w:rFonts w:ascii="GHEA Grapalat" w:hAnsi="GHEA Grapalat" w:cs="Sylfaen"/>
          <w:sz w:val="20"/>
          <w:lang w:val="ru-RU"/>
        </w:rPr>
        <w:t>их</w:t>
      </w:r>
      <w:r w:rsidRPr="00064ADD">
        <w:rPr>
          <w:rFonts w:ascii="GHEA Grapalat" w:hAnsi="GHEA Grapalat" w:cs="Arial Unicode"/>
          <w:sz w:val="20"/>
          <w:lang w:val="af-ZA"/>
        </w:rPr>
        <w:t xml:space="preserve"> </w:t>
      </w:r>
      <w:r w:rsidRPr="00064ADD">
        <w:rPr>
          <w:rFonts w:ascii="GHEA Grapalat" w:hAnsi="GHEA Grapalat" w:cs="Sylfaen"/>
          <w:sz w:val="20"/>
          <w:lang w:val="ru-RU"/>
        </w:rPr>
        <w:t>предоставить</w:t>
      </w:r>
      <w:r w:rsidRPr="00064ADD">
        <w:rPr>
          <w:rFonts w:ascii="GHEA Grapalat" w:hAnsi="GHEA Grapalat" w:cs="Arial Unicode"/>
          <w:sz w:val="20"/>
          <w:lang w:val="af-ZA"/>
        </w:rPr>
        <w:t xml:space="preserve"> </w:t>
      </w:r>
      <w:r w:rsidRPr="00064ADD">
        <w:rPr>
          <w:rFonts w:ascii="GHEA Grapalat" w:hAnsi="GHEA Grapalat" w:cs="Sylfaen"/>
          <w:sz w:val="20"/>
          <w:lang w:val="ru-RU"/>
        </w:rPr>
        <w:t>условия</w:t>
      </w:r>
      <w:r w:rsidRPr="00064ADD">
        <w:rPr>
          <w:rFonts w:ascii="GHEA Grapalat" w:hAnsi="GHEA Grapalat" w:cs="Arial Unicode"/>
          <w:sz w:val="20"/>
          <w:lang w:val="af-ZA"/>
        </w:rPr>
        <w:t xml:space="preserve"> </w:t>
      </w:r>
      <w:r w:rsidRPr="00064ADD">
        <w:rPr>
          <w:rFonts w:ascii="GHEA Grapalat" w:hAnsi="GHEA Grapalat" w:cs="Sylfaen"/>
          <w:sz w:val="20"/>
          <w:lang w:val="ru-RU"/>
        </w:rPr>
        <w:t>о</w:t>
      </w:r>
      <w:r w:rsidRPr="00064ADD">
        <w:rPr>
          <w:rFonts w:ascii="GHEA Grapalat" w:hAnsi="GHEA Grapalat" w:cs="Arial Unicode"/>
          <w:sz w:val="20"/>
          <w:lang w:val="af-ZA"/>
        </w:rPr>
        <w:t xml:space="preserve"> </w:t>
      </w:r>
      <w:r w:rsidRPr="00064ADD">
        <w:rPr>
          <w:rFonts w:ascii="GHEA Grapalat" w:hAnsi="GHEA Grapalat" w:cs="Sylfaen"/>
          <w:sz w:val="20"/>
          <w:lang w:val="ru-RU"/>
        </w:rPr>
        <w:t>объявление</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Pr="00064ADD">
        <w:rPr>
          <w:rFonts w:ascii="GHEA Grapalat" w:hAnsi="GHEA Grapalat" w:cs="Sylfaen"/>
          <w:sz w:val="20"/>
          <w:lang w:val="ru-RU"/>
        </w:rPr>
        <w:t>публикуется</w:t>
      </w:r>
      <w:r w:rsidRPr="00064ADD">
        <w:rPr>
          <w:rFonts w:ascii="GHEA Grapalat" w:hAnsi="GHEA Grapalat" w:cs="Arial Unicode"/>
          <w:sz w:val="20"/>
          <w:lang w:val="af-ZA"/>
        </w:rPr>
        <w:t xml:space="preserve"> </w:t>
      </w:r>
      <w:r w:rsidRPr="00064ADD">
        <w:rPr>
          <w:rFonts w:ascii="GHEA Grapalat" w:hAnsi="GHEA Grapalat" w:cs="Sylfaen"/>
          <w:sz w:val="20"/>
          <w:lang w:val="ru-RU"/>
        </w:rPr>
        <w:t xml:space="preserve">в информационном бюллетене </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указанного в приглашении, требований обеспечения конкуренции и исключения дискриминации, предусмотренных законом, без указания своего имени и фамилии. Если представленные обоснования будут признаны приемлемыми, оценочная комиссия вносит в приглашение изменения в соответствии с ними в установленный срок.</w:t>
      </w:r>
    </w:p>
    <w:p w14:paraId="64478AB1" w14:textId="208B52F6"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 xml:space="preserve">3.5 </w:t>
      </w:r>
      <w:r w:rsidRPr="00064ADD">
        <w:rPr>
          <w:rFonts w:ascii="GHEA Grapalat" w:hAnsi="GHEA Grapalat" w:cs="Sylfaen"/>
          <w:sz w:val="20"/>
          <w:lang w:val="hy-AM"/>
        </w:rPr>
        <w:t>Приглашение</w:t>
      </w:r>
      <w:r w:rsidRPr="00064ADD">
        <w:rPr>
          <w:rFonts w:ascii="GHEA Grapalat" w:hAnsi="GHEA Grapalat" w:cs="Arial Unicode"/>
          <w:sz w:val="20"/>
          <w:lang w:val="hy-AM"/>
        </w:rPr>
        <w:t xml:space="preserve"> </w:t>
      </w:r>
      <w:r w:rsidRPr="00064ADD">
        <w:rPr>
          <w:rFonts w:ascii="GHEA Grapalat" w:hAnsi="GHEA Grapalat" w:cs="Sylfaen"/>
          <w:sz w:val="20"/>
          <w:lang w:val="hy-AM"/>
        </w:rPr>
        <w:t>изменения</w:t>
      </w:r>
      <w:r w:rsidRPr="00064ADD">
        <w:rPr>
          <w:rFonts w:ascii="GHEA Grapalat" w:hAnsi="GHEA Grapalat" w:cs="Arial Unicode"/>
          <w:sz w:val="20"/>
          <w:lang w:val="hy-AM"/>
        </w:rPr>
        <w:t xml:space="preserve"> </w:t>
      </w:r>
      <w:r w:rsidRPr="00064ADD">
        <w:rPr>
          <w:rFonts w:ascii="GHEA Grapalat" w:hAnsi="GHEA Grapalat" w:cs="Sylfaen"/>
          <w:sz w:val="20"/>
          <w:lang w:val="hy-AM"/>
        </w:rPr>
        <w:t>что нужно сделать</w:t>
      </w:r>
      <w:r w:rsidRPr="00064ADD">
        <w:rPr>
          <w:rFonts w:ascii="GHEA Grapalat" w:hAnsi="GHEA Grapalat" w:cs="Arial Unicode"/>
          <w:sz w:val="20"/>
          <w:lang w:val="hy-AM"/>
        </w:rPr>
        <w:t xml:space="preserve"> </w:t>
      </w:r>
      <w:r w:rsidRPr="00064ADD">
        <w:rPr>
          <w:rFonts w:ascii="GHEA Grapalat" w:hAnsi="GHEA Grapalat" w:cs="Sylfaen"/>
          <w:sz w:val="20"/>
          <w:lang w:val="hy-AM"/>
        </w:rPr>
        <w:t>в случае</w:t>
      </w:r>
      <w:r w:rsidRPr="00064ADD">
        <w:rPr>
          <w:rFonts w:ascii="GHEA Grapalat" w:hAnsi="GHEA Grapalat" w:cs="Arial Unicode"/>
          <w:sz w:val="20"/>
          <w:lang w:val="hy-AM"/>
        </w:rPr>
        <w:t xml:space="preserve"> </w:t>
      </w:r>
      <w:r w:rsidRPr="00064ADD">
        <w:rPr>
          <w:rFonts w:ascii="GHEA Grapalat" w:hAnsi="GHEA Grapalat" w:cs="Sylfaen"/>
          <w:sz w:val="20"/>
          <w:lang w:val="hy-AM"/>
        </w:rPr>
        <w:t>приложения</w:t>
      </w:r>
      <w:r w:rsidRPr="00064ADD">
        <w:rPr>
          <w:rFonts w:ascii="GHEA Grapalat" w:hAnsi="GHEA Grapalat" w:cs="Arial Unicode"/>
          <w:sz w:val="20"/>
          <w:lang w:val="hy-AM"/>
        </w:rPr>
        <w:t xml:space="preserve"> </w:t>
      </w:r>
      <w:r w:rsidRPr="00064ADD">
        <w:rPr>
          <w:rFonts w:ascii="GHEA Grapalat" w:hAnsi="GHEA Grapalat" w:cs="Sylfaen"/>
          <w:sz w:val="20"/>
          <w:lang w:val="hy-AM"/>
        </w:rPr>
        <w:t>к настоящему</w:t>
      </w:r>
      <w:r w:rsidRPr="00064ADD">
        <w:rPr>
          <w:rFonts w:ascii="GHEA Grapalat" w:hAnsi="GHEA Grapalat" w:cs="Arial Unicode"/>
          <w:sz w:val="20"/>
          <w:lang w:val="hy-AM"/>
        </w:rPr>
        <w:t xml:space="preserve"> </w:t>
      </w:r>
      <w:r w:rsidRPr="00064ADD">
        <w:rPr>
          <w:rFonts w:ascii="GHEA Grapalat" w:hAnsi="GHEA Grapalat" w:cs="Sylfaen"/>
          <w:sz w:val="20"/>
          <w:lang w:val="hy-AM"/>
        </w:rPr>
        <w:t>крайний срок</w:t>
      </w:r>
      <w:r w:rsidRPr="00064ADD">
        <w:rPr>
          <w:rFonts w:ascii="GHEA Grapalat" w:hAnsi="GHEA Grapalat" w:cs="Arial Unicode"/>
          <w:sz w:val="20"/>
          <w:lang w:val="hy-AM"/>
        </w:rPr>
        <w:t xml:space="preserve"> </w:t>
      </w:r>
      <w:r w:rsidRPr="00064ADD">
        <w:rPr>
          <w:rFonts w:ascii="GHEA Grapalat" w:hAnsi="GHEA Grapalat" w:cs="Sylfaen"/>
          <w:sz w:val="20"/>
          <w:lang w:val="hy-AM"/>
        </w:rPr>
        <w:t>подсчет</w:t>
      </w:r>
      <w:r w:rsidRPr="00064ADD">
        <w:rPr>
          <w:rFonts w:ascii="GHEA Grapalat" w:hAnsi="GHEA Grapalat" w:cs="Arial Unicode"/>
          <w:sz w:val="20"/>
          <w:lang w:val="hy-AM"/>
        </w:rPr>
        <w:t xml:space="preserve"> </w:t>
      </w:r>
      <w:r w:rsidRPr="00064ADD">
        <w:rPr>
          <w:rFonts w:ascii="GHEA Grapalat" w:hAnsi="GHEA Grapalat" w:cs="Sylfaen"/>
          <w:sz w:val="20"/>
          <w:lang w:val="hy-AM"/>
        </w:rPr>
        <w:t>является</w:t>
      </w:r>
      <w:r w:rsidRPr="00064ADD">
        <w:rPr>
          <w:rFonts w:ascii="GHEA Grapalat" w:hAnsi="GHEA Grapalat" w:cs="Arial Unicode"/>
          <w:sz w:val="20"/>
          <w:lang w:val="hy-AM"/>
        </w:rPr>
        <w:t xml:space="preserve"> </w:t>
      </w:r>
      <w:r w:rsidRPr="00064ADD">
        <w:rPr>
          <w:rFonts w:ascii="GHEA Grapalat" w:hAnsi="GHEA Grapalat" w:cs="Sylfaen"/>
          <w:sz w:val="20"/>
          <w:lang w:val="hy-AM"/>
        </w:rPr>
        <w:t>что</w:t>
      </w:r>
      <w:r w:rsidRPr="00064ADD">
        <w:rPr>
          <w:rFonts w:ascii="GHEA Grapalat" w:hAnsi="GHEA Grapalat" w:cs="Arial Unicode"/>
          <w:sz w:val="20"/>
          <w:lang w:val="hy-AM"/>
        </w:rPr>
        <w:t xml:space="preserve"> </w:t>
      </w:r>
      <w:r w:rsidRPr="00064ADD">
        <w:rPr>
          <w:rFonts w:ascii="GHEA Grapalat" w:hAnsi="GHEA Grapalat" w:cs="Sylfaen"/>
          <w:sz w:val="20"/>
          <w:lang w:val="hy-AM"/>
        </w:rPr>
        <w:t>изменения</w:t>
      </w:r>
      <w:r w:rsidRPr="00064ADD">
        <w:rPr>
          <w:rFonts w:ascii="GHEA Grapalat" w:hAnsi="GHEA Grapalat" w:cs="Arial Unicode"/>
          <w:sz w:val="20"/>
          <w:lang w:val="hy-AM"/>
        </w:rPr>
        <w:t xml:space="preserve"> </w:t>
      </w:r>
      <w:r w:rsidRPr="00064ADD">
        <w:rPr>
          <w:rFonts w:ascii="GHEA Grapalat" w:hAnsi="GHEA Grapalat" w:cs="Sylfaen"/>
          <w:sz w:val="20"/>
          <w:lang w:val="hy-AM"/>
        </w:rPr>
        <w:t>о</w:t>
      </w:r>
      <w:r w:rsidRPr="00064ADD">
        <w:rPr>
          <w:rFonts w:ascii="GHEA Grapalat" w:hAnsi="GHEA Grapalat" w:cs="Arial Unicode"/>
          <w:sz w:val="20"/>
          <w:lang w:val="hy-AM"/>
        </w:rPr>
        <w:t xml:space="preserve"> </w:t>
      </w:r>
      <w:r w:rsidRPr="00064ADD">
        <w:rPr>
          <w:rFonts w:ascii="GHEA Grapalat" w:hAnsi="GHEA Grapalat" w:cs="Sylfaen"/>
          <w:sz w:val="20"/>
          <w:lang w:val="hy-AM"/>
        </w:rPr>
        <w:t>новостная рассылка</w:t>
      </w:r>
      <w:r w:rsidRPr="00064ADD">
        <w:rPr>
          <w:rFonts w:ascii="GHEA Grapalat" w:hAnsi="GHEA Grapalat" w:cs="Arial"/>
          <w:sz w:val="20"/>
          <w:lang w:val="hy-AM"/>
        </w:rPr>
        <w:t xml:space="preserve"> </w:t>
      </w:r>
      <w:r w:rsidRPr="00064ADD">
        <w:rPr>
          <w:rFonts w:ascii="GHEA Grapalat" w:hAnsi="GHEA Grapalat" w:cs="Sylfaen"/>
          <w:sz w:val="20"/>
          <w:lang w:val="hy-AM"/>
        </w:rPr>
        <w:t>объявление</w:t>
      </w:r>
      <w:r w:rsidRPr="00064ADD">
        <w:rPr>
          <w:rFonts w:ascii="GHEA Grapalat" w:hAnsi="GHEA Grapalat" w:cs="Arial Unicode"/>
          <w:sz w:val="20"/>
          <w:lang w:val="hy-AM"/>
        </w:rPr>
        <w:t xml:space="preserve"> </w:t>
      </w:r>
      <w:r w:rsidRPr="00064ADD">
        <w:rPr>
          <w:rFonts w:ascii="GHEA Grapalat" w:hAnsi="GHEA Grapalat" w:cs="Sylfaen"/>
          <w:sz w:val="20"/>
          <w:lang w:val="hy-AM"/>
        </w:rPr>
        <w:t>публикация</w:t>
      </w:r>
      <w:r w:rsidRPr="00064ADD">
        <w:rPr>
          <w:rFonts w:ascii="GHEA Grapalat" w:hAnsi="GHEA Grapalat" w:cs="Arial Unicode"/>
          <w:sz w:val="20"/>
          <w:lang w:val="hy-AM"/>
        </w:rPr>
        <w:t xml:space="preserve"> </w:t>
      </w:r>
      <w:r w:rsidRPr="00064ADD">
        <w:rPr>
          <w:rFonts w:ascii="GHEA Grapalat" w:hAnsi="GHEA Grapalat" w:cs="Sylfaen"/>
          <w:sz w:val="20"/>
          <w:lang w:val="hy-AM"/>
        </w:rPr>
        <w:t xml:space="preserve">с того самого дня </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064ADD"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ПРИЛОЖЕНИЕ</w:t>
      </w:r>
      <w:r w:rsidRPr="00064ADD">
        <w:rPr>
          <w:rFonts w:ascii="GHEA Grapalat" w:hAnsi="GHEA Grapalat" w:cs="Arial"/>
          <w:b/>
          <w:sz w:val="20"/>
          <w:lang w:val="hy-AM"/>
        </w:rPr>
        <w:t xml:space="preserve"> </w:t>
      </w:r>
      <w:r w:rsidRPr="00064ADD">
        <w:rPr>
          <w:rFonts w:ascii="GHEA Grapalat" w:hAnsi="GHEA Grapalat" w:cs="Sylfaen"/>
          <w:b/>
          <w:sz w:val="20"/>
          <w:lang w:val="hy-AM"/>
        </w:rPr>
        <w:t>ПРЕДСТАВИТЬ</w:t>
      </w:r>
      <w:r w:rsidRPr="00064ADD">
        <w:rPr>
          <w:rFonts w:ascii="GHEA Grapalat" w:hAnsi="GHEA Grapalat" w:cs="Arial"/>
          <w:b/>
          <w:sz w:val="20"/>
          <w:lang w:val="hy-AM"/>
        </w:rPr>
        <w:t xml:space="preserve"> </w:t>
      </w:r>
      <w:r w:rsidRPr="00064ADD">
        <w:rPr>
          <w:rFonts w:ascii="GHEA Grapalat" w:hAnsi="GHEA Grapalat" w:cs="Sylfaen"/>
          <w:b/>
          <w:sz w:val="20"/>
          <w:lang w:val="hy-AM"/>
        </w:rPr>
        <w:t>ОРДЕН</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 xml:space="preserve">4.1 </w:t>
      </w:r>
      <w:r w:rsidRPr="00064ADD">
        <w:rPr>
          <w:rFonts w:ascii="GHEA Grapalat" w:hAnsi="GHEA Grapalat" w:cs="Sylfaen"/>
          <w:sz w:val="20"/>
          <w:lang w:val="hy-AM"/>
        </w:rPr>
        <w:t>Это</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к процедуре</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участвовать</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число</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участник</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комитету</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подарок</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является</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 xml:space="preserve">приложение </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Приложение</w:t>
      </w:r>
      <w:r w:rsidR="00A3468D" w:rsidRPr="00064ADD">
        <w:rPr>
          <w:rFonts w:ascii="GHEA Grapalat" w:hAnsi="GHEA Grapalat" w:cs="Sylfaen"/>
          <w:sz w:val="20"/>
          <w:lang w:val="af-ZA"/>
        </w:rPr>
        <w:t xml:space="preserve"> </w:t>
      </w:r>
      <w:r w:rsidR="00A3468D" w:rsidRPr="00064ADD">
        <w:rPr>
          <w:rFonts w:ascii="GHEA Grapalat" w:hAnsi="GHEA Grapalat" w:cs="Sylfaen"/>
          <w:sz w:val="20"/>
        </w:rPr>
        <w:t>этот</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приглашение</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основа</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на</w:t>
      </w:r>
      <w:r w:rsidR="00A3468D" w:rsidRPr="00064ADD">
        <w:rPr>
          <w:rFonts w:ascii="GHEA Grapalat" w:hAnsi="GHEA Grapalat" w:cs="Sylfaen"/>
          <w:sz w:val="20"/>
          <w:lang w:val="af-ZA"/>
        </w:rPr>
        <w:t xml:space="preserve"> </w:t>
      </w:r>
      <w:r w:rsidR="00A3468D" w:rsidRPr="00064ADD">
        <w:rPr>
          <w:rFonts w:ascii="GHEA Grapalat" w:hAnsi="GHEA Grapalat" w:cs="Sylfaen"/>
          <w:sz w:val="20"/>
        </w:rPr>
        <w:t>участник</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к</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представлено</w:t>
      </w:r>
      <w:r w:rsidR="00A3468D" w:rsidRPr="00064ADD">
        <w:rPr>
          <w:rFonts w:ascii="GHEA Grapalat" w:hAnsi="GHEA Grapalat" w:cs="Sylfaen"/>
          <w:sz w:val="20"/>
          <w:lang w:val="af-ZA"/>
        </w:rPr>
        <w:t xml:space="preserve"> </w:t>
      </w:r>
      <w:r w:rsidR="00A3468D" w:rsidRPr="00064ADD">
        <w:rPr>
          <w:rFonts w:ascii="GHEA Grapalat" w:hAnsi="GHEA Grapalat" w:cs="Sylfaen"/>
          <w:sz w:val="20"/>
        </w:rPr>
        <w:t>предложение</w:t>
      </w:r>
      <w:r w:rsidR="00A3468D" w:rsidRPr="00064ADD">
        <w:rPr>
          <w:rFonts w:ascii="GHEA Grapalat" w:hAnsi="GHEA Grapalat" w:cs="Sylfaen"/>
          <w:sz w:val="20"/>
          <w:lang w:val="af-ZA"/>
        </w:rPr>
        <w:t xml:space="preserve"> </w:t>
      </w:r>
      <w:r w:rsidR="00A3468D" w:rsidRPr="00064ADD">
        <w:rPr>
          <w:rFonts w:ascii="GHEA Grapalat" w:hAnsi="GHEA Grapalat" w:cs="Sylfaen"/>
          <w:sz w:val="20"/>
        </w:rPr>
        <w:t xml:space="preserve">является </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Участник</w:t>
      </w:r>
      <w:r w:rsidRPr="00064ADD">
        <w:rPr>
          <w:rFonts w:ascii="GHEA Grapalat" w:hAnsi="GHEA Grapalat"/>
          <w:lang w:val="hy-AM"/>
        </w:rPr>
        <w:t xml:space="preserve"> </w:t>
      </w:r>
      <w:r w:rsidRPr="00064ADD">
        <w:rPr>
          <w:rFonts w:ascii="GHEA Grapalat" w:hAnsi="GHEA Grapalat" w:cs="Sylfaen"/>
        </w:rPr>
        <w:t>может</w:t>
      </w:r>
      <w:r w:rsidRPr="00064ADD">
        <w:rPr>
          <w:rFonts w:ascii="GHEA Grapalat" w:hAnsi="GHEA Grapalat"/>
          <w:lang w:val="hy-AM"/>
        </w:rPr>
        <w:t xml:space="preserve"> </w:t>
      </w:r>
      <w:r w:rsidR="000946A3" w:rsidRPr="00064ADD">
        <w:rPr>
          <w:rFonts w:ascii="GHEA Grapalat" w:hAnsi="GHEA Grapalat" w:cs="Sylfaen"/>
        </w:rPr>
        <w:t>является</w:t>
      </w:r>
      <w:r w:rsidR="000946A3" w:rsidRPr="00064ADD">
        <w:rPr>
          <w:rFonts w:ascii="GHEA Grapalat" w:hAnsi="GHEA Grapalat"/>
          <w:lang w:val="hy-AM"/>
        </w:rPr>
        <w:t xml:space="preserve"> </w:t>
      </w:r>
      <w:r w:rsidRPr="00064ADD">
        <w:rPr>
          <w:rFonts w:ascii="GHEA Grapalat" w:hAnsi="GHEA Grapalat" w:cs="Sylfaen"/>
        </w:rPr>
        <w:t>приложение</w:t>
      </w:r>
      <w:r w:rsidRPr="00064ADD">
        <w:rPr>
          <w:rFonts w:ascii="GHEA Grapalat" w:hAnsi="GHEA Grapalat"/>
          <w:lang w:val="hy-AM"/>
        </w:rPr>
        <w:t xml:space="preserve"> </w:t>
      </w:r>
      <w:r w:rsidRPr="00064ADD">
        <w:rPr>
          <w:rFonts w:ascii="GHEA Grapalat" w:hAnsi="GHEA Grapalat" w:cs="Sylfaen"/>
        </w:rPr>
        <w:t>к настоящему</w:t>
      </w:r>
      <w:r w:rsidRPr="00064ADD">
        <w:rPr>
          <w:rFonts w:ascii="GHEA Grapalat" w:hAnsi="GHEA Grapalat"/>
          <w:lang w:val="hy-AM"/>
        </w:rPr>
        <w:t xml:space="preserve"> </w:t>
      </w:r>
      <w:r w:rsidRPr="00064ADD">
        <w:rPr>
          <w:rFonts w:ascii="GHEA Grapalat" w:hAnsi="GHEA Grapalat" w:cs="Sylfaen"/>
        </w:rPr>
        <w:t>как</w:t>
      </w:r>
      <w:r w:rsidRPr="00064ADD">
        <w:rPr>
          <w:rFonts w:ascii="GHEA Grapalat" w:hAnsi="GHEA Grapalat"/>
          <w:lang w:val="hy-AM"/>
        </w:rPr>
        <w:t xml:space="preserve"> </w:t>
      </w:r>
      <w:r w:rsidRPr="00064ADD">
        <w:rPr>
          <w:rFonts w:ascii="GHEA Grapalat" w:hAnsi="GHEA Grapalat" w:cs="Sylfaen"/>
        </w:rPr>
        <w:t>каждый</w:t>
      </w:r>
      <w:r w:rsidRPr="00064ADD">
        <w:rPr>
          <w:rFonts w:ascii="GHEA Grapalat" w:hAnsi="GHEA Grapalat"/>
          <w:lang w:val="hy-AM"/>
        </w:rPr>
        <w:t xml:space="preserve"> </w:t>
      </w:r>
      <w:r w:rsidRPr="00064ADD">
        <w:rPr>
          <w:rFonts w:ascii="GHEA Grapalat" w:hAnsi="GHEA Grapalat" w:cs="Sylfaen"/>
        </w:rPr>
        <w:t xml:space="preserve">часть </w:t>
      </w:r>
      <w:r w:rsidRPr="00064ADD">
        <w:rPr>
          <w:rFonts w:ascii="GHEA Grapalat" w:hAnsi="GHEA Grapalat"/>
          <w:lang w:val="hy-AM"/>
        </w:rPr>
        <w:t xml:space="preserve">, </w:t>
      </w:r>
      <w:r w:rsidRPr="00064ADD">
        <w:rPr>
          <w:rFonts w:ascii="GHEA Grapalat" w:hAnsi="GHEA Grapalat" w:cs="Sylfaen"/>
        </w:rPr>
        <w:t>поэтому</w:t>
      </w:r>
      <w:r w:rsidRPr="00064ADD">
        <w:rPr>
          <w:rFonts w:ascii="GHEA Grapalat" w:hAnsi="GHEA Grapalat"/>
          <w:lang w:val="hy-AM"/>
        </w:rPr>
        <w:t xml:space="preserve"> </w:t>
      </w:r>
      <w:r w:rsidRPr="00064ADD">
        <w:rPr>
          <w:rFonts w:ascii="GHEA Grapalat" w:hAnsi="GHEA Grapalat" w:cs="Sylfaen"/>
        </w:rPr>
        <w:t>электронная почта</w:t>
      </w:r>
      <w:r w:rsidRPr="00064ADD">
        <w:rPr>
          <w:rFonts w:ascii="GHEA Grapalat" w:hAnsi="GHEA Grapalat"/>
          <w:lang w:val="hy-AM"/>
        </w:rPr>
        <w:t xml:space="preserve"> </w:t>
      </w:r>
      <w:r w:rsidRPr="00064ADD">
        <w:rPr>
          <w:rFonts w:ascii="GHEA Grapalat" w:hAnsi="GHEA Grapalat" w:cs="Sylfaen"/>
        </w:rPr>
        <w:t>один</w:t>
      </w:r>
      <w:r w:rsidRPr="00064ADD">
        <w:rPr>
          <w:rFonts w:ascii="GHEA Grapalat" w:hAnsi="GHEA Grapalat"/>
          <w:lang w:val="hy-AM"/>
        </w:rPr>
        <w:t xml:space="preserve"> </w:t>
      </w:r>
      <w:r w:rsidRPr="00064ADD">
        <w:rPr>
          <w:rFonts w:ascii="GHEA Grapalat" w:hAnsi="GHEA Grapalat" w:cs="Sylfaen"/>
        </w:rPr>
        <w:t>сколько</w:t>
      </w:r>
      <w:r w:rsidRPr="00064ADD">
        <w:rPr>
          <w:rFonts w:ascii="GHEA Grapalat" w:hAnsi="GHEA Grapalat"/>
          <w:lang w:val="hy-AM"/>
        </w:rPr>
        <w:t xml:space="preserve"> </w:t>
      </w:r>
      <w:r w:rsidRPr="00064ADD">
        <w:rPr>
          <w:rFonts w:ascii="GHEA Grapalat" w:hAnsi="GHEA Grapalat" w:cs="Sylfaen"/>
        </w:rPr>
        <w:t>или</w:t>
      </w:r>
      <w:r w:rsidRPr="00064ADD">
        <w:rPr>
          <w:rFonts w:ascii="GHEA Grapalat" w:hAnsi="GHEA Grapalat"/>
          <w:lang w:val="hy-AM"/>
        </w:rPr>
        <w:t xml:space="preserve"> </w:t>
      </w:r>
      <w:r w:rsidRPr="00064ADD">
        <w:rPr>
          <w:rFonts w:ascii="GHEA Grapalat" w:hAnsi="GHEA Grapalat" w:cs="Sylfaen"/>
        </w:rPr>
        <w:t>все</w:t>
      </w:r>
      <w:r w:rsidRPr="00064ADD">
        <w:rPr>
          <w:rFonts w:ascii="GHEA Grapalat" w:hAnsi="GHEA Grapalat"/>
        </w:rPr>
        <w:t xml:space="preserve"> </w:t>
      </w:r>
      <w:r w:rsidRPr="00064ADD">
        <w:rPr>
          <w:rFonts w:ascii="GHEA Grapalat" w:hAnsi="GHEA Grapalat" w:cs="Sylfaen"/>
        </w:rPr>
        <w:t>порции</w:t>
      </w:r>
      <w:r w:rsidRPr="00064ADD">
        <w:rPr>
          <w:rFonts w:ascii="GHEA Grapalat" w:hAnsi="GHEA Grapalat"/>
          <w:lang w:val="hy-AM"/>
        </w:rPr>
        <w:t xml:space="preserve"> </w:t>
      </w:r>
      <w:r w:rsidRPr="00064ADD">
        <w:rPr>
          <w:rFonts w:ascii="GHEA Grapalat" w:hAnsi="GHEA Grapalat" w:cs="Sylfaen"/>
        </w:rPr>
        <w:t xml:space="preserve">для </w:t>
      </w:r>
      <w:r w:rsidR="004D5671" w:rsidRPr="00064ADD">
        <w:rPr>
          <w:rFonts w:ascii="GHEA Grapalat" w:hAnsi="GHEA Grapalat" w:cs="Sylfaen"/>
          <w:szCs w:val="24"/>
          <w:lang w:val="hy-AM"/>
        </w:rPr>
        <w:t>.</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Заявка подается до крайнего срока, указанного в данном приглашении.</w:t>
      </w:r>
    </w:p>
    <w:p w14:paraId="31B2AD24" w14:textId="371F0124"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Порядок подготовки запроса на ценовое предложение описан в Части 2 данного приглашения: Инструкции по подготовке запросов на ценовое предложение.</w:t>
      </w:r>
    </w:p>
    <w:p w14:paraId="57C75F0B" w14:textId="6A3EAB84" w:rsidR="00F97208"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Заявления о начале процедуры должны быть поданы </w:t>
      </w:r>
      <w:r w:rsidR="00F97208" w:rsidRPr="00064ADD">
        <w:rPr>
          <w:rFonts w:ascii="GHEA Grapalat" w:hAnsi="GHEA Grapalat" w:cs="Sylfaen"/>
        </w:rPr>
        <w:t xml:space="preserve">в комиссию </w:t>
      </w:r>
      <w:r w:rsidR="00F97208" w:rsidRPr="00064ADD">
        <w:rPr>
          <w:rFonts w:ascii="GHEA Grapalat" w:hAnsi="GHEA Grapalat" w:cs="Sylfaen"/>
          <w:szCs w:val="24"/>
          <w:lang w:val="hy-AM"/>
        </w:rPr>
        <w:t>не позднее 12:00 7-го дня после объявления о начале процедуры и публикации приглашения в бюллетене по адресу: ул. Шаумяна, 4, Гарни, Котайкская область, РА.</w:t>
      </w:r>
    </w:p>
    <w:p w14:paraId="29073889" w14:textId="2C4BDE2B"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Заявки на участие в процедуре принимаются и регистрируются в реестре заявок секретарем комиссии Кристиной Багдасарян. Регистрация заявок в реестре осуществляется секретарем в порядке их поступления с указанием регистрационного номера, даты и времени в реестре. По запросу участнику выдается свидетельство. Заявки, поданные после установленного срока, не регистрируются в реестре и возвращаются секретарем в течение двух рабочих дней с даты получения.</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4.3 Участник вместе с заявкой предоставляет:</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 xml:space="preserve">1) Заявление-декларация, утвержденное им/ею, предусмотренное пунктом 2.1 части 2 настоящего приглашения, </w:t>
      </w:r>
      <w:r w:rsidR="006818C6" w:rsidRPr="00064ADD">
        <w:rPr>
          <w:rFonts w:ascii="GHEA Grapalat" w:hAnsi="GHEA Grapalat" w:cs="Sylfaen"/>
          <w:lang w:val="hy-AM"/>
        </w:rPr>
        <w:t xml:space="preserve">содержащее адрес электронной почты, регистрационный номер налогоплательщика, юридический адрес и номер телефона </w:t>
      </w:r>
      <w:r w:rsidRPr="00064ADD">
        <w:rPr>
          <w:rFonts w:ascii="GHEA Grapalat" w:hAnsi="GHEA Grapalat" w:cs="Sylfaen"/>
          <w:szCs w:val="24"/>
          <w:lang w:val="hy-AM"/>
        </w:rPr>
        <w:t>, включая:</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а) подтверждение </w:t>
      </w:r>
      <w:r w:rsidRPr="00064ADD">
        <w:rPr>
          <w:rFonts w:ascii="GHEA Grapalat" w:hAnsi="GHEA Grapalat" w:cs="Sylfaen"/>
          <w:szCs w:val="24"/>
          <w:lang w:val="hy-AM"/>
        </w:rPr>
        <w:softHyphen/>
      </w:r>
      <w:r w:rsidR="00784DE6">
        <w:rPr>
          <w:rFonts w:ascii="GHEA Grapalat" w:hAnsi="GHEA Grapalat" w:cs="Sylfaen"/>
          <w:szCs w:val="24"/>
          <w:lang w:val="hy-AM"/>
        </w:rPr>
        <w:t xml:space="preserve">соответствия данных заявителя и связанных с ним лиц </w:t>
      </w:r>
      <w:r w:rsidRPr="00064ADD">
        <w:rPr>
          <w:rFonts w:ascii="GHEA Grapalat" w:hAnsi="GHEA Grapalat" w:cs="Sylfaen"/>
          <w:szCs w:val="24"/>
          <w:lang w:val="hy-AM"/>
        </w:rPr>
        <w:t>требованиям для получения права на участие, изложенным в данном приглашении;</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б)</w:t>
      </w:r>
      <w:r w:rsidRPr="00064ADD">
        <w:rPr>
          <w:rFonts w:ascii="GHEA Grapalat" w:hAnsi="GHEA Grapalat" w:cs="Sylfaen"/>
          <w:lang w:val="hy-AM"/>
        </w:rPr>
        <w:t xml:space="preserve"> </w:t>
      </w:r>
      <w:r w:rsidR="00C63E1C" w:rsidRPr="00064ADD">
        <w:rPr>
          <w:rFonts w:ascii="GHEA Grapalat" w:hAnsi="GHEA Grapalat" w:cs="Sylfaen"/>
          <w:sz w:val="20"/>
          <w:lang w:val="hy-AM"/>
        </w:rPr>
        <w:t>подтверждение обязанности представить квалификационный сертификат в порядке и в сроки, указанные в данном приглашении, в случае признания в качестве отобранного участника;</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c) заявление об отсутствии недобросовестной конкуренции, злоупотребления доминирующим положением и антиконкурентных соглашений в рамках данной процедуры;</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d) заявление об отсутствии одновременного участия в данной процедуре лиц, связанных с ним, и (или) организаций, основанных им или в которых ему принадлежит более пятидесяти процентов акций;</w:t>
      </w:r>
    </w:p>
    <w:p w14:paraId="308FFB3A" w14:textId="77777777"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e) </w:t>
      </w:r>
      <w:r w:rsidR="0039302D" w:rsidRPr="00064ADD">
        <w:rPr>
          <w:rFonts w:ascii="GHEA Grapalat" w:hAnsi="GHEA Grapalat" w:cs="Sylfaen"/>
          <w:sz w:val="20"/>
          <w:szCs w:val="24"/>
          <w:lang w:val="hy-AM" w:eastAsia="en-US"/>
        </w:rPr>
        <w:t xml:space="preserve">) декларация о бенефициарных владельцах в соответствии с Приложением 1. Декларация не подается, если участник является индивидуальным предпринимателем или физическим лицом. </w:t>
      </w:r>
      <w:r w:rsidR="0039302D" w:rsidRPr="00064ADD">
        <w:rPr>
          <w:rFonts w:ascii="GHEA Grapalat" w:hAnsi="GHEA Grapalat"/>
          <w:sz w:val="20"/>
          <w:lang w:val="hy-AM"/>
        </w:rPr>
        <w:t xml:space="preserve">Кроме того, </w:t>
      </w:r>
      <w:r w:rsidR="0039302D" w:rsidRPr="00064ADD">
        <w:rPr>
          <w:rFonts w:ascii="GHEA Grapalat" w:hAnsi="GHEA Grapalat" w:cs="Sylfaen"/>
          <w:sz w:val="20"/>
          <w:lang w:val="hy-AM"/>
        </w:rPr>
        <w:t xml:space="preserve">если участник </w:t>
      </w:r>
      <w:r w:rsidR="0039302D" w:rsidRPr="00064ADD">
        <w:rPr>
          <w:rFonts w:ascii="GHEA Grapalat" w:hAnsi="GHEA Grapalat" w:cs="Sylfaen"/>
          <w:sz w:val="20"/>
          <w:lang w:val="hy-AM"/>
        </w:rPr>
        <w:lastRenderedPageBreak/>
        <w:t xml:space="preserve">объявлен отобранным участником, предусмотренная в настоящем пункте декларация, которая автоматически публикуется в системе после вскрытия заявок, также публикуется в бюллетене одновременно с объявлением решения о заключении договора </w:t>
      </w:r>
      <w:r w:rsidR="0039302D" w:rsidRPr="00064ADD">
        <w:rPr>
          <w:rFonts w:ascii="Cambria Math" w:hAnsi="Cambria Math" w:cs="Sylfaen"/>
          <w:sz w:val="20"/>
          <w:lang w:val="hy-AM"/>
        </w:rPr>
        <w:t>.</w:t>
      </w:r>
    </w:p>
    <w:p w14:paraId="1EA5A0BC" w14:textId="77777777"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3"/>
      <w:r w:rsidR="003850A0" w:rsidRPr="00064ADD">
        <w:rPr>
          <w:rFonts w:ascii="GHEA Grapalat" w:hAnsi="GHEA Grapalat" w:cs="Sylfaen"/>
          <w:sz w:val="20"/>
          <w:szCs w:val="24"/>
          <w:lang w:val="hy-AM" w:eastAsia="en-US"/>
        </w:rPr>
        <w:t>2) ценовое предложение, одобренное им/ею;</w:t>
      </w:r>
    </w:p>
    <w:p w14:paraId="53141CC5" w14:textId="5294B0F1" w:rsidR="006C3115" w:rsidRPr="00064ADD" w:rsidRDefault="00E326DD" w:rsidP="00EF3662">
      <w:pPr>
        <w:ind w:firstLine="567"/>
        <w:jc w:val="both"/>
        <w:rPr>
          <w:rFonts w:ascii="GHEA Grapalat" w:hAnsi="GHEA Grapalat" w:cs="Sylfaen"/>
          <w:color w:val="FFFFFF"/>
          <w:sz w:val="20"/>
          <w:lang w:val="hy-AM"/>
        </w:rPr>
      </w:pPr>
      <w:r w:rsidRPr="00064ADD">
        <w:rPr>
          <w:rFonts w:ascii="GHEA Grapalat" w:hAnsi="GHEA Grapalat" w:cs="Sylfaen"/>
          <w:sz w:val="20"/>
          <w:lang w:val="hy-AM"/>
        </w:rPr>
        <w:t>3)</w:t>
      </w:r>
    </w:p>
    <w:p w14:paraId="45A08E8D" w14:textId="77777777" w:rsidR="000845F6" w:rsidRPr="00064ADD" w:rsidRDefault="001F0EE2"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4) копия договора об оказании услуг и данные лица, являющегося его стороной, если заключаемый договор будет исполняться через агентство.</w:t>
      </w:r>
    </w:p>
    <w:p w14:paraId="3B89A106" w14:textId="77777777" w:rsidR="000845F6" w:rsidRPr="00064ADD" w:rsidRDefault="003850A0"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6) копия соглашения о совместной деятельности, если участники принимают участие в данной процедуре в рамках совместной деятельности (консорциума).</w:t>
      </w:r>
    </w:p>
    <w:p w14:paraId="29F328F1" w14:textId="77777777" w:rsidR="00E410D5" w:rsidRPr="00064ADD" w:rsidRDefault="00E410D5" w:rsidP="00E410D5">
      <w:pPr>
        <w:pStyle w:val="norm"/>
        <w:spacing w:line="240" w:lineRule="auto"/>
        <w:rPr>
          <w:rFonts w:ascii="GHEA Grapalat" w:hAnsi="GHEA Grapalat" w:cs="Sylfaen"/>
          <w:sz w:val="20"/>
          <w:szCs w:val="24"/>
          <w:lang w:val="hy-AM" w:eastAsia="en-US"/>
        </w:rPr>
      </w:pPr>
      <w:bookmarkStart w:id="4" w:name="_Hlk9262052"/>
      <w:r w:rsidRPr="00064ADD">
        <w:rPr>
          <w:rFonts w:ascii="GHEA Grapalat" w:hAnsi="GHEA Grapalat" w:cs="Sylfaen"/>
          <w:sz w:val="20"/>
          <w:szCs w:val="24"/>
          <w:lang w:val="hy-AM" w:eastAsia="en-US"/>
        </w:rPr>
        <w:t>Кроме того, в случае участия в данной процедуре в составе совместного предприятия (консорциума):</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Ни одна из сторон соглашения о совместной деятельности не может подавать отдельную заявку на участие в данной процедуре (на ту же самую часть). В случае несоблюдения требований настоящего пункта, как заявки, поданные в рамках процедуры совместной деятельности, так и отдельные заявки будут отклонены на открытии торгов.</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Если в соглашении о совместной деятельности предусмотрено, что общие дела участников ведутся отдельным участником соглашения, то подается заявка, и в случае заключения соглашения выплаты производятся этому участнику. Если же в соглашении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соглашения выплаты производятся участнику, подавшему заявку.</w:t>
      </w:r>
    </w:p>
    <w:bookmarkEnd w:id="4"/>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 xml:space="preserve">5. </w:t>
      </w:r>
      <w:r w:rsidR="00A45946" w:rsidRPr="00064ADD">
        <w:rPr>
          <w:rFonts w:ascii="GHEA Grapalat" w:hAnsi="GHEA Grapalat" w:cs="Sylfaen"/>
          <w:b/>
          <w:sz w:val="20"/>
          <w:lang w:val="es-ES"/>
        </w:rPr>
        <w:t>ПОДАТЬ ЗАЯВКУ</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ЦЕНА</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ПРЕДЛОЖЕНИЕ</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 xml:space="preserve">5.1 </w:t>
      </w:r>
      <w:r w:rsidR="00A45946" w:rsidRPr="00064ADD">
        <w:rPr>
          <w:rFonts w:ascii="GHEA Grapalat" w:hAnsi="GHEA Grapalat" w:cs="Sylfaen"/>
          <w:sz w:val="20"/>
          <w:lang w:val="hy-AM"/>
        </w:rPr>
        <w:t>Рекомендуется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цена вычитается из стоимости </w:t>
      </w:r>
      <w:r w:rsidR="00A45946" w:rsidRPr="00064ADD">
        <w:rPr>
          <w:rFonts w:ascii="GHEA Grapalat" w:hAnsi="GHEA Grapalat" w:cs="Sylfaen"/>
          <w:sz w:val="20"/>
          <w:lang w:val="es-ES"/>
        </w:rPr>
        <w:t xml:space="preserve">услуги </w:t>
      </w:r>
      <w:r w:rsidR="00A45946" w:rsidRPr="00064ADD">
        <w:rPr>
          <w:rFonts w:ascii="GHEA Grapalat" w:hAnsi="GHEA Grapalat" w:cs="Sylfaen"/>
          <w:sz w:val="20"/>
          <w:lang w:val="hy-AM"/>
        </w:rPr>
        <w:t>кроме</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включение</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является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транспорт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страхование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пошлины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налоги </w:t>
      </w:r>
      <w:r w:rsidR="00A45946" w:rsidRPr="00064ADD">
        <w:rPr>
          <w:rFonts w:ascii="GHEA Grapalat" w:hAnsi="GHEA Grapalat" w:cs="Sylfaen"/>
          <w:sz w:val="20"/>
          <w:lang w:val="es-ES"/>
        </w:rPr>
        <w:t xml:space="preserve">и </w:t>
      </w:r>
      <w:r w:rsidR="00A45946" w:rsidRPr="00064ADD">
        <w:rPr>
          <w:rFonts w:ascii="GHEA Grapalat" w:hAnsi="GHEA Grapalat" w:cs="Sylfaen"/>
          <w:sz w:val="20"/>
          <w:lang w:val="hy-AM"/>
        </w:rPr>
        <w:t>т. 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платежи</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на линии</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затраты</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и</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нет</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может</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меньше</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быть</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их</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от себестоимости </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Рекомендуется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цена</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расчет</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нуждаться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является</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будет представлено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 xml:space="preserve">по запросу </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 xml:space="preserve">5.2 </w:t>
      </w:r>
      <w:r w:rsidR="00A45946" w:rsidRPr="00064ADD">
        <w:rPr>
          <w:rFonts w:ascii="GHEA Grapalat" w:hAnsi="GHEA Grapalat" w:cs="Sylfaen"/>
          <w:sz w:val="20"/>
          <w:lang w:val="es-ES"/>
        </w:rPr>
        <w:t xml:space="preserve">Участник </w:t>
      </w:r>
      <w:r w:rsidR="00A45946" w:rsidRPr="00064ADD">
        <w:rPr>
          <w:rFonts w:ascii="GHEA Grapalat" w:hAnsi="GHEA Grapalat" w:cs="Sylfaen"/>
          <w:sz w:val="20"/>
          <w:szCs w:val="24"/>
          <w:lang w:val="hy-AM" w:eastAsia="en-US"/>
        </w:rPr>
        <w:t xml:space="preserve">должен представить ценовое предложение в виде расчета, состоящего из общих составляющих </w:t>
      </w:r>
      <w:r w:rsidR="00417553" w:rsidRPr="00064ADD">
        <w:rPr>
          <w:rFonts w:ascii="GHEA Grapalat" w:hAnsi="GHEA Grapalat" w:cs="Sylfaen"/>
          <w:sz w:val="20"/>
          <w:lang w:val="hy-AM"/>
        </w:rPr>
        <w:t xml:space="preserve">стоимости </w:t>
      </w:r>
      <w:r w:rsidR="00CA4E80" w:rsidRPr="00064ADD">
        <w:rPr>
          <w:rFonts w:ascii="GHEA Grapalat" w:hAnsi="GHEA Grapalat" w:cs="Sylfaen"/>
          <w:sz w:val="20"/>
          <w:szCs w:val="24"/>
          <w:lang w:val="hy-AM" w:eastAsia="en-US"/>
        </w:rPr>
        <w:t xml:space="preserve">(сумма себестоимости и прогнозируемой прибыли) и налога на добавленную стоимость. Расчет составляющих </w:t>
      </w:r>
      <w:r w:rsidR="00CA4E80" w:rsidRPr="00064ADD">
        <w:rPr>
          <w:rFonts w:ascii="GHEA Grapalat" w:hAnsi="GHEA Grapalat" w:cs="Sylfaen"/>
          <w:sz w:val="20"/>
          <w:szCs w:val="24"/>
          <w:lang w:eastAsia="en-US"/>
        </w:rPr>
        <w:t xml:space="preserve">стоимости </w:t>
      </w:r>
      <w:r w:rsidR="00417553" w:rsidRPr="00064ADD">
        <w:rPr>
          <w:rFonts w:ascii="GHEA Grapalat" w:hAnsi="GHEA Grapalat" w:cs="Sylfaen"/>
          <w:sz w:val="20"/>
          <w:szCs w:val="24"/>
          <w:lang w:val="hy-AM" w:eastAsia="en-US"/>
        </w:rPr>
        <w:t xml:space="preserve">, разрывов или других деталей не требуется и должен быть представлен. Если </w:t>
      </w:r>
      <w:r w:rsidR="00A45946" w:rsidRPr="00064ADD">
        <w:rPr>
          <w:rFonts w:ascii="GHEA Grapalat" w:hAnsi="GHEA Grapalat"/>
          <w:sz w:val="20"/>
          <w:lang w:val="hy-AM"/>
        </w:rPr>
        <w:t xml:space="preserve">участник </w:t>
      </w:r>
      <w:r w:rsidR="00220C7C" w:rsidRPr="00064ADD">
        <w:rPr>
          <w:rFonts w:ascii="GHEA Grapalat" w:hAnsi="GHEA Grapalat" w:cs="Sylfaen"/>
          <w:sz w:val="20"/>
          <w:szCs w:val="24"/>
          <w:lang w:eastAsia="en-US"/>
        </w:rPr>
        <w:t xml:space="preserve">обязан </w:t>
      </w:r>
      <w:r w:rsidR="00A45946" w:rsidRPr="00064ADD">
        <w:rPr>
          <w:rFonts w:ascii="GHEA Grapalat" w:hAnsi="GHEA Grapalat" w:cs="Sylfaen"/>
          <w:sz w:val="20"/>
          <w:szCs w:val="24"/>
          <w:lang w:val="hy-AM" w:eastAsia="en-US"/>
        </w:rPr>
        <w:t>уплатить налог на добавленную стоимость в государственный бюджет Республики Армения за данную сделку, то</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настоящее</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цена</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 xml:space="preserve">Предложение </w:t>
      </w:r>
      <w:r w:rsidR="00A45946" w:rsidRPr="00064ADD">
        <w:rPr>
          <w:rFonts w:ascii="GHEA Grapalat" w:hAnsi="GHEA Grapalat" w:cs="Sylfaen"/>
          <w:sz w:val="20"/>
          <w:szCs w:val="24"/>
          <w:lang w:val="hy-AM" w:eastAsia="en-US"/>
        </w:rPr>
        <w:t xml:space="preserve">предусматривает отдельную строку с указанием суммы, подлежащей уплате по данному виду налога. </w:t>
      </w:r>
      <w:r w:rsidR="00A45946" w:rsidRPr="00064ADD">
        <w:rPr>
          <w:rFonts w:ascii="GHEA Grapalat" w:hAnsi="GHEA Grapalat" w:cs="Sylfaen"/>
          <w:sz w:val="20"/>
          <w:szCs w:val="24"/>
          <w:lang w:val="es-ES" w:eastAsia="en-US"/>
        </w:rPr>
        <w:t>Кроме того:</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 xml:space="preserve">а </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 xml:space="preserve">Оценка </w:t>
      </w:r>
      <w:r w:rsidRPr="00064ADD">
        <w:rPr>
          <w:rFonts w:ascii="GHEA Grapalat" w:hAnsi="GHEA Grapalat" w:cs="Sylfaen"/>
          <w:sz w:val="20"/>
          <w:szCs w:val="24"/>
          <w:lang w:val="hy-AM" w:eastAsia="en-US"/>
        </w:rPr>
        <w:t xml:space="preserve">ценовых предложений участников </w:t>
      </w:r>
      <w:r w:rsidRPr="00064ADD">
        <w:rPr>
          <w:rFonts w:ascii="GHEA Grapalat" w:hAnsi="GHEA Grapalat" w:cs="Sylfaen"/>
          <w:sz w:val="20"/>
          <w:szCs w:val="24"/>
          <w:lang w:eastAsia="en-US"/>
        </w:rPr>
        <w:t>торгов</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 xml:space="preserve">и </w:t>
      </w:r>
      <w:r w:rsidRPr="00064ADD">
        <w:rPr>
          <w:rFonts w:ascii="GHEA Grapalat" w:hAnsi="GHEA Grapalat" w:cs="Sylfaen"/>
          <w:sz w:val="20"/>
          <w:szCs w:val="24"/>
          <w:lang w:val="hy-AM" w:eastAsia="en-US"/>
        </w:rPr>
        <w:t xml:space="preserve">сравнение </w:t>
      </w:r>
      <w:r w:rsidRPr="00064ADD">
        <w:rPr>
          <w:rFonts w:ascii="GHEA Grapalat" w:hAnsi="GHEA Grapalat" w:cs="Sylfaen"/>
          <w:sz w:val="20"/>
          <w:szCs w:val="24"/>
          <w:lang w:eastAsia="en-US"/>
        </w:rPr>
        <w:t xml:space="preserve">проводится </w:t>
      </w:r>
      <w:r w:rsidRPr="00064ADD">
        <w:rPr>
          <w:rFonts w:ascii="GHEA Grapalat" w:hAnsi="GHEA Grapalat" w:cs="Sylfaen"/>
          <w:sz w:val="20"/>
          <w:szCs w:val="24"/>
          <w:lang w:val="hy-AM" w:eastAsia="en-US"/>
        </w:rPr>
        <w:t xml:space="preserve">без расчета суммы налога, указанной в этом пункте </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б) </w:t>
      </w:r>
      <w:r w:rsidRPr="00064ADD">
        <w:rPr>
          <w:rFonts w:ascii="GHEA Grapalat" w:hAnsi="GHEA Grapalat" w:cs="Sylfaen"/>
          <w:sz w:val="20"/>
          <w:szCs w:val="24"/>
          <w:lang w:val="hy-AM" w:eastAsia="en-US"/>
        </w:rPr>
        <w:t xml:space="preserve">В случае приобретения услуг по ремонту транспортных средств, устройств и оборудования участник должен представить ценовое предложение с учетом </w:t>
      </w:r>
      <w:r w:rsidRPr="00064ADD">
        <w:rPr>
          <w:rFonts w:ascii="GHEA Grapalat" w:hAnsi="GHEA Grapalat" w:cs="Sylfaen"/>
          <w:sz w:val="20"/>
          <w:szCs w:val="24"/>
          <w:lang w:eastAsia="en-US"/>
        </w:rPr>
        <w:t>этого.</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 xml:space="preserve">назначается </w:t>
      </w:r>
      <w:r w:rsidRPr="00064ADD">
        <w:rPr>
          <w:rFonts w:ascii="GHEA Grapalat" w:hAnsi="GHEA Grapalat" w:cs="Sylfaen"/>
          <w:sz w:val="20"/>
          <w:szCs w:val="24"/>
          <w:lang w:val="hy-AM" w:eastAsia="en-US"/>
        </w:rPr>
        <w:t>по приглашению</w:t>
      </w:r>
      <w:r w:rsidRPr="00064ADD">
        <w:rPr>
          <w:rFonts w:ascii="GHEA Grapalat" w:hAnsi="GHEA Grapalat" w:cs="Sylfaen"/>
          <w:sz w:val="20"/>
          <w:szCs w:val="24"/>
          <w:lang w:val="es-ES" w:eastAsia="en-US"/>
        </w:rPr>
        <w:t xml:space="preserve"> Сумма </w:t>
      </w:r>
      <w:r w:rsidRPr="00064ADD">
        <w:rPr>
          <w:rFonts w:ascii="GHEA Grapalat" w:hAnsi="GHEA Grapalat" w:cs="Sylfaen"/>
          <w:sz w:val="20"/>
          <w:szCs w:val="24"/>
          <w:lang w:val="hy-AM" w:eastAsia="en-US"/>
        </w:rPr>
        <w:t xml:space="preserve">максимальных удельных цен для каждого вида услуг </w:t>
      </w:r>
      <w:r w:rsidRPr="00064ADD">
        <w:rPr>
          <w:rFonts w:ascii="GHEA Grapalat" w:hAnsi="GHEA Grapalat" w:cs="Sylfaen"/>
          <w:sz w:val="20"/>
          <w:szCs w:val="24"/>
          <w:lang w:val="hy-AM" w:eastAsia="en-US"/>
        </w:rPr>
        <w:br/>
        <w:t>, с учетом того, что оплата услуг, предоставленных в рамках заключаемого договора, производится по следующей формуле: ВГ=МГ/НГхТСхК, где:</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Плата представляет собой сумму, уплачиваемую за предоставление определенного вида услуг, указанного в договоре.</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IB — это общая цена, предложенная выбранным участником.</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Рекомендованная розничная цена (РРЦ) представляет собой сумму максимальных цен за единицу товара, установленных для предоставления услуги.</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T — максимальная удельная цена предоставляемой услуги.</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Q — это количество предоставленных услуг.</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Заявка участника не будет отклонена, если:</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а. Столбцы «Цена предложения» </w:t>
      </w:r>
      <w:r w:rsidR="00052F61" w:rsidRPr="00064ADD">
        <w:rPr>
          <w:rFonts w:ascii="GHEA Grapalat" w:hAnsi="GHEA Grapalat" w:cs="Sylfaen"/>
          <w:sz w:val="20"/>
          <w:szCs w:val="24"/>
          <w:lang w:val="hy-AM" w:eastAsia="en-US"/>
        </w:rPr>
        <w:t>и «Налог на добавленную стоимость» заполняются только цифрами, а столбец «Общая цена» заполняется либо буквами и цифрами, либо только буквами.</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б) имеется несоответствие между суммами, указанными буквами или цифрами в столбцах «Цена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c. В ценовом предложении неверно указано количество, но название закупаемой позиции заполнено правильно.</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d. Суммы, указанные буквами или цифрами в столбцах «цена предложения, налог на добавленную стоимость и общая сумма», округляются до пяти знаков после запятой в меньшую сторону, а значения, равные пяти и более знакам после запятой, округляются до целого числа в большую сторону.</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lastRenderedPageBreak/>
        <w:t>т.е. суммы в столбцах «Цена предложения» и «НДС» заполнены как цифрами, так и буквами, и соответствуют друг другу, а сумма, указанная буквами в столбце «Итоговая цена», содержит лишние слова, в результате чего получается несуществующее число. Кроме того, в случае, указанном в этом пункте, оценочная комиссия принимает за основу для оценки заявления сумму сумм, указанных буквами в столбцах «Стоимость» и «НДС».</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f. Суммы в столбцах ценового предложения, заполненных буквами, указаны цифрами.</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 xml:space="preserve">5.3 </w:t>
      </w:r>
      <w:r w:rsidR="00A45946" w:rsidRPr="00064ADD">
        <w:rPr>
          <w:rFonts w:ascii="GHEA Grapalat" w:hAnsi="GHEA Grapalat"/>
          <w:sz w:val="20"/>
          <w:lang w:val="hy-AM"/>
        </w:rPr>
        <w:t xml:space="preserve">. </w:t>
      </w:r>
      <w:r w:rsidR="00A45946" w:rsidRPr="00064ADD">
        <w:rPr>
          <w:rFonts w:ascii="GHEA Grapalat" w:hAnsi="GHEA Grapalat"/>
          <w:sz w:val="20"/>
          <w:lang w:val="es-ES"/>
        </w:rPr>
        <w:t>Если цена заключаемого договора стабильна, ценовое предложение должно быть представлено в виде единой суммы – общей цены, предлагаемой за исполнение договора. В этом случае от участника может не требоваться предоставление обоснования ценового предложения или какой-либо другой информации или документов, а размер прибыли участника может не ограничиваться приглашением.</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 xml:space="preserve">6. </w:t>
      </w:r>
      <w:r w:rsidR="00955A1E" w:rsidRPr="00064ADD">
        <w:rPr>
          <w:rFonts w:ascii="GHEA Grapalat" w:hAnsi="GHEA Grapalat"/>
          <w:b/>
          <w:sz w:val="20"/>
        </w:rPr>
        <w:t>ПОДАТЬ ЗАЯВКУ</w:t>
      </w:r>
      <w:r w:rsidR="00955A1E" w:rsidRPr="00064ADD">
        <w:rPr>
          <w:rFonts w:ascii="GHEA Grapalat" w:hAnsi="GHEA Grapalat"/>
          <w:b/>
          <w:sz w:val="20"/>
          <w:lang w:val="es-ES"/>
        </w:rPr>
        <w:t xml:space="preserve"> </w:t>
      </w:r>
      <w:r w:rsidR="00955A1E" w:rsidRPr="00064ADD">
        <w:rPr>
          <w:rFonts w:ascii="GHEA Grapalat" w:hAnsi="GHEA Grapalat"/>
          <w:b/>
          <w:sz w:val="20"/>
        </w:rPr>
        <w:t>ДЕЙСТВИЕ</w:t>
      </w:r>
      <w:r w:rsidR="00955A1E" w:rsidRPr="00064ADD">
        <w:rPr>
          <w:rFonts w:ascii="GHEA Grapalat" w:hAnsi="GHEA Grapalat"/>
          <w:b/>
          <w:sz w:val="20"/>
          <w:lang w:val="es-ES"/>
        </w:rPr>
        <w:t xml:space="preserve"> </w:t>
      </w:r>
      <w:r w:rsidR="00955A1E" w:rsidRPr="00064ADD">
        <w:rPr>
          <w:rFonts w:ascii="GHEA Grapalat" w:hAnsi="GHEA Grapalat"/>
          <w:b/>
          <w:sz w:val="20"/>
        </w:rPr>
        <w:t xml:space="preserve">СРОК </w:t>
      </w:r>
      <w:r w:rsidR="00955A1E" w:rsidRPr="00064ADD">
        <w:rPr>
          <w:rFonts w:ascii="GHEA Grapalat" w:hAnsi="GHEA Grapalat"/>
          <w:b/>
          <w:sz w:val="20"/>
          <w:lang w:val="es-ES"/>
        </w:rPr>
        <w:t xml:space="preserve">ПОДАЧИ </w:t>
      </w:r>
      <w:r w:rsidR="00955A1E" w:rsidRPr="00064ADD">
        <w:rPr>
          <w:rFonts w:ascii="GHEA Grapalat" w:hAnsi="GHEA Grapalat"/>
          <w:b/>
          <w:sz w:val="20"/>
        </w:rPr>
        <w:t>ЗАЯВОК</w:t>
      </w:r>
      <w:r w:rsidR="00955A1E" w:rsidRPr="00064ADD">
        <w:rPr>
          <w:rFonts w:ascii="GHEA Grapalat" w:hAnsi="GHEA Grapalat"/>
          <w:b/>
          <w:sz w:val="20"/>
          <w:lang w:val="es-ES"/>
        </w:rPr>
        <w:t xml:space="preserve"> </w:t>
      </w:r>
      <w:r w:rsidR="00955A1E" w:rsidRPr="00064ADD">
        <w:rPr>
          <w:rFonts w:ascii="GHEA Grapalat" w:hAnsi="GHEA Grapalat"/>
          <w:b/>
          <w:sz w:val="20"/>
        </w:rPr>
        <w:t>ИЗМЕНЯТЬ</w:t>
      </w:r>
      <w:r w:rsidR="00955A1E" w:rsidRPr="00064ADD">
        <w:rPr>
          <w:rFonts w:ascii="GHEA Grapalat" w:hAnsi="GHEA Grapalat"/>
          <w:b/>
          <w:sz w:val="20"/>
          <w:lang w:val="es-ES"/>
        </w:rPr>
        <w:t xml:space="preserve"> </w:t>
      </w:r>
      <w:r w:rsidR="00955A1E" w:rsidRPr="00064ADD">
        <w:rPr>
          <w:rFonts w:ascii="GHEA Grapalat" w:hAnsi="GHEA Grapalat"/>
          <w:b/>
          <w:sz w:val="20"/>
        </w:rPr>
        <w:t>ВЫПОЛНИТЬ</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И</w:t>
      </w:r>
      <w:r w:rsidRPr="00064ADD">
        <w:rPr>
          <w:rFonts w:ascii="GHEA Grapalat" w:hAnsi="GHEA Grapalat"/>
          <w:b/>
          <w:sz w:val="20"/>
          <w:lang w:val="es-ES"/>
        </w:rPr>
        <w:t xml:space="preserve"> </w:t>
      </w:r>
      <w:r w:rsidRPr="00064ADD">
        <w:rPr>
          <w:rFonts w:ascii="GHEA Grapalat" w:hAnsi="GHEA Grapalat"/>
          <w:b/>
          <w:sz w:val="20"/>
        </w:rPr>
        <w:t>ИХ</w:t>
      </w:r>
      <w:r w:rsidRPr="00064ADD">
        <w:rPr>
          <w:rFonts w:ascii="GHEA Grapalat" w:hAnsi="GHEA Grapalat"/>
          <w:b/>
          <w:sz w:val="20"/>
          <w:lang w:val="es-ES"/>
        </w:rPr>
        <w:t xml:space="preserve"> </w:t>
      </w:r>
      <w:r w:rsidRPr="00064ADD">
        <w:rPr>
          <w:rFonts w:ascii="GHEA Grapalat" w:hAnsi="GHEA Grapalat"/>
          <w:b/>
          <w:sz w:val="20"/>
        </w:rPr>
        <w:t>НАЗАД</w:t>
      </w:r>
      <w:r w:rsidRPr="00064ADD">
        <w:rPr>
          <w:rFonts w:ascii="GHEA Grapalat" w:hAnsi="GHEA Grapalat"/>
          <w:b/>
          <w:sz w:val="20"/>
          <w:lang w:val="es-ES"/>
        </w:rPr>
        <w:t xml:space="preserve"> </w:t>
      </w:r>
      <w:r w:rsidRPr="00064ADD">
        <w:rPr>
          <w:rFonts w:ascii="GHEA Grapalat" w:hAnsi="GHEA Grapalat"/>
          <w:b/>
          <w:sz w:val="20"/>
        </w:rPr>
        <w:t>ПРИНЯТЬ</w:t>
      </w:r>
      <w:r w:rsidRPr="00064ADD">
        <w:rPr>
          <w:rFonts w:ascii="GHEA Grapalat" w:hAnsi="GHEA Grapalat"/>
          <w:b/>
          <w:sz w:val="20"/>
          <w:lang w:val="es-ES"/>
        </w:rPr>
        <w:t xml:space="preserve"> </w:t>
      </w:r>
      <w:r w:rsidRPr="00064ADD">
        <w:rPr>
          <w:rFonts w:ascii="GHEA Grapalat" w:hAnsi="GHEA Grapalat"/>
          <w:b/>
          <w:sz w:val="20"/>
        </w:rPr>
        <w:t>ОРДЕН</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 xml:space="preserve">Закон </w:t>
      </w:r>
      <w:r w:rsidR="00096865" w:rsidRPr="00064ADD">
        <w:rPr>
          <w:rFonts w:ascii="GHEA Grapalat" w:hAnsi="GHEA Grapalat" w:cs="Sylfaen"/>
          <w:i w:val="0"/>
          <w:szCs w:val="24"/>
          <w:lang w:val="af-ZA"/>
        </w:rPr>
        <w:t xml:space="preserve">31 </w:t>
      </w:r>
      <w:r w:rsidR="00096865" w:rsidRPr="00064ADD">
        <w:rPr>
          <w:rFonts w:ascii="GHEA Grapalat" w:hAnsi="GHEA Grapalat" w:cs="Sylfaen"/>
          <w:i w:val="0"/>
          <w:szCs w:val="24"/>
          <w:lang w:val="ru-RU"/>
        </w:rPr>
        <w:t>статья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согласно заявке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действительный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 закону</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соответствующий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договор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герметизация </w:t>
      </w:r>
      <w:r w:rsidR="00096865" w:rsidRPr="00064ADD">
        <w:rPr>
          <w:rFonts w:ascii="GHEA Grapalat" w:hAnsi="GHEA Grapalat" w:cs="Sylfaen"/>
          <w:i w:val="0"/>
          <w:szCs w:val="24"/>
          <w:lang w:val="af-ZA"/>
        </w:rPr>
        <w:t xml:space="preserve">, </w:t>
      </w:r>
      <w:r w:rsidR="00705706" w:rsidRPr="00973DE8">
        <w:rPr>
          <w:rFonts w:ascii="GHEA Grapalat" w:hAnsi="GHEA Grapalat" w:cs="Sylfaen"/>
          <w:i w:val="0"/>
          <w:szCs w:val="24"/>
          <w:lang w:val="ru-RU"/>
        </w:rPr>
        <w:t xml:space="preserve">м </w:t>
      </w:r>
      <w:r w:rsidR="00096865" w:rsidRPr="00064ADD">
        <w:rPr>
          <w:rFonts w:ascii="GHEA Grapalat" w:hAnsi="GHEA Grapalat" w:cs="Sylfaen"/>
          <w:i w:val="0"/>
          <w:szCs w:val="24"/>
          <w:lang w:val="ru-RU"/>
        </w:rPr>
        <w:t>аснакси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приложение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назад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принятие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применение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отказ</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или </w:t>
      </w:r>
      <w:r w:rsidR="00096865" w:rsidRPr="00064ADD">
        <w:rPr>
          <w:rFonts w:ascii="GHEA Grapalat" w:hAnsi="GHEA Grapalat" w:cs="Sylfaen"/>
          <w:i w:val="0"/>
          <w:szCs w:val="24"/>
          <w:lang w:val="af-ZA"/>
        </w:rPr>
        <w:t xml:space="preserve">этой </w:t>
      </w:r>
      <w:r w:rsidR="00096865" w:rsidRPr="00064ADD">
        <w:rPr>
          <w:rFonts w:ascii="GHEA Grapalat" w:hAnsi="GHEA Grapalat" w:cs="Sylfaen"/>
          <w:i w:val="0"/>
          <w:szCs w:val="24"/>
          <w:lang w:val="ru-RU"/>
        </w:rPr>
        <w:t>процедуры</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неуспешный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объявляется.</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6.2 </w:t>
      </w:r>
      <w:r w:rsidR="00096865" w:rsidRPr="00064ADD">
        <w:rPr>
          <w:rFonts w:ascii="GHEA Grapalat" w:hAnsi="GHEA Grapalat" w:cs="Sylfaen"/>
          <w:i w:val="0"/>
          <w:szCs w:val="24"/>
          <w:lang w:val="ru-RU"/>
        </w:rPr>
        <w:t xml:space="preserve">Раздел </w:t>
      </w:r>
      <w:r w:rsidR="00096865" w:rsidRPr="00064ADD">
        <w:rPr>
          <w:rFonts w:ascii="GHEA Grapalat" w:hAnsi="GHEA Grapalat" w:cs="Sylfaen"/>
          <w:i w:val="0"/>
          <w:szCs w:val="24"/>
          <w:lang w:val="af-ZA"/>
        </w:rPr>
        <w:t xml:space="preserve">31 </w:t>
      </w:r>
      <w:r w:rsidR="00096865" w:rsidRPr="00064ADD">
        <w:rPr>
          <w:rFonts w:ascii="GHEA Grapalat" w:hAnsi="GHEA Grapalat" w:cs="Sylfaen"/>
          <w:i w:val="0"/>
          <w:szCs w:val="24"/>
          <w:lang w:val="ru-RU"/>
        </w:rPr>
        <w:t>Закона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статья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согласно </w:t>
      </w:r>
      <w:r w:rsidR="00096865" w:rsidRPr="00064ADD">
        <w:rPr>
          <w:rFonts w:ascii="GHEA Grapalat" w:hAnsi="GHEA Grapalat" w:cs="Sylfaen"/>
          <w:i w:val="0"/>
          <w:szCs w:val="24"/>
          <w:lang w:val="af-ZA"/>
        </w:rPr>
        <w:t xml:space="preserve">глаголу </w:t>
      </w:r>
      <w:r w:rsidR="00F70E55" w:rsidRPr="00064ADD">
        <w:rPr>
          <w:rFonts w:ascii="GHEA Grapalat" w:hAnsi="GHEA Grapalat" w:cs="Sylfaen"/>
          <w:i w:val="0"/>
          <w:szCs w:val="24"/>
          <w:lang w:val="en-US"/>
        </w:rPr>
        <w:t>m</w:t>
      </w:r>
      <w:r w:rsidR="00F70E55" w:rsidRPr="00973DE8">
        <w:rPr>
          <w:rFonts w:ascii="GHEA Grapalat" w:hAnsi="GHEA Grapalat" w:cs="Sylfaen"/>
          <w:i w:val="0"/>
          <w:szCs w:val="24"/>
          <w:lang w:val="ru-RU"/>
        </w:rPr>
        <w:t xml:space="preserve">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пока​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этот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в пункте </w:t>
      </w:r>
      <w:r w:rsidR="00096865" w:rsidRPr="00064ADD">
        <w:rPr>
          <w:rFonts w:ascii="GHEA Grapalat" w:hAnsi="GHEA Grapalat" w:cs="Sylfaen"/>
          <w:i w:val="0"/>
          <w:szCs w:val="24"/>
          <w:lang w:val="af-ZA"/>
        </w:rPr>
        <w:t xml:space="preserve">4.2 части 1 </w:t>
      </w:r>
      <w:r w:rsidR="00096865" w:rsidRPr="00064ADD">
        <w:rPr>
          <w:rFonts w:ascii="GHEA Grapalat" w:hAnsi="GHEA Grapalat" w:cs="Sylfaen"/>
          <w:i w:val="0"/>
          <w:szCs w:val="24"/>
          <w:lang w:val="ru-RU"/>
        </w:rPr>
        <w:t>приглашения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упомянутые </w:t>
      </w:r>
      <w:r w:rsidR="00096865" w:rsidRPr="00064ADD">
        <w:rPr>
          <w:rFonts w:ascii="GHEA Grapalat" w:hAnsi="GHEA Grapalat" w:cs="Sylfaen"/>
          <w:i w:val="0"/>
          <w:szCs w:val="24"/>
          <w:lang w:val="af-ZA"/>
        </w:rPr>
        <w:t xml:space="preserve">в </w:t>
      </w:r>
      <w:r w:rsidR="00096865" w:rsidRPr="00064ADD">
        <w:rPr>
          <w:rFonts w:ascii="GHEA Grapalat" w:hAnsi="GHEA Grapalat" w:cs="Sylfaen"/>
          <w:i w:val="0"/>
          <w:szCs w:val="24"/>
          <w:lang w:val="ru-RU"/>
        </w:rPr>
        <w:t>приложениях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презентация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крайний срок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может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изменять</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назад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взять</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его/её</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приложение.</w:t>
      </w:r>
    </w:p>
    <w:p w14:paraId="67F14474" w14:textId="77777777" w:rsidR="00FA0E41" w:rsidRPr="00064ADD" w:rsidRDefault="00FA0E41" w:rsidP="00EF3662">
      <w:pPr>
        <w:ind w:firstLine="567"/>
        <w:jc w:val="center"/>
        <w:rPr>
          <w:rFonts w:ascii="GHEA Grapalat" w:hAnsi="GHEA Grapalat"/>
          <w:b/>
          <w:sz w:val="20"/>
          <w:lang w:val="af-ZA"/>
        </w:rPr>
      </w:pPr>
    </w:p>
    <w:p w14:paraId="28D12EA8" w14:textId="1B01C2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 xml:space="preserve">8. ВСТУПЛЕНИЕ </w:t>
      </w:r>
      <w:r w:rsidR="00807178" w:rsidRPr="00064ADD">
        <w:rPr>
          <w:rFonts w:ascii="GHEA Grapalat" w:hAnsi="GHEA Grapalat"/>
          <w:b/>
          <w:sz w:val="20"/>
          <w:lang w:val="hy-AM"/>
        </w:rPr>
        <w:t xml:space="preserve">, </w:t>
      </w:r>
      <w:r w:rsidR="00807178" w:rsidRPr="00064ADD">
        <w:rPr>
          <w:rFonts w:ascii="GHEA Grapalat" w:hAnsi="GHEA Grapalat"/>
          <w:b/>
          <w:sz w:val="20"/>
          <w:lang w:val="af-ZA"/>
        </w:rPr>
        <w:t>ОЦЕНКА И</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КРАТКОЕ ИЗЛОЖЕНИЕ РЕЗУЛЬТАТОВ</w:t>
      </w:r>
    </w:p>
    <w:p w14:paraId="6666B31A" w14:textId="77777777" w:rsidR="00096865" w:rsidRPr="00064ADD" w:rsidRDefault="00096865" w:rsidP="00EF3662">
      <w:pPr>
        <w:ind w:firstLine="567"/>
        <w:jc w:val="both"/>
        <w:rPr>
          <w:rFonts w:ascii="GHEA Grapalat" w:hAnsi="GHEA Grapalat"/>
          <w:b/>
          <w:sz w:val="20"/>
          <w:lang w:val="af-ZA"/>
        </w:rPr>
      </w:pPr>
    </w:p>
    <w:p w14:paraId="0CF1CEFB" w14:textId="17AEA040"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 xml:space="preserve">8.1 </w:t>
      </w:r>
      <w:r w:rsidR="00A3468D" w:rsidRPr="00064ADD">
        <w:rPr>
          <w:rFonts w:ascii="GHEA Grapalat" w:hAnsi="GHEA Grapalat" w:cs="Sylfaen"/>
          <w:lang w:val="ru-RU"/>
        </w:rPr>
        <w:t>Приложения</w:t>
      </w:r>
      <w:r w:rsidR="00A3468D" w:rsidRPr="00064ADD">
        <w:rPr>
          <w:rFonts w:ascii="GHEA Grapalat" w:hAnsi="GHEA Grapalat" w:cs="Sylfaen"/>
        </w:rPr>
        <w:t xml:space="preserve"> </w:t>
      </w:r>
      <w:r w:rsidR="00A3468D" w:rsidRPr="00064ADD">
        <w:rPr>
          <w:rFonts w:ascii="GHEA Grapalat" w:hAnsi="GHEA Grapalat" w:cs="Sylfaen"/>
          <w:lang w:val="ru-RU"/>
        </w:rPr>
        <w:t>начало</w:t>
      </w:r>
      <w:r w:rsidR="00A3468D" w:rsidRPr="00064ADD">
        <w:rPr>
          <w:rFonts w:ascii="GHEA Grapalat" w:hAnsi="GHEA Grapalat" w:cs="Sylfaen"/>
        </w:rPr>
        <w:t xml:space="preserve"> </w:t>
      </w:r>
      <w:r w:rsidR="00A3468D" w:rsidRPr="00064ADD">
        <w:rPr>
          <w:rFonts w:ascii="GHEA Grapalat" w:hAnsi="GHEA Grapalat" w:cs="Sylfaen"/>
          <w:lang w:val="ru-RU"/>
        </w:rPr>
        <w:t xml:space="preserve">состоится </w:t>
      </w:r>
      <w:r w:rsidR="00A3468D" w:rsidRPr="00064ADD">
        <w:rPr>
          <w:rFonts w:ascii="GHEA Grapalat" w:hAnsi="GHEA Grapalat" w:cs="Sylfaen"/>
        </w:rPr>
        <w:t>в рамках заседания комитета по вскрытию заявок</w:t>
      </w:r>
      <w:proofErr w:type="gramStart"/>
      <w:r w:rsidR="00A3468D" w:rsidRPr="00064ADD">
        <w:rPr>
          <w:rFonts w:ascii="GHEA Grapalat" w:hAnsi="GHEA Grapalat" w:cs="Sylfaen"/>
        </w:rPr>
        <w:t>.</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w:t>
      </w:r>
      <w:proofErr w:type="gramEnd"/>
      <w:r w:rsidR="00A3468D" w:rsidRPr="00064ADD">
        <w:rPr>
          <w:rFonts w:ascii="GHEA Grapalat" w:hAnsi="GHEA Grapalat" w:cs="Sylfaen"/>
          <w:szCs w:val="24"/>
        </w:rPr>
        <w:t xml:space="preserve"> </w:t>
      </w:r>
      <w:r w:rsidR="00A3468D" w:rsidRPr="00064ADD">
        <w:rPr>
          <w:rFonts w:ascii="GHEA Grapalat" w:hAnsi="GHEA Grapalat" w:cs="Sylfaen"/>
          <w:szCs w:val="24"/>
          <w:lang w:val="ru-RU"/>
        </w:rPr>
        <w:t>этот</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процедура</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объявление</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и</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 xml:space="preserve">Приглашение </w:t>
      </w:r>
      <w:r w:rsidR="00A3468D" w:rsidRPr="00973DE8">
        <w:rPr>
          <w:rFonts w:ascii="GHEA Grapalat" w:hAnsi="GHEA Grapalat" w:cs="Sylfaen"/>
          <w:szCs w:val="24"/>
          <w:lang w:val="ru-RU"/>
        </w:rPr>
        <w:t xml:space="preserve">будет </w:t>
      </w:r>
      <w:r w:rsidR="00A3468D" w:rsidRPr="00064ADD">
        <w:rPr>
          <w:rFonts w:ascii="GHEA Grapalat" w:hAnsi="GHEA Grapalat" w:cs="Sylfaen"/>
          <w:szCs w:val="24"/>
          <w:lang w:val="ru-RU"/>
        </w:rPr>
        <w:t xml:space="preserve">опубликовано </w:t>
      </w:r>
      <w:r w:rsidR="00A3468D" w:rsidRPr="00064ADD">
        <w:rPr>
          <w:rFonts w:ascii="GHEA Grapalat" w:hAnsi="GHEA Grapalat" w:cs="Sylfaen"/>
          <w:szCs w:val="24"/>
        </w:rPr>
        <w:t xml:space="preserve">в информационном бюллетене . </w:t>
      </w:r>
      <w:r w:rsidR="00A3468D" w:rsidRPr="00973DE8">
        <w:rPr>
          <w:rFonts w:ascii="GHEA Grapalat" w:hAnsi="GHEA Grapalat" w:cs="Sylfaen"/>
          <w:szCs w:val="24"/>
          <w:lang w:val="ru-RU"/>
        </w:rPr>
        <w:t>с того дня</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 xml:space="preserve">считая </w:t>
      </w:r>
      <w:r w:rsidR="00A20D07">
        <w:rPr>
          <w:rFonts w:ascii="GHEA Grapalat" w:hAnsi="GHEA Grapalat" w:cs="Sylfaen"/>
          <w:szCs w:val="24"/>
        </w:rPr>
        <w:t>до 7-го</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день</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 xml:space="preserve">в </w:t>
      </w:r>
      <w:r w:rsidR="00A3468D" w:rsidRPr="00064ADD">
        <w:rPr>
          <w:rFonts w:ascii="GHEA Grapalat" w:hAnsi="GHEA Grapalat" w:cs="Sylfaen"/>
          <w:szCs w:val="24"/>
        </w:rPr>
        <w:t xml:space="preserve">12:00 </w:t>
      </w:r>
      <w:r w:rsidR="00A3468D" w:rsidRPr="00973DE8">
        <w:rPr>
          <w:rFonts w:ascii="GHEA Grapalat" w:hAnsi="GHEA Grapalat" w:cs="Sylfaen"/>
          <w:szCs w:val="24"/>
          <w:lang w:val="ru-RU"/>
        </w:rPr>
        <w:t>.</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Приложения</w:t>
      </w:r>
      <w:r w:rsidRPr="00064ADD">
        <w:rPr>
          <w:rFonts w:ascii="GHEA Grapalat" w:hAnsi="GHEA Grapalat" w:cs="Sylfaen"/>
          <w:sz w:val="20"/>
          <w:lang w:val="af-ZA"/>
        </w:rPr>
        <w:t xml:space="preserve"> на </w:t>
      </w:r>
      <w:r w:rsidRPr="00064ADD">
        <w:rPr>
          <w:rFonts w:ascii="GHEA Grapalat" w:hAnsi="GHEA Grapalat" w:cs="Sylfaen"/>
          <w:sz w:val="20"/>
          <w:lang w:val="ru-RU"/>
        </w:rPr>
        <w:t xml:space="preserve">открытии </w:t>
      </w:r>
      <w:r w:rsidRPr="00064ADD">
        <w:rPr>
          <w:rFonts w:ascii="GHEA Grapalat" w:hAnsi="GHEA Grapalat" w:cs="Sylfaen"/>
          <w:sz w:val="20"/>
          <w:lang w:val="af-ZA"/>
        </w:rPr>
        <w:t xml:space="preserve">и оценочной </w:t>
      </w:r>
      <w:r w:rsidRPr="00064ADD">
        <w:rPr>
          <w:rFonts w:ascii="GHEA Grapalat" w:hAnsi="GHEA Grapalat" w:cs="Sylfaen"/>
          <w:sz w:val="20"/>
          <w:lang w:val="ru-RU"/>
        </w:rPr>
        <w:t xml:space="preserve">сессии </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комиссия</w:t>
      </w:r>
      <w:r w:rsidRPr="00064ADD">
        <w:rPr>
          <w:rFonts w:ascii="GHEA Grapalat" w:hAnsi="GHEA Grapalat" w:cs="Sylfaen"/>
          <w:sz w:val="20"/>
          <w:lang w:val="af-ZA"/>
        </w:rPr>
        <w:t xml:space="preserve"> </w:t>
      </w:r>
      <w:r w:rsidRPr="00064ADD">
        <w:rPr>
          <w:rFonts w:ascii="GHEA Grapalat" w:hAnsi="GHEA Grapalat" w:cs="Sylfaen"/>
          <w:sz w:val="20"/>
        </w:rPr>
        <w:t xml:space="preserve">председатель </w:t>
      </w:r>
      <w:r w:rsidRPr="00064ADD">
        <w:rPr>
          <w:rFonts w:ascii="GHEA Grapalat" w:hAnsi="GHEA Grapalat" w:cs="Sylfaen"/>
          <w:sz w:val="20"/>
          <w:lang w:val="af-ZA"/>
        </w:rPr>
        <w:t xml:space="preserve">( </w:t>
      </w:r>
      <w:r w:rsidRPr="00064ADD">
        <w:rPr>
          <w:rFonts w:ascii="GHEA Grapalat" w:hAnsi="GHEA Grapalat" w:cs="Sylfaen"/>
          <w:sz w:val="20"/>
          <w:lang w:val="hy-AM"/>
        </w:rPr>
        <w:t>заседания)</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председатель ( собрания </w:t>
      </w:r>
      <w:r w:rsidRPr="00064ADD">
        <w:rPr>
          <w:rFonts w:ascii="GHEA Grapalat" w:hAnsi="GHEA Grapalat" w:cs="Sylfaen"/>
          <w:sz w:val="20"/>
          <w:lang w:val="af-ZA"/>
        </w:rPr>
        <w:t xml:space="preserve">) </w:t>
      </w:r>
      <w:r w:rsidRPr="00064ADD">
        <w:rPr>
          <w:rFonts w:ascii="GHEA Grapalat" w:hAnsi="GHEA Grapalat" w:cs="Sylfaen"/>
          <w:sz w:val="20"/>
          <w:lang w:val="hy-AM"/>
        </w:rPr>
        <w:t>объявлять</w:t>
      </w:r>
      <w:r w:rsidRPr="00064ADD">
        <w:rPr>
          <w:rFonts w:ascii="GHEA Grapalat" w:hAnsi="GHEA Grapalat" w:cs="Sylfaen"/>
          <w:sz w:val="20"/>
          <w:lang w:val="af-ZA"/>
        </w:rPr>
        <w:t xml:space="preserve"> </w:t>
      </w:r>
      <w:r w:rsidRPr="00064ADD">
        <w:rPr>
          <w:rFonts w:ascii="GHEA Grapalat" w:hAnsi="GHEA Grapalat" w:cs="Sylfaen"/>
          <w:sz w:val="20"/>
          <w:lang w:val="hy-AM"/>
        </w:rPr>
        <w:t>является</w:t>
      </w:r>
      <w:r w:rsidRPr="00064ADD">
        <w:rPr>
          <w:rFonts w:ascii="GHEA Grapalat" w:hAnsi="GHEA Grapalat" w:cs="Sylfaen"/>
          <w:sz w:val="20"/>
          <w:lang w:val="af-ZA"/>
        </w:rPr>
        <w:t xml:space="preserve"> </w:t>
      </w:r>
      <w:r w:rsidRPr="00064ADD">
        <w:rPr>
          <w:rFonts w:ascii="GHEA Grapalat" w:hAnsi="GHEA Grapalat" w:cs="Sylfaen"/>
          <w:sz w:val="20"/>
          <w:lang w:val="hy-AM"/>
        </w:rPr>
        <w:t>открыл</w:t>
      </w:r>
      <w:r w:rsidRPr="00064ADD">
        <w:rPr>
          <w:rFonts w:ascii="GHEA Grapalat" w:hAnsi="GHEA Grapalat" w:cs="Sylfaen"/>
          <w:sz w:val="20"/>
          <w:lang w:val="af-ZA"/>
        </w:rPr>
        <w:t xml:space="preserve"> </w:t>
      </w:r>
      <w:r w:rsidRPr="00064ADD">
        <w:rPr>
          <w:rFonts w:ascii="GHEA Grapalat" w:hAnsi="GHEA Grapalat" w:cs="Sylfaen"/>
          <w:sz w:val="20"/>
          <w:lang w:val="hy-AM"/>
        </w:rPr>
        <w:t>и</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объявляет следующее </w:t>
      </w:r>
      <w:r w:rsidRPr="00064ADD">
        <w:rPr>
          <w:rFonts w:ascii="GHEA Grapalat" w:hAnsi="GHEA Grapalat" w:cs="Sylfaen"/>
          <w:sz w:val="20"/>
          <w:lang w:val="hy-AM"/>
        </w:rPr>
        <w:softHyphen/>
        <w:t xml:space="preserve">, как определено в заказе на покупку </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этот</w:t>
      </w:r>
      <w:r w:rsidRPr="00064ADD">
        <w:rPr>
          <w:rFonts w:ascii="GHEA Grapalat" w:hAnsi="GHEA Grapalat" w:cs="Sylfaen"/>
          <w:sz w:val="20"/>
          <w:lang w:val="af-ZA"/>
        </w:rPr>
        <w:t xml:space="preserve"> </w:t>
      </w:r>
      <w:r w:rsidRPr="00064ADD">
        <w:rPr>
          <w:rFonts w:ascii="GHEA Grapalat" w:hAnsi="GHEA Grapalat" w:cs="Sylfaen"/>
          <w:sz w:val="20"/>
        </w:rPr>
        <w:t>процедура</w:t>
      </w:r>
      <w:r w:rsidRPr="00064ADD">
        <w:rPr>
          <w:rFonts w:ascii="GHEA Grapalat" w:hAnsi="GHEA Grapalat" w:cs="Sylfaen"/>
          <w:sz w:val="20"/>
          <w:lang w:val="af-ZA"/>
        </w:rPr>
        <w:t xml:space="preserve"> </w:t>
      </w:r>
      <w:r w:rsidRPr="00064ADD">
        <w:rPr>
          <w:rFonts w:ascii="GHEA Grapalat" w:hAnsi="GHEA Grapalat" w:cs="Sylfaen"/>
          <w:sz w:val="20"/>
        </w:rPr>
        <w:t>в рамке</w:t>
      </w:r>
      <w:r w:rsidRPr="00064ADD">
        <w:rPr>
          <w:rFonts w:ascii="GHEA Grapalat" w:hAnsi="GHEA Grapalat" w:cs="Sylfaen"/>
          <w:sz w:val="20"/>
          <w:lang w:val="af-ZA"/>
        </w:rPr>
        <w:t xml:space="preserve"> </w:t>
      </w:r>
      <w:r w:rsidRPr="00064ADD">
        <w:rPr>
          <w:rFonts w:ascii="GHEA Grapalat" w:hAnsi="GHEA Grapalat" w:cs="Sylfaen"/>
          <w:sz w:val="20"/>
        </w:rPr>
        <w:t>для покупки</w:t>
      </w:r>
      <w:r w:rsidRPr="00064ADD">
        <w:rPr>
          <w:rFonts w:ascii="GHEA Grapalat" w:hAnsi="GHEA Grapalat" w:cs="Sylfaen"/>
          <w:sz w:val="20"/>
          <w:lang w:val="af-ZA"/>
        </w:rPr>
        <w:t xml:space="preserve"> </w:t>
      </w:r>
      <w:r w:rsidR="00AF3CCA" w:rsidRPr="00064ADD">
        <w:rPr>
          <w:rFonts w:ascii="GHEA Grapalat" w:hAnsi="GHEA Grapalat" w:cs="Sylfaen"/>
          <w:sz w:val="20"/>
          <w:lang w:val="hy-AM"/>
        </w:rPr>
        <w:t xml:space="preserve">покупка </w:t>
      </w:r>
      <w:r w:rsidRPr="00064ADD">
        <w:rPr>
          <w:rFonts w:ascii="GHEA Grapalat" w:hAnsi="GHEA Grapalat" w:cs="Sylfaen"/>
          <w:sz w:val="20"/>
        </w:rPr>
        <w:t>услуг</w:t>
      </w:r>
      <w:r w:rsidRPr="00064ADD">
        <w:rPr>
          <w:rFonts w:ascii="GHEA Grapalat" w:hAnsi="GHEA Grapalat" w:cs="Sylfaen"/>
          <w:sz w:val="20"/>
          <w:lang w:val="af-ZA"/>
        </w:rPr>
        <w:t xml:space="preserve"> </w:t>
      </w:r>
      <w:r w:rsidRPr="00064ADD">
        <w:rPr>
          <w:rFonts w:ascii="GHEA Grapalat" w:hAnsi="GHEA Grapalat" w:cs="Sylfaen"/>
          <w:sz w:val="20"/>
          <w:lang w:val="hy-AM"/>
        </w:rPr>
        <w:t>цена:</w:t>
      </w:r>
      <w:r w:rsidRPr="00064ADD">
        <w:rPr>
          <w:rFonts w:ascii="GHEA Grapalat" w:hAnsi="GHEA Grapalat" w:cs="Sylfaen"/>
          <w:sz w:val="20"/>
          <w:lang w:val="af-ZA"/>
        </w:rPr>
        <w:t xml:space="preserve"> </w:t>
      </w:r>
      <w:r w:rsidRPr="00064ADD">
        <w:rPr>
          <w:rFonts w:ascii="GHEA Grapalat" w:hAnsi="GHEA Grapalat" w:cs="Sylfaen"/>
          <w:sz w:val="20"/>
          <w:lang w:val="hy-AM"/>
        </w:rPr>
        <w:t>один</w:t>
      </w:r>
      <w:r w:rsidRPr="00064ADD">
        <w:rPr>
          <w:rFonts w:ascii="GHEA Grapalat" w:hAnsi="GHEA Grapalat" w:cs="Sylfaen"/>
          <w:sz w:val="20"/>
          <w:lang w:val="af-ZA"/>
        </w:rPr>
        <w:t xml:space="preserve"> </w:t>
      </w:r>
      <w:r w:rsidRPr="00064ADD">
        <w:rPr>
          <w:rFonts w:ascii="GHEA Grapalat" w:hAnsi="GHEA Grapalat" w:cs="Sylfaen"/>
          <w:sz w:val="20"/>
          <w:lang w:val="hy-AM"/>
        </w:rPr>
        <w:t>по числу</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выражено </w:t>
      </w:r>
      <w:r w:rsidRPr="00064ADD">
        <w:rPr>
          <w:rFonts w:ascii="GHEA Grapalat" w:hAnsi="GHEA Grapalat" w:cs="Sylfaen"/>
          <w:sz w:val="20"/>
          <w:lang w:val="af-ZA"/>
        </w:rPr>
        <w:t xml:space="preserve">как </w:t>
      </w:r>
      <w:r w:rsidRPr="00064ADD">
        <w:rPr>
          <w:rFonts w:ascii="GHEA Grapalat" w:hAnsi="GHEA Grapalat" w:cs="Sylfaen"/>
          <w:sz w:val="20"/>
        </w:rPr>
        <w:t>также</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Предложенные цены участников, подавших заявки, выражены в виде единого числа, на основе письменного описания </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это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пункт </w:t>
      </w:r>
      <w:r w:rsidRPr="00064ADD">
        <w:rPr>
          <w:rFonts w:ascii="GHEA Grapalat" w:hAnsi="GHEA Grapalat"/>
          <w:sz w:val="20"/>
          <w:szCs w:val="20"/>
          <w:lang w:val="hy-AM"/>
        </w:rPr>
        <w:t xml:space="preserve">1 </w:t>
      </w:r>
      <w:r w:rsidRPr="00064ADD">
        <w:rPr>
          <w:rFonts w:ascii="GHEA Grapalat" w:hAnsi="GHEA Grapalat" w:cs="Sylfaen"/>
          <w:sz w:val="20"/>
          <w:szCs w:val="20"/>
          <w:lang w:val="hy-AM"/>
        </w:rPr>
        <w:t>в подпункте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упомянул</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документы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от передачи президенту </w:t>
      </w:r>
      <w:r w:rsidRPr="00064ADD">
        <w:rPr>
          <w:rFonts w:ascii="GHEA Grapalat" w:hAnsi="GHEA Grapalat"/>
          <w:sz w:val="20"/>
          <w:szCs w:val="20"/>
          <w:lang w:val="hy-AM"/>
        </w:rPr>
        <w:t xml:space="preserve">(председателю сессии) </w:t>
      </w:r>
      <w:r w:rsidRPr="00064ADD">
        <w:rPr>
          <w:rFonts w:ascii="GHEA Grapalat" w:hAnsi="GHEA Grapalat" w:cs="Sylfaen"/>
          <w:sz w:val="20"/>
          <w:szCs w:val="20"/>
          <w:lang w:val="hy-AM"/>
        </w:rPr>
        <w:t>после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комитет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оценка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является </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 xml:space="preserve">а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содержащий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конверты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сделать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 настоящему</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согласие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определенный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хорошо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открытие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соответствующий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оценен</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приложения </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 xml:space="preserve">б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открытый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каждый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конверт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необходимые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планируемые </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документы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существование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их</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компиляция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согласие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по приглашению</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определенный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 xml:space="preserve">в соответствии с условиями </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комиссия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президент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объявлять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является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представлено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участники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цена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один</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по числу</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выраженный,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база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принятие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 письмах</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то, что написано.</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8.2 </w:t>
      </w:r>
      <w:r w:rsidR="00F61898" w:rsidRPr="00064ADD">
        <w:rPr>
          <w:rFonts w:ascii="GHEA Grapalat" w:hAnsi="GHEA Grapalat" w:cs="Sylfaen"/>
          <w:sz w:val="20"/>
          <w:lang w:val="hy-AM"/>
        </w:rPr>
        <w:t>Приложения</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находится на оценке</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являются</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этот</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по приглашению</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определенный</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 xml:space="preserve">чтобы </w:t>
      </w:r>
      <w:r w:rsidR="00152564" w:rsidRPr="00064ADD">
        <w:rPr>
          <w:rFonts w:ascii="GHEA Grapalat" w:hAnsi="GHEA Grapalat" w:cs="Sylfaen"/>
          <w:sz w:val="20"/>
          <w:lang w:val="af-ZA"/>
        </w:rPr>
        <w:t>.</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Покупка</w:t>
      </w:r>
      <w:r w:rsidRPr="00064ADD">
        <w:rPr>
          <w:rFonts w:ascii="GHEA Grapalat" w:hAnsi="GHEA Grapalat" w:cs="Sylfaen"/>
          <w:sz w:val="20"/>
          <w:lang w:val="af-ZA"/>
        </w:rPr>
        <w:t xml:space="preserve"> </w:t>
      </w:r>
      <w:r w:rsidRPr="00064ADD">
        <w:rPr>
          <w:rFonts w:ascii="GHEA Grapalat" w:hAnsi="GHEA Grapalat" w:cs="Sylfaen"/>
          <w:sz w:val="20"/>
        </w:rPr>
        <w:t>процедура</w:t>
      </w:r>
      <w:r w:rsidRPr="00064ADD">
        <w:rPr>
          <w:rFonts w:ascii="GHEA Grapalat" w:hAnsi="GHEA Grapalat" w:cs="Sylfaen"/>
          <w:sz w:val="20"/>
          <w:lang w:val="af-ZA"/>
        </w:rPr>
        <w:t xml:space="preserve"> </w:t>
      </w:r>
      <w:r w:rsidRPr="00064ADD">
        <w:rPr>
          <w:rFonts w:ascii="GHEA Grapalat" w:hAnsi="GHEA Grapalat" w:cs="Sylfaen"/>
          <w:sz w:val="20"/>
        </w:rPr>
        <w:t>порции</w:t>
      </w:r>
      <w:r w:rsidRPr="00064ADD">
        <w:rPr>
          <w:rFonts w:ascii="GHEA Grapalat" w:hAnsi="GHEA Grapalat" w:cs="Sylfaen"/>
          <w:sz w:val="20"/>
          <w:lang w:val="af-ZA"/>
        </w:rPr>
        <w:t xml:space="preserve"> </w:t>
      </w:r>
      <w:r w:rsidRPr="00064ADD">
        <w:rPr>
          <w:rFonts w:ascii="GHEA Grapalat" w:hAnsi="GHEA Grapalat" w:cs="Sylfaen"/>
          <w:sz w:val="20"/>
        </w:rPr>
        <w:t>число</w:t>
      </w:r>
      <w:r w:rsidRPr="00064ADD">
        <w:rPr>
          <w:rFonts w:ascii="GHEA Grapalat" w:hAnsi="GHEA Grapalat" w:cs="Sylfaen"/>
          <w:sz w:val="20"/>
          <w:lang w:val="af-ZA"/>
        </w:rPr>
        <w:t xml:space="preserve"> </w:t>
      </w:r>
      <w:r w:rsidRPr="00064ADD">
        <w:rPr>
          <w:rFonts w:ascii="GHEA Grapalat" w:hAnsi="GHEA Grapalat" w:cs="Sylfaen"/>
          <w:sz w:val="20"/>
        </w:rPr>
        <w:t>семьдесят пять</w:t>
      </w:r>
      <w:r w:rsidRPr="00064ADD">
        <w:rPr>
          <w:rFonts w:ascii="GHEA Grapalat" w:hAnsi="GHEA Grapalat" w:cs="Sylfaen"/>
          <w:sz w:val="20"/>
          <w:lang w:val="af-ZA"/>
        </w:rPr>
        <w:t xml:space="preserve"> </w:t>
      </w:r>
      <w:r w:rsidRPr="00064ADD">
        <w:rPr>
          <w:rFonts w:ascii="GHEA Grapalat" w:hAnsi="GHEA Grapalat" w:cs="Sylfaen"/>
          <w:sz w:val="20"/>
        </w:rPr>
        <w:t>не превышать</w:t>
      </w:r>
      <w:r w:rsidRPr="00064ADD">
        <w:rPr>
          <w:rFonts w:ascii="GHEA Grapalat" w:hAnsi="GHEA Grapalat" w:cs="Sylfaen"/>
          <w:sz w:val="20"/>
          <w:lang w:val="af-ZA"/>
        </w:rPr>
        <w:t xml:space="preserve"> </w:t>
      </w:r>
      <w:r w:rsidRPr="00064ADD">
        <w:rPr>
          <w:rFonts w:ascii="GHEA Grapalat" w:hAnsi="GHEA Grapalat" w:cs="Sylfaen"/>
          <w:sz w:val="20"/>
        </w:rPr>
        <w:t>в случае</w:t>
      </w:r>
      <w:r w:rsidRPr="00064ADD">
        <w:rPr>
          <w:rFonts w:ascii="GHEA Grapalat" w:hAnsi="GHEA Grapalat" w:cs="Sylfaen"/>
          <w:sz w:val="20"/>
          <w:lang w:val="af-ZA"/>
        </w:rPr>
        <w:t xml:space="preserve"> </w:t>
      </w:r>
      <w:r w:rsidRPr="00064ADD">
        <w:rPr>
          <w:rFonts w:ascii="GHEA Grapalat" w:hAnsi="GHEA Grapalat" w:cs="Sylfaen"/>
          <w:sz w:val="20"/>
        </w:rPr>
        <w:t>приложения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оценка</w:t>
      </w:r>
      <w:r w:rsidR="009A796C" w:rsidRPr="00064ADD">
        <w:rPr>
          <w:rFonts w:ascii="GHEA Grapalat" w:hAnsi="GHEA Grapalat" w:cs="Sylfaen"/>
          <w:sz w:val="20"/>
          <w:lang w:val="af-ZA"/>
        </w:rPr>
        <w:t xml:space="preserve"> </w:t>
      </w:r>
      <w:r w:rsidR="009A796C" w:rsidRPr="00064ADD">
        <w:rPr>
          <w:rFonts w:ascii="GHEA Grapalat" w:hAnsi="GHEA Grapalat" w:cs="Sylfaen"/>
          <w:sz w:val="20"/>
        </w:rPr>
        <w:t>реализовано</w:t>
      </w:r>
      <w:r w:rsidR="009A796C" w:rsidRPr="00064ADD">
        <w:rPr>
          <w:rFonts w:ascii="GHEA Grapalat" w:hAnsi="GHEA Grapalat" w:cs="Sylfaen"/>
          <w:sz w:val="20"/>
          <w:lang w:val="af-ZA"/>
        </w:rPr>
        <w:t xml:space="preserve"> </w:t>
      </w:r>
      <w:r w:rsidR="009A796C" w:rsidRPr="00064ADD">
        <w:rPr>
          <w:rFonts w:ascii="GHEA Grapalat" w:hAnsi="GHEA Grapalat" w:cs="Sylfaen"/>
          <w:sz w:val="20"/>
        </w:rPr>
        <w:t>является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их</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презентация</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крайний срок</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истекает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с того дня</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рассчитано</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от</w:t>
      </w:r>
      <w:proofErr w:type="gramEnd"/>
      <w:r w:rsidR="009A796C" w:rsidRPr="00064ADD">
        <w:rPr>
          <w:rFonts w:ascii="GHEA Grapalat" w:hAnsi="GHEA Grapalat" w:cs="Sylfaen"/>
          <w:sz w:val="20"/>
        </w:rPr>
        <w:t xml:space="preserve"> десяти </w:t>
      </w:r>
      <w:r w:rsidR="00AF3CCA" w:rsidRPr="00064ADD">
        <w:rPr>
          <w:rFonts w:ascii="GHEA Grapalat" w:hAnsi="GHEA Grapalat" w:cs="Sylfaen"/>
          <w:sz w:val="20"/>
          <w:lang w:val="hy-AM"/>
        </w:rPr>
        <w:t xml:space="preserve">до пятнадцати </w:t>
      </w:r>
      <w:r w:rsidRPr="00064ADD">
        <w:rPr>
          <w:rFonts w:ascii="GHEA Grapalat" w:hAnsi="GHEA Grapalat" w:cs="Sylfaen"/>
          <w:sz w:val="20"/>
          <w:lang w:val="af-ZA"/>
        </w:rPr>
        <w:t xml:space="preserve">, </w:t>
      </w:r>
      <w:r w:rsidRPr="00064ADD">
        <w:rPr>
          <w:rFonts w:ascii="GHEA Grapalat" w:hAnsi="GHEA Grapalat" w:cs="Sylfaen"/>
          <w:sz w:val="20"/>
        </w:rPr>
        <w:t>и</w:t>
      </w:r>
      <w:r w:rsidRPr="00064ADD">
        <w:rPr>
          <w:rFonts w:ascii="GHEA Grapalat" w:hAnsi="GHEA Grapalat" w:cs="Sylfaen"/>
          <w:sz w:val="20"/>
          <w:lang w:val="af-ZA"/>
        </w:rPr>
        <w:t xml:space="preserve"> </w:t>
      </w:r>
      <w:r w:rsidRPr="00064ADD">
        <w:rPr>
          <w:rFonts w:ascii="GHEA Grapalat" w:hAnsi="GHEA Grapalat" w:cs="Sylfaen"/>
          <w:sz w:val="20"/>
        </w:rPr>
        <w:t>превзойти</w:t>
      </w:r>
      <w:r w:rsidRPr="00064ADD">
        <w:rPr>
          <w:rFonts w:ascii="GHEA Grapalat" w:hAnsi="GHEA Grapalat" w:cs="Sylfaen"/>
          <w:sz w:val="20"/>
          <w:lang w:val="af-ZA"/>
        </w:rPr>
        <w:t xml:space="preserve"> </w:t>
      </w:r>
      <w:r w:rsidRPr="00064ADD">
        <w:rPr>
          <w:rFonts w:ascii="GHEA Grapalat" w:hAnsi="GHEA Grapalat" w:cs="Sylfaen"/>
          <w:sz w:val="20"/>
        </w:rPr>
        <w:t>в случае:</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двадцать</w:t>
      </w:r>
      <w:r w:rsidR="00AF3CCA" w:rsidRPr="00064ADD">
        <w:rPr>
          <w:rFonts w:ascii="GHEA Grapalat" w:hAnsi="GHEA Grapalat" w:cs="Sylfaen"/>
          <w:sz w:val="20"/>
          <w:lang w:val="af-ZA"/>
        </w:rPr>
        <w:t xml:space="preserve"> </w:t>
      </w:r>
      <w:r w:rsidR="009A796C" w:rsidRPr="00064ADD">
        <w:rPr>
          <w:rFonts w:ascii="GHEA Grapalat" w:hAnsi="GHEA Grapalat" w:cs="Sylfaen"/>
          <w:sz w:val="20"/>
        </w:rPr>
        <w:t>работающий</w:t>
      </w:r>
      <w:r w:rsidR="009A796C" w:rsidRPr="00064ADD">
        <w:rPr>
          <w:rFonts w:ascii="GHEA Grapalat" w:hAnsi="GHEA Grapalat" w:cs="Sylfaen"/>
          <w:sz w:val="20"/>
          <w:lang w:val="af-ZA"/>
        </w:rPr>
        <w:t xml:space="preserve"> </w:t>
      </w:r>
      <w:r w:rsidR="009A796C" w:rsidRPr="00064ADD">
        <w:rPr>
          <w:rFonts w:ascii="GHEA Grapalat" w:hAnsi="GHEA Grapalat" w:cs="Sylfaen"/>
          <w:sz w:val="20"/>
        </w:rPr>
        <w:t>день</w:t>
      </w:r>
      <w:r w:rsidR="009A796C" w:rsidRPr="00064ADD">
        <w:rPr>
          <w:rFonts w:ascii="GHEA Grapalat" w:hAnsi="GHEA Grapalat" w:cs="Sylfaen"/>
          <w:sz w:val="20"/>
          <w:lang w:val="af-ZA"/>
        </w:rPr>
        <w:t xml:space="preserve"> </w:t>
      </w:r>
      <w:r w:rsidR="009A796C" w:rsidRPr="00064ADD">
        <w:rPr>
          <w:rFonts w:ascii="GHEA Grapalat" w:hAnsi="GHEA Grapalat" w:cs="Sylfaen"/>
          <w:sz w:val="20"/>
        </w:rPr>
        <w:t xml:space="preserve">в течение </w:t>
      </w:r>
      <w:r w:rsidR="009A796C" w:rsidRPr="00064ADD">
        <w:rPr>
          <w:rFonts w:ascii="GHEA Grapalat" w:hAnsi="GHEA Grapalat" w:cs="Sylfaen"/>
          <w:sz w:val="20"/>
          <w:lang w:val="af-ZA"/>
        </w:rPr>
        <w:t>.</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Достаточно</w:t>
      </w:r>
      <w:r w:rsidRPr="00064ADD">
        <w:rPr>
          <w:rFonts w:ascii="GHEA Grapalat" w:hAnsi="GHEA Grapalat" w:cs="Sylfaen"/>
          <w:sz w:val="20"/>
          <w:lang w:val="af-ZA"/>
        </w:rPr>
        <w:t xml:space="preserve"> </w:t>
      </w:r>
      <w:r w:rsidRPr="00064ADD">
        <w:rPr>
          <w:rFonts w:ascii="GHEA Grapalat" w:hAnsi="GHEA Grapalat" w:cs="Sylfaen"/>
          <w:sz w:val="20"/>
        </w:rPr>
        <w:t>являются</w:t>
      </w:r>
      <w:r w:rsidRPr="00064ADD">
        <w:rPr>
          <w:rFonts w:ascii="GHEA Grapalat" w:hAnsi="GHEA Grapalat" w:cs="Sylfaen"/>
          <w:sz w:val="20"/>
          <w:lang w:val="af-ZA"/>
        </w:rPr>
        <w:t xml:space="preserve"> </w:t>
      </w:r>
      <w:r w:rsidRPr="00064ADD">
        <w:rPr>
          <w:rFonts w:ascii="GHEA Grapalat" w:hAnsi="GHEA Grapalat" w:cs="Sylfaen"/>
          <w:sz w:val="20"/>
        </w:rPr>
        <w:t>находится на оценке</w:t>
      </w:r>
      <w:r w:rsidRPr="00064ADD">
        <w:rPr>
          <w:rFonts w:ascii="GHEA Grapalat" w:hAnsi="GHEA Grapalat" w:cs="Sylfaen"/>
          <w:sz w:val="20"/>
          <w:lang w:val="af-ZA"/>
        </w:rPr>
        <w:t xml:space="preserve"> </w:t>
      </w:r>
      <w:r w:rsidRPr="00064ADD">
        <w:rPr>
          <w:rFonts w:ascii="GHEA Grapalat" w:hAnsi="GHEA Grapalat" w:cs="Sylfaen"/>
          <w:sz w:val="20"/>
        </w:rPr>
        <w:t>этот</w:t>
      </w:r>
      <w:r w:rsidRPr="00064ADD">
        <w:rPr>
          <w:rFonts w:ascii="GHEA Grapalat" w:hAnsi="GHEA Grapalat" w:cs="Sylfaen"/>
          <w:sz w:val="20"/>
          <w:lang w:val="af-ZA"/>
        </w:rPr>
        <w:t xml:space="preserve"> </w:t>
      </w:r>
      <w:r w:rsidRPr="00064ADD">
        <w:rPr>
          <w:rFonts w:ascii="GHEA Grapalat" w:hAnsi="GHEA Grapalat" w:cs="Sylfaen"/>
          <w:sz w:val="20"/>
        </w:rPr>
        <w:t>по приглашению</w:t>
      </w:r>
      <w:r w:rsidRPr="00064ADD">
        <w:rPr>
          <w:rFonts w:ascii="GHEA Grapalat" w:hAnsi="GHEA Grapalat" w:cs="Sylfaen"/>
          <w:sz w:val="20"/>
          <w:lang w:val="af-ZA"/>
        </w:rPr>
        <w:t xml:space="preserve"> </w:t>
      </w:r>
      <w:r w:rsidRPr="00064ADD">
        <w:rPr>
          <w:rFonts w:ascii="GHEA Grapalat" w:hAnsi="GHEA Grapalat" w:cs="Sylfaen"/>
          <w:sz w:val="20"/>
        </w:rPr>
        <w:t>намеревался</w:t>
      </w:r>
      <w:r w:rsidRPr="00064ADD">
        <w:rPr>
          <w:rFonts w:ascii="GHEA Grapalat" w:hAnsi="GHEA Grapalat" w:cs="Sylfaen"/>
          <w:sz w:val="20"/>
          <w:lang w:val="af-ZA"/>
        </w:rPr>
        <w:t xml:space="preserve"> </w:t>
      </w:r>
      <w:r w:rsidRPr="00064ADD">
        <w:rPr>
          <w:rFonts w:ascii="GHEA Grapalat" w:hAnsi="GHEA Grapalat" w:cs="Sylfaen"/>
          <w:sz w:val="20"/>
        </w:rPr>
        <w:t>к условиям</w:t>
      </w:r>
      <w:r w:rsidRPr="00064ADD">
        <w:rPr>
          <w:rFonts w:ascii="GHEA Grapalat" w:hAnsi="GHEA Grapalat" w:cs="Sylfaen"/>
          <w:sz w:val="20"/>
          <w:lang w:val="af-ZA"/>
        </w:rPr>
        <w:t xml:space="preserve"> </w:t>
      </w:r>
      <w:r w:rsidRPr="00064ADD">
        <w:rPr>
          <w:rFonts w:ascii="GHEA Grapalat" w:hAnsi="GHEA Grapalat" w:cs="Sylfaen"/>
          <w:sz w:val="20"/>
        </w:rPr>
        <w:t>соответствующий</w:t>
      </w:r>
      <w:r w:rsidRPr="00064ADD">
        <w:rPr>
          <w:rFonts w:ascii="GHEA Grapalat" w:hAnsi="GHEA Grapalat" w:cs="Sylfaen"/>
          <w:sz w:val="20"/>
          <w:lang w:val="af-ZA"/>
        </w:rPr>
        <w:t xml:space="preserve"> </w:t>
      </w:r>
      <w:r w:rsidRPr="00064ADD">
        <w:rPr>
          <w:rFonts w:ascii="GHEA Grapalat" w:hAnsi="GHEA Grapalat" w:cs="Sylfaen"/>
          <w:sz w:val="20"/>
        </w:rPr>
        <w:t xml:space="preserve">приложения </w:t>
      </w:r>
      <w:r w:rsidRPr="00064ADD">
        <w:rPr>
          <w:rFonts w:ascii="GHEA Grapalat" w:hAnsi="GHEA Grapalat" w:cs="Sylfaen"/>
          <w:sz w:val="20"/>
          <w:lang w:val="af-ZA"/>
        </w:rPr>
        <w:t xml:space="preserve">, </w:t>
      </w:r>
      <w:r w:rsidRPr="00064ADD">
        <w:rPr>
          <w:rFonts w:ascii="GHEA Grapalat" w:hAnsi="GHEA Grapalat" w:cs="Sylfaen"/>
          <w:sz w:val="20"/>
        </w:rPr>
        <w:t>наоборот</w:t>
      </w:r>
      <w:r w:rsidRPr="00064ADD">
        <w:rPr>
          <w:rFonts w:ascii="GHEA Grapalat" w:hAnsi="GHEA Grapalat" w:cs="Sylfaen"/>
          <w:sz w:val="20"/>
          <w:lang w:val="af-ZA"/>
        </w:rPr>
        <w:t xml:space="preserve"> </w:t>
      </w:r>
      <w:r w:rsidRPr="00064ADD">
        <w:rPr>
          <w:rFonts w:ascii="GHEA Grapalat" w:hAnsi="GHEA Grapalat" w:cs="Sylfaen"/>
          <w:sz w:val="20"/>
        </w:rPr>
        <w:t>в случае</w:t>
      </w:r>
      <w:r w:rsidRPr="00064ADD">
        <w:rPr>
          <w:rFonts w:ascii="GHEA Grapalat" w:hAnsi="GHEA Grapalat" w:cs="Sylfaen"/>
          <w:sz w:val="20"/>
          <w:lang w:val="af-ZA"/>
        </w:rPr>
        <w:t xml:space="preserve"> </w:t>
      </w:r>
      <w:r w:rsidRPr="00064ADD">
        <w:rPr>
          <w:rFonts w:ascii="GHEA Grapalat" w:hAnsi="GHEA Grapalat" w:cs="Sylfaen"/>
          <w:sz w:val="20"/>
        </w:rPr>
        <w:t>приложения</w:t>
      </w:r>
      <w:r w:rsidRPr="00064ADD">
        <w:rPr>
          <w:rFonts w:ascii="GHEA Grapalat" w:hAnsi="GHEA Grapalat" w:cs="Sylfaen"/>
          <w:sz w:val="20"/>
          <w:lang w:val="af-ZA"/>
        </w:rPr>
        <w:t xml:space="preserve"> </w:t>
      </w:r>
      <w:r w:rsidRPr="00064ADD">
        <w:rPr>
          <w:rFonts w:ascii="GHEA Grapalat" w:hAnsi="GHEA Grapalat" w:cs="Sylfaen"/>
          <w:sz w:val="20"/>
        </w:rPr>
        <w:t>находится на оценке</w:t>
      </w:r>
      <w:r w:rsidRPr="00064ADD">
        <w:rPr>
          <w:rFonts w:ascii="GHEA Grapalat" w:hAnsi="GHEA Grapalat" w:cs="Sylfaen"/>
          <w:sz w:val="20"/>
          <w:lang w:val="af-ZA"/>
        </w:rPr>
        <w:t xml:space="preserve"> </w:t>
      </w:r>
      <w:r w:rsidRPr="00064ADD">
        <w:rPr>
          <w:rFonts w:ascii="GHEA Grapalat" w:hAnsi="GHEA Grapalat" w:cs="Sylfaen"/>
          <w:sz w:val="20"/>
        </w:rPr>
        <w:t>являются</w:t>
      </w:r>
      <w:r w:rsidRPr="00064ADD">
        <w:rPr>
          <w:rFonts w:ascii="GHEA Grapalat" w:hAnsi="GHEA Grapalat" w:cs="Sylfaen"/>
          <w:sz w:val="20"/>
          <w:lang w:val="af-ZA"/>
        </w:rPr>
        <w:t xml:space="preserve"> </w:t>
      </w:r>
      <w:r w:rsidRPr="00064ADD">
        <w:rPr>
          <w:rFonts w:ascii="GHEA Grapalat" w:hAnsi="GHEA Grapalat" w:cs="Sylfaen"/>
          <w:sz w:val="20"/>
        </w:rPr>
        <w:t>недостаточный</w:t>
      </w:r>
      <w:r w:rsidRPr="00064ADD">
        <w:rPr>
          <w:rFonts w:ascii="GHEA Grapalat" w:hAnsi="GHEA Grapalat" w:cs="Sylfaen"/>
          <w:sz w:val="20"/>
          <w:lang w:val="af-ZA"/>
        </w:rPr>
        <w:t xml:space="preserve"> </w:t>
      </w:r>
      <w:r w:rsidRPr="00064ADD">
        <w:rPr>
          <w:rFonts w:ascii="GHEA Grapalat" w:hAnsi="GHEA Grapalat" w:cs="Sylfaen"/>
          <w:sz w:val="20"/>
        </w:rPr>
        <w:t>и</w:t>
      </w:r>
      <w:r w:rsidRPr="00064ADD">
        <w:rPr>
          <w:rFonts w:ascii="GHEA Grapalat" w:hAnsi="GHEA Grapalat" w:cs="Sylfaen"/>
          <w:sz w:val="20"/>
          <w:lang w:val="af-ZA"/>
        </w:rPr>
        <w:t xml:space="preserve"> </w:t>
      </w:r>
      <w:r w:rsidRPr="00064ADD">
        <w:rPr>
          <w:rFonts w:ascii="GHEA Grapalat" w:hAnsi="GHEA Grapalat" w:cs="Sylfaen"/>
          <w:sz w:val="20"/>
        </w:rPr>
        <w:t>отклоненный</w:t>
      </w:r>
      <w:r w:rsidRPr="00064ADD">
        <w:rPr>
          <w:rFonts w:ascii="GHEA Grapalat" w:hAnsi="GHEA Grapalat" w:cs="Sylfaen"/>
          <w:sz w:val="20"/>
          <w:lang w:val="af-ZA"/>
        </w:rPr>
        <w:t xml:space="preserve"> </w:t>
      </w:r>
      <w:r w:rsidRPr="00064ADD">
        <w:rPr>
          <w:rFonts w:ascii="GHEA Grapalat" w:hAnsi="GHEA Grapalat" w:cs="Sylfaen"/>
          <w:sz w:val="20"/>
        </w:rPr>
        <w:t xml:space="preserve">Кроме </w:t>
      </w:r>
      <w:r w:rsidR="00B46279" w:rsidRPr="00064ADD">
        <w:rPr>
          <w:rFonts w:ascii="GHEA Grapalat" w:hAnsi="GHEA Grapalat" w:cs="Sylfaen"/>
          <w:sz w:val="20"/>
        </w:rPr>
        <w:t xml:space="preserve">того </w:t>
      </w:r>
      <w:r w:rsidR="00F20DA5" w:rsidRPr="00064ADD">
        <w:rPr>
          <w:rFonts w:ascii="GHEA Grapalat" w:hAnsi="GHEA Grapalat" w:cs="Sylfaen"/>
          <w:sz w:val="20"/>
          <w:lang w:val="af-ZA"/>
        </w:rPr>
        <w:t xml:space="preserve">, </w:t>
      </w:r>
      <w:r w:rsidR="00B46279" w:rsidRPr="00064ADD">
        <w:rPr>
          <w:rFonts w:ascii="GHEA Grapalat" w:hAnsi="GHEA Grapalat" w:cs="Sylfaen"/>
          <w:sz w:val="20"/>
          <w:lang w:val="af-ZA"/>
        </w:rPr>
        <w:t xml:space="preserve">на заседании по вскрытию и оценке заявок комитет отклоняет те заявки, </w:t>
      </w:r>
      <w:r w:rsidR="00B46279" w:rsidRPr="00064ADD">
        <w:rPr>
          <w:rFonts w:ascii="GHEA Grapalat" w:hAnsi="GHEA Grapalat" w:cs="Sylfaen"/>
          <w:sz w:val="20"/>
        </w:rPr>
        <w:t>в которых...</w:t>
      </w:r>
      <w:r w:rsidR="00B46279" w:rsidRPr="00064ADD">
        <w:rPr>
          <w:rFonts w:ascii="GHEA Grapalat" w:hAnsi="GHEA Grapalat" w:cs="Sylfaen"/>
          <w:sz w:val="20"/>
          <w:lang w:val="af-ZA"/>
        </w:rPr>
        <w:t xml:space="preserve"> </w:t>
      </w:r>
      <w:r w:rsidR="00ED6836" w:rsidRPr="00064ADD">
        <w:rPr>
          <w:rFonts w:ascii="GHEA Grapalat" w:hAnsi="GHEA Grapalat" w:cs="Sylfaen"/>
          <w:sz w:val="20"/>
        </w:rPr>
        <w:t>отсутствующий</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являются</w:t>
      </w:r>
      <w:r w:rsidR="00AF3CCA" w:rsidRPr="00064ADD">
        <w:rPr>
          <w:rFonts w:ascii="GHEA Grapalat" w:hAnsi="GHEA Grapalat" w:cs="Sylfaen"/>
          <w:sz w:val="20"/>
          <w:lang w:val="af-ZA"/>
        </w:rPr>
        <w:t xml:space="preserve"> </w:t>
      </w:r>
      <w:r w:rsidR="00ED6836" w:rsidRPr="00064ADD">
        <w:rPr>
          <w:rFonts w:ascii="GHEA Grapalat" w:hAnsi="GHEA Grapalat" w:cs="Sylfaen"/>
          <w:sz w:val="20"/>
        </w:rPr>
        <w:t>цена</w:t>
      </w:r>
      <w:r w:rsidR="00ED6836" w:rsidRPr="00064ADD">
        <w:rPr>
          <w:rFonts w:ascii="GHEA Grapalat" w:hAnsi="GHEA Grapalat" w:cs="Sylfaen"/>
          <w:sz w:val="20"/>
          <w:lang w:val="af-ZA"/>
        </w:rPr>
        <w:t xml:space="preserve"> </w:t>
      </w:r>
      <w:r w:rsidR="00ED6836" w:rsidRPr="00064ADD">
        <w:rPr>
          <w:rFonts w:ascii="GHEA Grapalat" w:hAnsi="GHEA Grapalat" w:cs="Sylfaen"/>
          <w:sz w:val="20"/>
        </w:rPr>
        <w:t>предложения</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и/или обеспечение безопасности приложения</w:t>
      </w:r>
      <w:r w:rsidR="00AF3CCA" w:rsidRPr="00064ADD">
        <w:rPr>
          <w:rFonts w:ascii="GHEA Grapalat" w:hAnsi="GHEA Grapalat" w:cs="Sylfaen"/>
          <w:sz w:val="20"/>
          <w:lang w:val="af-ZA"/>
        </w:rPr>
        <w:t xml:space="preserve"> </w:t>
      </w:r>
      <w:r w:rsidR="00ED6836" w:rsidRPr="00064ADD">
        <w:rPr>
          <w:rFonts w:ascii="GHEA Grapalat" w:hAnsi="GHEA Grapalat" w:cs="Sylfaen"/>
          <w:sz w:val="20"/>
        </w:rPr>
        <w:t xml:space="preserve">или </w:t>
      </w:r>
      <w:r w:rsidR="00ED6836" w:rsidRPr="00064ADD">
        <w:rPr>
          <w:rFonts w:ascii="GHEA Grapalat" w:hAnsi="GHEA Grapalat" w:cs="Sylfaen"/>
          <w:sz w:val="20"/>
          <w:lang w:val="af-ZA"/>
        </w:rPr>
        <w:t xml:space="preserve">они </w:t>
      </w:r>
      <w:r w:rsidR="00ED6836" w:rsidRPr="00064ADD">
        <w:rPr>
          <w:rFonts w:ascii="GHEA Grapalat" w:hAnsi="GHEA Grapalat" w:cs="Sylfaen"/>
          <w:sz w:val="20"/>
        </w:rPr>
        <w:t>представлены</w:t>
      </w:r>
      <w:r w:rsidR="00ED6836" w:rsidRPr="00064ADD">
        <w:rPr>
          <w:rFonts w:ascii="GHEA Grapalat" w:hAnsi="GHEA Grapalat" w:cs="Sylfaen"/>
          <w:sz w:val="20"/>
          <w:lang w:val="af-ZA"/>
        </w:rPr>
        <w:t xml:space="preserve"> </w:t>
      </w:r>
      <w:r w:rsidR="00ED6836" w:rsidRPr="00064ADD">
        <w:rPr>
          <w:rFonts w:ascii="GHEA Grapalat" w:hAnsi="GHEA Grapalat" w:cs="Sylfaen"/>
          <w:sz w:val="20"/>
        </w:rPr>
        <w:t>являются</w:t>
      </w:r>
      <w:r w:rsidR="00B1695D" w:rsidRPr="00064ADD">
        <w:rPr>
          <w:rFonts w:ascii="GHEA Grapalat" w:hAnsi="GHEA Grapalat" w:cs="Sylfaen"/>
          <w:sz w:val="20"/>
          <w:lang w:val="af-ZA"/>
        </w:rPr>
        <w:t xml:space="preserve"> </w:t>
      </w:r>
      <w:r w:rsidR="00ED6836" w:rsidRPr="00064ADD">
        <w:rPr>
          <w:rFonts w:ascii="GHEA Grapalat" w:hAnsi="GHEA Grapalat" w:cs="Sylfaen"/>
          <w:sz w:val="20"/>
        </w:rPr>
        <w:t>приглашение</w:t>
      </w:r>
      <w:r w:rsidR="00ED6836" w:rsidRPr="00064ADD">
        <w:rPr>
          <w:rFonts w:ascii="GHEA Grapalat" w:hAnsi="GHEA Grapalat" w:cs="Sylfaen"/>
          <w:sz w:val="20"/>
          <w:lang w:val="af-ZA"/>
        </w:rPr>
        <w:t xml:space="preserve"> </w:t>
      </w:r>
      <w:r w:rsidR="00ED6836" w:rsidRPr="00064ADD">
        <w:rPr>
          <w:rFonts w:ascii="GHEA Grapalat" w:hAnsi="GHEA Grapalat" w:cs="Sylfaen"/>
          <w:sz w:val="20"/>
        </w:rPr>
        <w:t>в соответствии с требованиями</w:t>
      </w:r>
      <w:r w:rsidR="00ED6836" w:rsidRPr="00064ADD">
        <w:rPr>
          <w:rFonts w:ascii="GHEA Grapalat" w:hAnsi="GHEA Grapalat" w:cs="Sylfaen"/>
          <w:sz w:val="20"/>
          <w:lang w:val="af-ZA"/>
        </w:rPr>
        <w:t xml:space="preserve"> </w:t>
      </w:r>
      <w:r w:rsidR="00ED6836" w:rsidRPr="00064ADD">
        <w:rPr>
          <w:rFonts w:ascii="GHEA Grapalat" w:hAnsi="GHEA Grapalat" w:cs="Sylfaen"/>
          <w:sz w:val="20"/>
        </w:rPr>
        <w:t xml:space="preserve">неприличный </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 xml:space="preserve">8.3 </w:t>
      </w:r>
      <w:r w:rsidR="00AF3CCA" w:rsidRPr="00064ADD">
        <w:rPr>
          <w:rFonts w:ascii="GHEA Grapalat" w:hAnsi="GHEA Grapalat" w:cs="Sylfaen"/>
          <w:szCs w:val="24"/>
          <w:lang w:val="hy-AM"/>
        </w:rPr>
        <w:t>Выбранные</w:t>
      </w:r>
      <w:r w:rsidR="00096865" w:rsidRPr="00064ADD">
        <w:rPr>
          <w:rFonts w:ascii="GHEA Grapalat" w:hAnsi="GHEA Grapalat" w:cs="Sylfaen"/>
          <w:szCs w:val="24"/>
        </w:rPr>
        <w:t>​</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участник</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решенный</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достаточно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оценен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приложения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представлено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участники</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от </w:t>
      </w:r>
      <w:proofErr w:type="gramStart"/>
      <w:r w:rsidR="00B514E8" w:rsidRPr="00064ADD">
        <w:rPr>
          <w:rFonts w:ascii="GHEA Grapalat" w:hAnsi="GHEA Grapalat" w:cs="Sylfaen"/>
          <w:szCs w:val="24"/>
          <w:lang w:val="ru-RU"/>
        </w:rPr>
        <w:t xml:space="preserve">числа </w:t>
      </w:r>
      <w:r w:rsidR="00B514E8" w:rsidRPr="00064ADD">
        <w:rPr>
          <w:rFonts w:ascii="GHEA Grapalat" w:hAnsi="GHEA Grapalat" w:cs="Sylfaen"/>
          <w:szCs w:val="24"/>
        </w:rPr>
        <w:t>:</w:t>
      </w:r>
      <w:proofErr w:type="gramEnd"/>
      <w:r w:rsidR="00B514E8" w:rsidRPr="00064ADD">
        <w:rPr>
          <w:rFonts w:ascii="GHEA Grapalat" w:hAnsi="GHEA Grapalat" w:cs="Sylfaen"/>
          <w:szCs w:val="24"/>
        </w:rPr>
        <w:t xml:space="preserve"> </w:t>
      </w:r>
      <w:r w:rsidR="00B514E8" w:rsidRPr="00064ADD">
        <w:rPr>
          <w:rFonts w:ascii="GHEA Grapalat" w:hAnsi="GHEA Grapalat" w:cs="Sylfaen"/>
          <w:szCs w:val="24"/>
          <w:lang w:val="ru-RU"/>
        </w:rPr>
        <w:t>минимум</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цена</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предложение</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представлено</w:t>
      </w:r>
      <w:r w:rsidR="00B514E8" w:rsidRPr="00064ADD">
        <w:rPr>
          <w:rFonts w:ascii="GHEA Grapalat" w:hAnsi="GHEA Grapalat" w:cs="Sylfaen"/>
          <w:szCs w:val="24"/>
        </w:rPr>
        <w:t xml:space="preserve"> </w:t>
      </w:r>
      <w:r w:rsidR="00153C87" w:rsidRPr="00973DE8">
        <w:rPr>
          <w:rFonts w:ascii="GHEA Grapalat" w:hAnsi="GHEA Grapalat" w:cs="Sylfaen"/>
          <w:szCs w:val="24"/>
          <w:lang w:val="ru-RU"/>
        </w:rPr>
        <w:t xml:space="preserve">м </w:t>
      </w:r>
      <w:r w:rsidR="00153C87" w:rsidRPr="00064ADD">
        <w:rPr>
          <w:rFonts w:ascii="GHEA Grapalat" w:hAnsi="GHEA Grapalat" w:cs="Sylfaen"/>
          <w:szCs w:val="24"/>
          <w:lang w:val="ru-RU"/>
        </w:rPr>
        <w:t>ассани</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предпочтение</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дать</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из принципа.</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Общий</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в которой </w:t>
      </w:r>
      <w:r w:rsidR="00B514E8" w:rsidRPr="00064ADD">
        <w:rPr>
          <w:rFonts w:ascii="GHEA Grapalat" w:hAnsi="GHEA Grapalat" w:cs="Sylfaen"/>
          <w:szCs w:val="24"/>
        </w:rPr>
        <w:t xml:space="preserve">комиссия </w:t>
      </w:r>
      <w:r w:rsidR="00B514E8" w:rsidRPr="00064ADD">
        <w:rPr>
          <w:rFonts w:ascii="GHEA Grapalat" w:hAnsi="GHEA Grapalat" w:cs="Sylfaen"/>
          <w:szCs w:val="24"/>
          <w:lang w:val="ru-RU"/>
        </w:rPr>
        <w:t>к</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выбранный</w:t>
      </w:r>
      <w:r w:rsidR="00A85E5D" w:rsidRPr="00064ADD">
        <w:rPr>
          <w:rFonts w:ascii="GHEA Grapalat" w:hAnsi="GHEA Grapalat" w:cs="Sylfaen"/>
          <w:szCs w:val="24"/>
        </w:rPr>
        <w:t xml:space="preserve"> </w:t>
      </w:r>
      <w:r w:rsidR="00B514E8" w:rsidRPr="00973DE8">
        <w:rPr>
          <w:rFonts w:ascii="GHEA Grapalat" w:hAnsi="GHEA Grapalat" w:cs="Sylfaen"/>
          <w:szCs w:val="24"/>
          <w:lang w:val="ru-RU"/>
        </w:rPr>
        <w:t>и</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участникам, </w:t>
      </w:r>
      <w:r w:rsidR="00AF3CCA" w:rsidRPr="00064ADD">
        <w:rPr>
          <w:rFonts w:ascii="GHEA Grapalat" w:hAnsi="GHEA Grapalat" w:cs="Sylfaen"/>
          <w:szCs w:val="24"/>
          <w:lang w:val="hy-AM"/>
        </w:rPr>
        <w:t>не признанным таковыми</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при принятии решения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цена</w:t>
      </w:r>
      <w:r w:rsidR="00B514E8" w:rsidRPr="00064ADD">
        <w:rPr>
          <w:rFonts w:ascii="GHEA Grapalat" w:hAnsi="GHEA Grapalat" w:cs="Sylfaen"/>
          <w:szCs w:val="24"/>
        </w:rPr>
        <w:t xml:space="preserve"> оценка и </w:t>
      </w:r>
      <w:r w:rsidR="00B514E8" w:rsidRPr="00064ADD">
        <w:rPr>
          <w:rFonts w:ascii="GHEA Grapalat" w:hAnsi="GHEA Grapalat" w:cs="Sylfaen"/>
          <w:szCs w:val="24"/>
          <w:lang w:val="ru-RU"/>
        </w:rPr>
        <w:t>сравнение предложений</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реализовано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является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без</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этот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 xml:space="preserve">в пункте </w:t>
      </w:r>
      <w:r w:rsidR="00B514E8" w:rsidRPr="00064ADD">
        <w:rPr>
          <w:rFonts w:ascii="GHEA Grapalat" w:hAnsi="GHEA Grapalat" w:cs="Sylfaen"/>
          <w:szCs w:val="24"/>
        </w:rPr>
        <w:t xml:space="preserve">5.2 </w:t>
      </w:r>
      <w:r w:rsidR="00B514E8" w:rsidRPr="00064ADD">
        <w:rPr>
          <w:rFonts w:ascii="GHEA Grapalat" w:hAnsi="GHEA Grapalat" w:cs="Sylfaen"/>
          <w:szCs w:val="24"/>
          <w:lang w:val="ru-RU"/>
        </w:rPr>
        <w:t xml:space="preserve">части </w:t>
      </w:r>
      <w:r w:rsidR="00B514E8" w:rsidRPr="00064ADD">
        <w:rPr>
          <w:rFonts w:ascii="GHEA Grapalat" w:hAnsi="GHEA Grapalat" w:cs="Sylfaen"/>
          <w:szCs w:val="24"/>
        </w:rPr>
        <w:t xml:space="preserve">1 </w:t>
      </w:r>
      <w:r w:rsidR="00B514E8" w:rsidRPr="00064ADD">
        <w:rPr>
          <w:rFonts w:ascii="GHEA Grapalat" w:hAnsi="GHEA Grapalat" w:cs="Sylfaen"/>
          <w:szCs w:val="24"/>
          <w:lang w:val="ru-RU"/>
        </w:rPr>
        <w:t>приглашения</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упомянул</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пол</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денег</w:t>
      </w:r>
      <w:r w:rsidR="00B514E8" w:rsidRPr="00064ADD">
        <w:rPr>
          <w:rFonts w:ascii="GHEA Grapalat" w:hAnsi="GHEA Grapalat" w:cs="Sylfaen"/>
          <w:szCs w:val="24"/>
        </w:rPr>
        <w:t xml:space="preserve"> </w:t>
      </w:r>
      <w:proofErr w:type="gramStart"/>
      <w:r w:rsidR="00B514E8" w:rsidRPr="00064ADD">
        <w:rPr>
          <w:rFonts w:ascii="GHEA Grapalat" w:hAnsi="GHEA Grapalat" w:cs="Sylfaen"/>
          <w:szCs w:val="24"/>
          <w:lang w:val="ru-RU"/>
        </w:rPr>
        <w:t xml:space="preserve">расчет </w:t>
      </w:r>
      <w:r w:rsidR="00F61898" w:rsidRPr="00064ADD">
        <w:rPr>
          <w:rFonts w:ascii="GHEA Grapalat" w:hAnsi="GHEA Grapalat" w:cs="Sylfaen"/>
          <w:lang w:val="hy-AM"/>
        </w:rPr>
        <w:t>:</w:t>
      </w:r>
      <w:proofErr w:type="gramEnd"/>
    </w:p>
    <w:p w14:paraId="3CE72FB5" w14:textId="438C70C4"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8.4 </w:t>
      </w:r>
      <w:r w:rsidR="00096865" w:rsidRPr="00064ADD">
        <w:rPr>
          <w:rFonts w:ascii="GHEA Grapalat" w:hAnsi="GHEA Grapalat" w:cs="Sylfaen"/>
          <w:i w:val="0"/>
          <w:szCs w:val="24"/>
          <w:lang w:val="hy-AM"/>
        </w:rPr>
        <w:t>Если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приложение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несоответствие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место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найденный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в письмах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в цифрах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написанный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денег</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 xml:space="preserve">между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затем</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база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является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принял</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в письмах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написанный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количество.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Если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предложенный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цены</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представлено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два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или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более</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в валютах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тогда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по сравнению</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Армения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Республика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в драх по обменному курсу </w:t>
      </w:r>
      <w:r w:rsidR="00096865" w:rsidRPr="00064ADD">
        <w:rPr>
          <w:rFonts w:ascii="GHEA Grapalat" w:hAnsi="GHEA Grapalat" w:cs="Sylfaen"/>
          <w:i w:val="0"/>
          <w:szCs w:val="24"/>
          <w:lang w:val="af-ZA"/>
        </w:rPr>
        <w:t xml:space="preserve">Центрального банка Республики Армения на день открытия сессии </w:t>
      </w:r>
      <w:r w:rsidR="00096865"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lastRenderedPageBreak/>
        <w:t xml:space="preserve">8. </w:t>
      </w:r>
      <w:r w:rsidR="00973FB1" w:rsidRPr="00064ADD">
        <w:rPr>
          <w:rFonts w:ascii="GHEA Grapalat" w:hAnsi="GHEA Grapalat" w:cs="Sylfaen"/>
          <w:sz w:val="20"/>
          <w:szCs w:val="24"/>
          <w:lang w:val="ru-RU" w:eastAsia="en-US"/>
        </w:rPr>
        <w:t xml:space="preserve">Комитет </w:t>
      </w:r>
      <w:r w:rsidR="00784DE6">
        <w:rPr>
          <w:rFonts w:ascii="GHEA Grapalat" w:hAnsi="GHEA Grapalat"/>
          <w:sz w:val="20"/>
          <w:lang w:val="hy-AM" w:eastAsia="x-none"/>
        </w:rPr>
        <w:t xml:space="preserve">«5 </w:t>
      </w:r>
      <w:r w:rsidR="00D7435F" w:rsidRPr="00064ADD">
        <w:rPr>
          <w:rFonts w:ascii="GHEA Grapalat" w:hAnsi="GHEA Grapalat"/>
          <w:sz w:val="20"/>
          <w:lang w:val="af-ZA" w:eastAsia="x-none"/>
        </w:rPr>
        <w:t>H»</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приглашение</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требования</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к</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достаточный</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оценен</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приложения</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представлено</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м </w:t>
      </w:r>
      <w:r w:rsidR="00973FB1" w:rsidRPr="00064ADD">
        <w:rPr>
          <w:rFonts w:ascii="GHEA Grapalat" w:hAnsi="GHEA Grapalat" w:cs="Sylfaen"/>
          <w:sz w:val="20"/>
          <w:szCs w:val="24"/>
          <w:lang w:val="ru-RU" w:eastAsia="en-US"/>
        </w:rPr>
        <w:t>от тех же людей</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решение</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и</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объявлять</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является</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выбранный</w:t>
      </w:r>
      <w:r w:rsidR="00D32414" w:rsidRPr="00064ADD">
        <w:rPr>
          <w:rFonts w:ascii="GHEA Grapalat" w:hAnsi="GHEA Grapalat" w:cs="Sylfaen"/>
          <w:sz w:val="20"/>
          <w:szCs w:val="24"/>
          <w:lang w:val="af-ZA" w:eastAsia="en-US"/>
        </w:rPr>
        <w:t xml:space="preserve"> </w:t>
      </w:r>
      <w:r w:rsidR="00AF3CCA" w:rsidRPr="00B73DBF">
        <w:rPr>
          <w:rFonts w:ascii="GHEA Grapalat" w:hAnsi="GHEA Grapalat" w:cs="Sylfaen"/>
          <w:sz w:val="20"/>
          <w:szCs w:val="24"/>
          <w:lang w:val="ru-RU" w:eastAsia="en-US"/>
        </w:rPr>
        <w:t>такой</w:t>
      </w:r>
      <w:r w:rsidR="00AF3CCA" w:rsidRPr="006C617C">
        <w:rPr>
          <w:rFonts w:ascii="GHEA Grapalat" w:hAnsi="GHEA Grapalat" w:cs="Sylfaen"/>
          <w:sz w:val="20"/>
          <w:szCs w:val="24"/>
          <w:lang w:val="af-ZA" w:eastAsia="en-US"/>
        </w:rPr>
        <w:t xml:space="preserve"> </w:t>
      </w:r>
      <w:r w:rsidR="00AF3CCA" w:rsidRPr="00B73DBF">
        <w:rPr>
          <w:rFonts w:ascii="GHEA Grapalat" w:hAnsi="GHEA Grapalat" w:cs="Sylfaen"/>
          <w:sz w:val="20"/>
          <w:szCs w:val="24"/>
          <w:lang w:val="ru-RU" w:eastAsia="en-US"/>
        </w:rPr>
        <w:t>непризнанный</w:t>
      </w:r>
      <w:r w:rsidR="00AF3CCA" w:rsidRPr="006C617C"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 xml:space="preserve">Участникам </w:t>
      </w:r>
      <w:r w:rsidR="00973FB1"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Рекомендуется</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минимум</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цены</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равенство</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в случае</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 xml:space="preserve">а </w:t>
      </w:r>
      <w:r w:rsidRPr="00064ADD">
        <w:rPr>
          <w:rFonts w:ascii="GHEA Grapalat" w:hAnsi="GHEA Grapalat" w:cs="Sylfaen"/>
          <w:sz w:val="20"/>
          <w:szCs w:val="24"/>
          <w:lang w:val="af-ZA" w:eastAsia="en-US"/>
        </w:rPr>
        <w:t xml:space="preserve">. </w:t>
      </w:r>
      <w:r w:rsidR="00E34189" w:rsidRPr="00B73DBF">
        <w:rPr>
          <w:rFonts w:ascii="GHEA Grapalat" w:hAnsi="GHEA Grapalat" w:cs="Sylfaen"/>
          <w:sz w:val="20"/>
          <w:szCs w:val="24"/>
          <w:lang w:val="ru-RU" w:eastAsia="en-US"/>
        </w:rPr>
        <w:t>выбранный</w:t>
      </w:r>
      <w:r w:rsidR="00E34189" w:rsidRPr="006C617C">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6C617C">
        <w:rPr>
          <w:rFonts w:ascii="GHEA Grapalat" w:hAnsi="GHEA Grapalat" w:cs="Sylfaen"/>
          <w:sz w:val="20"/>
          <w:szCs w:val="24"/>
          <w:lang w:val="af-ZA" w:eastAsia="en-US"/>
        </w:rPr>
        <w:t xml:space="preserve"> </w:t>
      </w:r>
      <w:r w:rsidR="00AF3CCA" w:rsidRPr="00B73DBF">
        <w:rPr>
          <w:rFonts w:ascii="GHEA Grapalat" w:hAnsi="GHEA Grapalat" w:cs="Sylfaen"/>
          <w:sz w:val="20"/>
          <w:szCs w:val="24"/>
          <w:lang w:val="ru-RU" w:eastAsia="en-US"/>
        </w:rPr>
        <w:t>такой</w:t>
      </w:r>
      <w:r w:rsidR="00AF3CCA" w:rsidRPr="006C617C">
        <w:rPr>
          <w:rFonts w:ascii="GHEA Grapalat" w:hAnsi="GHEA Grapalat" w:cs="Sylfaen"/>
          <w:sz w:val="20"/>
          <w:szCs w:val="24"/>
          <w:lang w:val="af-ZA" w:eastAsia="en-US"/>
        </w:rPr>
        <w:t xml:space="preserve"> </w:t>
      </w:r>
      <w:r w:rsidR="00AF3CCA" w:rsidRPr="00B73DBF">
        <w:rPr>
          <w:rFonts w:ascii="GHEA Grapalat" w:hAnsi="GHEA Grapalat" w:cs="Sylfaen"/>
          <w:sz w:val="20"/>
          <w:szCs w:val="24"/>
          <w:lang w:val="ru-RU" w:eastAsia="en-US"/>
        </w:rPr>
        <w:t>непризнанный</w:t>
      </w:r>
      <w:r w:rsidR="00AF3CCA" w:rsidRPr="006C617C" w:rsidDel="00AF3CCA">
        <w:rPr>
          <w:rFonts w:ascii="GHEA Grapalat" w:hAnsi="GHEA Grapalat" w:cs="Sylfaen"/>
          <w:sz w:val="20"/>
          <w:szCs w:val="24"/>
          <w:lang w:val="af-ZA" w:eastAsia="en-US"/>
        </w:rPr>
        <w:t xml:space="preserve"> </w:t>
      </w:r>
      <w:r w:rsidR="00FD2748" w:rsidRPr="00B73DBF">
        <w:rPr>
          <w:rFonts w:ascii="GHEA Grapalat" w:hAnsi="GHEA Grapalat" w:cs="Sylfaen"/>
          <w:sz w:val="20"/>
          <w:szCs w:val="24"/>
          <w:lang w:val="ru-RU" w:eastAsia="en-US"/>
        </w:rPr>
        <w:t>участникам</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решить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 этой целью</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комиссия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 сессии</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 xml:space="preserve">среди </w:t>
      </w:r>
      <w:r w:rsidRPr="00064ADD">
        <w:rPr>
          <w:rFonts w:ascii="GHEA Grapalat" w:hAnsi="GHEA Grapalat" w:cs="Sylfaen"/>
          <w:sz w:val="20"/>
          <w:szCs w:val="24"/>
          <w:lang w:val="ru-RU" w:eastAsia="en-US"/>
        </w:rPr>
        <w:t xml:space="preserve">коллег </w:t>
      </w:r>
      <w:r w:rsidR="0058356F">
        <w:rPr>
          <w:rFonts w:ascii="GHEA Grapalat" w:hAnsi="GHEA Grapalat" w:cs="Sylfaen"/>
          <w:sz w:val="20"/>
          <w:szCs w:val="24"/>
          <w:lang w:val="hy-AM" w:eastAsia="en-US"/>
        </w:rPr>
        <w:t>, предложивших одинаковые цены.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назад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вести себя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являются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одновременный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переговоры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если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 встрече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подарок</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являются</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эти </w:t>
      </w:r>
      <w:r w:rsidRPr="00064ADD">
        <w:rPr>
          <w:rFonts w:ascii="GHEA Grapalat" w:hAnsi="GHEA Grapalat" w:cs="Sylfaen"/>
          <w:sz w:val="20"/>
          <w:szCs w:val="24"/>
          <w:lang w:val="af-ZA" w:eastAsia="en-US"/>
        </w:rPr>
        <w:t xml:space="preserve">члены ( </w:t>
      </w:r>
      <w:r w:rsidRPr="00064ADD">
        <w:rPr>
          <w:rFonts w:ascii="GHEA Grapalat" w:hAnsi="GHEA Grapalat" w:cs="Sylfaen"/>
          <w:sz w:val="20"/>
          <w:szCs w:val="24"/>
          <w:lang w:val="ru-RU" w:eastAsia="en-US"/>
        </w:rPr>
        <w:t>соответственно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власть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имея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представители </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 xml:space="preserve">б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противоположный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случае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комиссия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сессия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приостановленный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есть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один</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работающий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день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течение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комиссия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секретарь</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 xml:space="preserve">представление </w:t>
      </w:r>
      <w:r w:rsidR="0058356F">
        <w:rPr>
          <w:rFonts w:ascii="GHEA Grapalat" w:hAnsi="GHEA Grapalat" w:cs="Sylfaen"/>
          <w:sz w:val="20"/>
          <w:szCs w:val="24"/>
          <w:lang w:val="hy-AM" w:eastAsia="en-US"/>
        </w:rPr>
        <w:t>равных цен</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 xml:space="preserve">участники </w:t>
      </w:r>
      <w:r w:rsidRPr="00064ADD">
        <w:rPr>
          <w:rFonts w:ascii="GHEA Grapalat" w:hAnsi="GHEA Grapalat" w:cs="Sylfaen"/>
          <w:sz w:val="20"/>
          <w:szCs w:val="24"/>
          <w:lang w:val="ru-RU" w:eastAsia="en-US"/>
        </w:rPr>
        <w:t xml:space="preserve">одновременно </w:t>
      </w:r>
      <w:r w:rsidR="00143E8C" w:rsidRPr="00064ADD">
        <w:rPr>
          <w:rFonts w:ascii="GHEA Grapalat" w:hAnsi="GHEA Grapalat" w:cs="Sylfaen"/>
          <w:sz w:val="20"/>
          <w:szCs w:val="24"/>
          <w:lang w:val="af-ZA" w:eastAsia="en-US"/>
        </w:rPr>
        <w:t>в электронном виде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уведомление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цены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снижение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вокруг</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одновременный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переговоры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дорожные </w:t>
      </w:r>
      <w:r w:rsidR="00AF3CCA" w:rsidRPr="00064ADD">
        <w:rPr>
          <w:rFonts w:ascii="GHEA Grapalat" w:hAnsi="GHEA Grapalat" w:cs="Sylfaen"/>
          <w:sz w:val="20"/>
          <w:szCs w:val="24"/>
          <w:lang w:val="hy-AM" w:eastAsia="en-US"/>
        </w:rPr>
        <w:t>условия, продолжительность,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дня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часа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дикий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о </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 xml:space="preserve">с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переговоры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вести себя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являются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раньше, </w:t>
      </w:r>
      <w:r w:rsidRPr="00064ADD">
        <w:rPr>
          <w:rFonts w:ascii="GHEA Grapalat" w:hAnsi="GHEA Grapalat" w:cs="Sylfaen"/>
          <w:sz w:val="20"/>
          <w:szCs w:val="24"/>
          <w:lang w:val="af-ZA" w:eastAsia="en-US"/>
        </w:rPr>
        <w:t xml:space="preserve">чем </w:t>
      </w:r>
      <w:r w:rsidRPr="00064ADD">
        <w:rPr>
          <w:rFonts w:ascii="GHEA Grapalat" w:hAnsi="GHEA Grapalat" w:cs="Sylfaen"/>
          <w:sz w:val="20"/>
          <w:szCs w:val="24"/>
          <w:lang w:val="ru-RU" w:eastAsia="en-US"/>
        </w:rPr>
        <w:t>уведомление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отправить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тот день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последующий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с того дня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второй </w:t>
      </w:r>
      <w:r w:rsidRPr="00064ADD">
        <w:rPr>
          <w:rFonts w:ascii="GHEA Grapalat" w:hAnsi="GHEA Grapalat" w:cs="Sylfaen"/>
          <w:sz w:val="20"/>
          <w:szCs w:val="24"/>
          <w:lang w:val="af-ZA" w:eastAsia="en-US"/>
        </w:rPr>
        <w:t xml:space="preserve">и не позднее </w:t>
      </w:r>
      <w:r w:rsidR="008A2FF1" w:rsidRPr="00064ADD">
        <w:rPr>
          <w:rFonts w:ascii="GHEA Grapalat" w:hAnsi="GHEA Grapalat" w:cs="Sylfaen"/>
          <w:sz w:val="20"/>
          <w:szCs w:val="24"/>
          <w:lang w:val="hy-AM" w:eastAsia="en-US"/>
        </w:rPr>
        <w:t>пятого</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работающий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день </w:t>
      </w:r>
      <w:r w:rsidRPr="00064ADD">
        <w:rPr>
          <w:rFonts w:ascii="GHEA Grapalat" w:hAnsi="GHEA Grapalat" w:cs="Sylfaen"/>
          <w:sz w:val="20"/>
          <w:szCs w:val="24"/>
          <w:lang w:val="af-ZA" w:eastAsia="en-US"/>
        </w:rPr>
        <w:t>,</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г. каждый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данные </w:t>
      </w:r>
      <w:r w:rsidR="007210AC" w:rsidRPr="00064ADD">
        <w:rPr>
          <w:rFonts w:ascii="GHEA Grapalat" w:hAnsi="GHEA Grapalat" w:cs="Sylfaen"/>
          <w:sz w:val="20"/>
          <w:szCs w:val="24"/>
          <w:lang w:eastAsia="en-US"/>
        </w:rPr>
        <w:t>участника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в данный момент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представлено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цена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предложение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публикуется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другой </w:t>
      </w:r>
      <w:r w:rsidRPr="00064ADD">
        <w:rPr>
          <w:rFonts w:ascii="GHEA Grapalat" w:hAnsi="GHEA Grapalat" w:cs="Sylfaen"/>
          <w:sz w:val="20"/>
          <w:szCs w:val="24"/>
          <w:lang w:val="af-ZA" w:eastAsia="en-US"/>
        </w:rPr>
        <w:t>человек</w:t>
      </w:r>
      <w:r w:rsidR="0058356F">
        <w:rPr>
          <w:rFonts w:ascii="GHEA Grapalat" w:hAnsi="GHEA Grapalat" w:cs="Sylfaen"/>
          <w:sz w:val="20"/>
          <w:szCs w:val="24"/>
          <w:lang w:val="hy-AM" w:eastAsia="en-US"/>
        </w:rPr>
        <w: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для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до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переговоры</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число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намеревался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крайний срок</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концовка </w:t>
      </w:r>
      <w:r w:rsidRPr="00064ADD">
        <w:rPr>
          <w:rFonts w:ascii="GHEA Grapalat" w:hAnsi="GHEA Grapalat" w:cs="Sylfaen"/>
          <w:sz w:val="20"/>
          <w:szCs w:val="24"/>
          <w:lang w:val="af-ZA" w:eastAsia="en-US"/>
        </w:rPr>
        <w:t xml:space="preserve">такая же, как и </w:t>
      </w:r>
      <w:r w:rsidRPr="00064ADD">
        <w:rPr>
          <w:rFonts w:ascii="GHEA Grapalat" w:hAnsi="GHEA Grapalat" w:cs="Sylfaen"/>
          <w:sz w:val="20"/>
          <w:szCs w:val="24"/>
          <w:lang w:val="ru-RU" w:eastAsia="en-US"/>
        </w:rPr>
        <w:t>концовка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может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является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обзор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его/её</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цена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предложение </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т. е </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переговоры</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число</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определенный</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крайний срок</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истекает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 xml:space="preserve">на данный момент </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 xml:space="preserve">по словам присутствующих </w:t>
      </w:r>
      <w:r w:rsidR="009B6D58" w:rsidRPr="00064ADD">
        <w:rPr>
          <w:rFonts w:ascii="GHEA Grapalat" w:hAnsi="GHEA Grapalat" w:cs="Sylfaen"/>
          <w:sz w:val="20"/>
          <w:lang w:val="af-ZA"/>
        </w:rPr>
        <w:t>.</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представлено</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 xml:space="preserve">цены </w:t>
      </w:r>
      <w:r w:rsidR="00521483">
        <w:rPr>
          <w:rFonts w:ascii="GHEA Grapalat" w:hAnsi="GHEA Grapalat" w:cs="Sylfaen"/>
          <w:sz w:val="20"/>
          <w:lang w:val="af-ZA"/>
        </w:rPr>
        <w:t xml:space="preserve">, </w:t>
      </w:r>
      <w:r w:rsidR="009B6D58" w:rsidRPr="00597195">
        <w:rPr>
          <w:rFonts w:ascii="GHEA Grapalat" w:hAnsi="GHEA Grapalat" w:cs="Sylfaen"/>
          <w:sz w:val="20"/>
          <w:lang w:val="hy-AM"/>
        </w:rPr>
        <w:t>определенные</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и</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объявлено</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являются</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выбранный</w:t>
      </w:r>
      <w:r w:rsidR="00AB1DD6" w:rsidRPr="00B864E3">
        <w:rPr>
          <w:rFonts w:ascii="GHEA Grapalat" w:hAnsi="GHEA Grapalat" w:cs="Sylfaen"/>
          <w:sz w:val="20"/>
          <w:lang w:val="af-ZA"/>
        </w:rPr>
        <w:t xml:space="preserve">  </w:t>
      </w:r>
      <w:r w:rsidR="00AF3CCA" w:rsidRPr="00597195">
        <w:rPr>
          <w:rFonts w:ascii="GHEA Grapalat" w:hAnsi="GHEA Grapalat" w:cs="Sylfaen"/>
          <w:sz w:val="20"/>
          <w:lang w:val="hy-AM"/>
        </w:rPr>
        <w:t>и</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такой</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непризнанный</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 xml:space="preserve">участники </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Если</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переговоры</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как результат</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участники</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представлено</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цены</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останки</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являются</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равный </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покупка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процедура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Статья </w:t>
      </w:r>
      <w:r w:rsidR="0058356F" w:rsidRPr="00B864E3">
        <w:rPr>
          <w:rFonts w:ascii="GHEA Grapalat" w:hAnsi="GHEA Grapalat" w:cs="Sylfaen"/>
          <w:sz w:val="20"/>
          <w:lang w:val="af-ZA"/>
        </w:rPr>
        <w:t xml:space="preserve">37 </w:t>
      </w:r>
      <w:r w:rsidR="0058356F" w:rsidRPr="00597195">
        <w:rPr>
          <w:rFonts w:ascii="GHEA Grapalat" w:hAnsi="GHEA Grapalat" w:cs="Sylfaen"/>
          <w:sz w:val="20"/>
          <w:lang w:val="hy-AM"/>
        </w:rPr>
        <w:t>Закона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Статья </w:t>
      </w:r>
      <w:r w:rsidR="0058356F" w:rsidRPr="00B864E3">
        <w:rPr>
          <w:rFonts w:ascii="GHEA Grapalat" w:hAnsi="GHEA Grapalat" w:cs="Sylfaen"/>
          <w:sz w:val="20"/>
          <w:lang w:val="af-ZA"/>
        </w:rPr>
        <w:t xml:space="preserve">1 </w:t>
      </w:r>
      <w:r w:rsidR="0058356F" w:rsidRPr="00597195">
        <w:rPr>
          <w:rFonts w:ascii="GHEA Grapalat" w:hAnsi="GHEA Grapalat" w:cs="Sylfaen"/>
          <w:sz w:val="20"/>
          <w:lang w:val="hy-AM"/>
        </w:rPr>
        <w:t xml:space="preserve">часть </w:t>
      </w:r>
      <w:r w:rsidR="0058356F" w:rsidRPr="00B864E3">
        <w:rPr>
          <w:rFonts w:ascii="GHEA Grapalat" w:hAnsi="GHEA Grapalat" w:cs="Sylfaen"/>
          <w:sz w:val="20"/>
          <w:lang w:val="af-ZA"/>
        </w:rPr>
        <w:t xml:space="preserve">1 </w:t>
      </w:r>
      <w:r w:rsidR="0058356F" w:rsidRPr="00597195">
        <w:rPr>
          <w:rFonts w:ascii="GHEA Grapalat" w:hAnsi="GHEA Grapalat" w:cs="Sylfaen"/>
          <w:sz w:val="20"/>
          <w:lang w:val="hy-AM"/>
        </w:rPr>
        <w:t>точка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основа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на</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объявлено</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является</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 xml:space="preserve">неуспешный </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Если цены участников, чьи заявки были признаны удовлетворительными в соответствии с требованиями приглашения, превышают покупную цену, оценочная комиссия может объявить победителем участника, предложившего самую низкую цену, при условии, что права и обязанности сторон, предусмотренные в заключенном с ним договоре, вступают в силу в случае, если предусмотрены дополнительные финансовые ресурсы в размере, превышающем покупную цену, и между сторонами заключено соглашение на этой основе. Кроме того, соглашение должно быть заключено в течение пятнадцати рабочих дней после предоставления дополнительных финансовых ресурсов, продлевая срок предоставления услуг на период с даты заключения договора до даты заключения соглашения. Договор, заключенный в соответствии с настоящим пунктом, расторгается, если дополнительные финансовые ресурсы не предусмотрены в течение шестидесяти календарных дней после его заключения. Требования пункта настоящего положения не применяются, если заявки подали более одного участника, и только заявка одного участника была признана удовлетворительной в соответствии с требованиями приглашения.</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 xml:space="preserve">В случае неприменения данного пункта процедура признается недействительной на основании пункта 1, части 1, статьи 37 Закона </w:t>
      </w:r>
      <w:r w:rsidR="00B864E3">
        <w:rPr>
          <w:rFonts w:ascii="GHEA Grapalat" w:hAnsi="GHEA Grapalat"/>
          <w:sz w:val="20"/>
          <w:szCs w:val="20"/>
          <w:lang w:val="hy-AM" w:eastAsia="x-none"/>
        </w:rPr>
        <w:t>.</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8.7 По запросу секретарь комиссии незамедлительно предоставляет копии заявки любого участника любому другому участнику, подавшему такой запрос.</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В случае невозможности удовлетворения запроса, лицу, подавшему запрос, незамедлительно предоставляются документы, </w:t>
      </w:r>
      <w:r w:rsidR="00410B68" w:rsidRPr="00064ADD">
        <w:rPr>
          <w:rFonts w:ascii="GHEA Grapalat" w:hAnsi="GHEA Grapalat"/>
          <w:sz w:val="20"/>
          <w:szCs w:val="20"/>
          <w:lang w:val="hy-AM" w:eastAsia="x-none"/>
        </w:rPr>
        <w:t xml:space="preserve">включенные в заявление </w:t>
      </w:r>
      <w:r w:rsidR="007B6811" w:rsidRPr="00064ADD">
        <w:rPr>
          <w:rFonts w:ascii="GHEA Grapalat" w:hAnsi="GHEA Grapalat"/>
          <w:sz w:val="20"/>
          <w:szCs w:val="20"/>
          <w:lang w:val="af-ZA" w:eastAsia="x-none"/>
        </w:rPr>
        <w:t xml:space="preserve">, с которыми оно должно ознакомиться на месте, иметь право сфотографировать их и вернуть секретарю комиссии во время заседания, не препятствуя нормальной работе комиссии </w:t>
      </w:r>
      <w:r w:rsidR="007B6811" w:rsidRPr="00064ADD">
        <w:rPr>
          <w:rFonts w:ascii="GHEA Grapalat" w:hAnsi="GHEA Grapalat"/>
          <w:sz w:val="20"/>
          <w:szCs w:val="20"/>
          <w:lang w:val="hy-AM" w:eastAsia="x-none"/>
        </w:rPr>
        <w:t>.</w:t>
      </w:r>
    </w:p>
    <w:p w14:paraId="5C8321EE" w14:textId="77777777" w:rsidR="00116E47" w:rsidRPr="00064ADD" w:rsidRDefault="002B121D"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 xml:space="preserve">сессии вскрытия </w:t>
      </w:r>
      <w:r w:rsidR="00DE1C00" w:rsidRPr="00064ADD">
        <w:rPr>
          <w:rFonts w:ascii="GHEA Grapalat" w:hAnsi="GHEA Grapalat"/>
          <w:sz w:val="20"/>
          <w:lang w:val="hy-AM" w:eastAsia="x-none"/>
        </w:rPr>
        <w:t xml:space="preserve">и оценки </w:t>
      </w:r>
      <w:r w:rsidR="00A150A9" w:rsidRPr="00064ADD">
        <w:rPr>
          <w:rFonts w:ascii="GHEA Grapalat" w:hAnsi="GHEA Grapalat"/>
          <w:sz w:val="20"/>
          <w:lang w:val="af-ZA" w:eastAsia="x-none"/>
        </w:rPr>
        <w:t>заявок</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реализовано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оценка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 xml:space="preserve">результат </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hy-AM" w:eastAsia="en-US"/>
        </w:rPr>
        <w:t xml:space="preserve">подачи заявки </w:t>
      </w:r>
      <w:r w:rsidRPr="00064ADD">
        <w:rPr>
          <w:rFonts w:ascii="GHEA Grapalat" w:hAnsi="GHEA Grapalat" w:cs="Sylfaen"/>
          <w:sz w:val="20"/>
          <w:szCs w:val="24"/>
          <w:lang w:val="af-ZA" w:eastAsia="en-US"/>
        </w:rPr>
        <w:t xml:space="preserve">участником </w:t>
      </w:r>
      <w:r w:rsidRPr="00064ADD">
        <w:rPr>
          <w:rFonts w:ascii="GHEA Grapalat" w:hAnsi="GHEA Grapalat" w:cs="Sylfaen"/>
          <w:sz w:val="20"/>
          <w:szCs w:val="24"/>
          <w:lang w:val="hy-AM" w:eastAsia="en-US"/>
        </w:rPr>
        <w:t>запись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являются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расхождения: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приглашение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требования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 xml:space="preserve">к </w:t>
      </w:r>
      <w:r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Pr="00064ADD">
        <w:rPr>
          <w:rFonts w:ascii="GHEA Grapalat" w:hAnsi="GHEA Grapalat" w:cs="Sylfaen"/>
          <w:sz w:val="20"/>
          <w:szCs w:val="24"/>
          <w:lang w:val="hy-AM" w:eastAsia="en-US"/>
        </w:rPr>
        <w:t>затем</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комитет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один</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работающий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в день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приостанавливает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является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 xml:space="preserve">сессия </w:t>
      </w:r>
      <w:r w:rsidRPr="00064ADD">
        <w:rPr>
          <w:rFonts w:ascii="GHEA Grapalat" w:hAnsi="GHEA Grapalat" w:cs="Sylfaen"/>
          <w:sz w:val="20"/>
          <w:szCs w:val="24"/>
          <w:lang w:val="af-ZA" w:eastAsia="en-US"/>
        </w:rPr>
        <w:t>и</w:t>
      </w:r>
      <w:r w:rsidRPr="00064ADD">
        <w:rPr>
          <w:rFonts w:ascii="GHEA Grapalat" w:hAnsi="GHEA Grapalat" w:cs="Sylfaen"/>
          <w:sz w:val="20"/>
          <w:szCs w:val="24"/>
          <w:lang w:val="hy-AM" w:eastAsia="en-US"/>
        </w:rPr>
        <w:t>​</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комиссия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секретарь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одинаковый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день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его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 xml:space="preserve">информирует </w:t>
      </w:r>
      <w:r w:rsidRPr="00064ADD">
        <w:rPr>
          <w:rFonts w:ascii="GHEA Grapalat" w:hAnsi="GHEA Grapalat" w:cs="Sylfaen"/>
          <w:sz w:val="20"/>
          <w:szCs w:val="24"/>
          <w:lang w:val="af-ZA" w:eastAsia="en-US"/>
        </w:rPr>
        <w:t xml:space="preserve">в электронном виде </w:t>
      </w:r>
      <w:r w:rsidRPr="00064ADD">
        <w:rPr>
          <w:rFonts w:ascii="GHEA Grapalat" w:hAnsi="GHEA Grapalat" w:cs="Sylfaen"/>
          <w:sz w:val="20"/>
          <w:szCs w:val="24"/>
          <w:lang w:val="hy-AM" w:eastAsia="en-US"/>
        </w:rPr>
        <w:t>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 xml:space="preserve">Это тот же самый </w:t>
      </w:r>
      <w:r w:rsidRPr="00064ADD">
        <w:rPr>
          <w:rFonts w:ascii="GHEA Grapalat" w:hAnsi="GHEA Grapalat" w:cs="Sylfaen"/>
          <w:sz w:val="20"/>
          <w:szCs w:val="24"/>
          <w:lang w:val="af-ZA" w:eastAsia="en-US"/>
        </w:rPr>
        <w:t xml:space="preserve">человек, </w:t>
      </w:r>
      <w:r w:rsidRPr="00064ADD">
        <w:rPr>
          <w:rFonts w:ascii="GHEA Grapalat" w:hAnsi="GHEA Grapalat" w:cs="Sylfaen"/>
          <w:sz w:val="20"/>
          <w:szCs w:val="24"/>
          <w:lang w:val="hy-AM" w:eastAsia="en-US"/>
        </w:rPr>
        <w:t>который сказал: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предложение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до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приостановка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крайний срок</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конец</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исправить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 xml:space="preserve">несоответствие </w:t>
      </w:r>
      <w:r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В уведомлении, направленном участнику, должны быть подробно описаны </w:t>
      </w:r>
      <w:r w:rsidR="00873E83" w:rsidRPr="00064ADD">
        <w:rPr>
          <w:rFonts w:ascii="GHEA Grapalat" w:hAnsi="GHEA Grapalat" w:cs="Sylfaen"/>
          <w:sz w:val="20"/>
          <w:szCs w:val="24"/>
          <w:lang w:val="hy-AM" w:eastAsia="en-US"/>
        </w:rPr>
        <w:t xml:space="preserve">все несоответствия, выявленные в ходе оценки </w:t>
      </w:r>
      <w:r w:rsidR="00563192" w:rsidRPr="00064ADD">
        <w:rPr>
          <w:rFonts w:ascii="GHEA Grapalat" w:hAnsi="GHEA Grapalat" w:cs="Sylfaen"/>
          <w:sz w:val="20"/>
          <w:szCs w:val="24"/>
          <w:lang w:eastAsia="en-US"/>
        </w:rPr>
        <w:t>заявки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 xml:space="preserve">8.9 </w:t>
      </w:r>
      <w:r w:rsidR="002B121D" w:rsidRPr="00064ADD">
        <w:rPr>
          <w:rFonts w:ascii="GHEA Grapalat" w:hAnsi="GHEA Grapalat" w:cs="Sylfaen"/>
          <w:sz w:val="20"/>
          <w:szCs w:val="24"/>
          <w:lang w:val="hy-AM" w:eastAsia="en-US"/>
        </w:rPr>
        <w:t>Если</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этот</w:t>
      </w:r>
      <w:r w:rsidR="002B121D" w:rsidRPr="00064ADD">
        <w:rPr>
          <w:rFonts w:ascii="GHEA Grapalat" w:hAnsi="GHEA Grapalat" w:cs="Sylfaen"/>
          <w:sz w:val="20"/>
          <w:szCs w:val="24"/>
          <w:lang w:val="af-ZA" w:eastAsia="en-US"/>
        </w:rPr>
        <w:t xml:space="preserve"> 8.8- </w:t>
      </w:r>
      <w:r w:rsidR="004E6A12" w:rsidRPr="00064ADD">
        <w:rPr>
          <w:rFonts w:ascii="GHEA Grapalat" w:hAnsi="GHEA Grapalat" w:cs="Sylfaen"/>
          <w:sz w:val="20"/>
          <w:szCs w:val="24"/>
          <w:lang w:val="hy-AM" w:eastAsia="en-US"/>
        </w:rPr>
        <w:t xml:space="preserve">е </w:t>
      </w:r>
      <w:r w:rsidR="002B121D" w:rsidRPr="00064ADD">
        <w:rPr>
          <w:rFonts w:ascii="GHEA Grapalat" w:hAnsi="GHEA Grapalat" w:cs="Sylfaen"/>
          <w:sz w:val="20"/>
          <w:szCs w:val="24"/>
          <w:lang w:val="hy-AM" w:eastAsia="en-US"/>
        </w:rPr>
        <w:t>приглашение</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с точкой</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определенный</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 xml:space="preserve">термин </w:t>
      </w:r>
      <w:r w:rsidR="002B121D" w:rsidRPr="00064ADD">
        <w:rPr>
          <w:rFonts w:ascii="GHEA Grapalat" w:hAnsi="GHEA Grapalat" w:cs="Sylfaen"/>
          <w:sz w:val="20"/>
          <w:szCs w:val="24"/>
          <w:lang w:val="af-ZA" w:eastAsia="en-US"/>
        </w:rPr>
        <w:t xml:space="preserve">m </w:t>
      </w:r>
      <w:r w:rsidR="002B121D" w:rsidRPr="00064ADD">
        <w:rPr>
          <w:rFonts w:ascii="GHEA Grapalat" w:hAnsi="GHEA Grapalat" w:cs="Sylfaen"/>
          <w:sz w:val="20"/>
          <w:szCs w:val="24"/>
          <w:lang w:val="hy-AM" w:eastAsia="en-US"/>
        </w:rPr>
        <w:t>является эквивалентом</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исправление</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является</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записано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 xml:space="preserve">тогда </w:t>
      </w:r>
      <w:r w:rsidR="002B121D" w:rsidRPr="00064ADD">
        <w:rPr>
          <w:rFonts w:ascii="GHEA Grapalat" w:hAnsi="GHEA Grapalat" w:cs="Sylfaen"/>
          <w:sz w:val="20"/>
          <w:szCs w:val="24"/>
          <w:lang w:val="af-ZA" w:eastAsia="en-US"/>
        </w:rPr>
        <w:t xml:space="preserve">возникает </w:t>
      </w:r>
      <w:r w:rsidR="002B121D" w:rsidRPr="00064ADD">
        <w:rPr>
          <w:rFonts w:ascii="GHEA Grapalat" w:hAnsi="GHEA Grapalat" w:cs="Sylfaen"/>
          <w:sz w:val="20"/>
          <w:szCs w:val="24"/>
          <w:lang w:val="hy-AM" w:eastAsia="en-US"/>
        </w:rPr>
        <w:t>несоответствие</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последний</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приложение</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находится на оценке</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является</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 xml:space="preserve">достаточный </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противоположный</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 xml:space="preserve">в случае конкретного </w:t>
      </w:r>
      <w:r w:rsidR="00D14B02" w:rsidRPr="00064ADD">
        <w:rPr>
          <w:rFonts w:ascii="GHEA Grapalat" w:hAnsi="GHEA Grapalat" w:cs="Sylfaen"/>
          <w:sz w:val="20"/>
          <w:szCs w:val="24"/>
          <w:lang w:val="hy-AM" w:eastAsia="en-US"/>
        </w:rPr>
        <w:t>участника</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приложение</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находится на оценке</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является</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недостаточный</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и</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отклоненный</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и участник, занявший следующее место, признается выбранным участником.</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 xml:space="preserve">8.10 </w:t>
      </w:r>
      <w:r w:rsidR="00AF3CCA" w:rsidRPr="00064ADD">
        <w:rPr>
          <w:rFonts w:ascii="GHEA Grapalat" w:hAnsi="GHEA Grapalat" w:cs="Sylfaen"/>
          <w:szCs w:val="24"/>
          <w:lang w:val="hy-AM"/>
        </w:rPr>
        <w:t>Комиссия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член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секретарь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нет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может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участвовать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комиссия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к работе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если это станет ясно в ходе деятельности комиссии.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что </w:t>
      </w:r>
      <w:r w:rsidR="00AF3CCA" w:rsidRPr="00064ADD">
        <w:rPr>
          <w:rFonts w:ascii="GHEA Grapalat" w:hAnsi="GHEA Grapalat" w:cs="Sylfaen"/>
          <w:szCs w:val="24"/>
        </w:rPr>
        <w:t xml:space="preserve">это </w:t>
      </w:r>
      <w:r w:rsidR="00AF3CCA" w:rsidRPr="00064ADD">
        <w:rPr>
          <w:rFonts w:ascii="GHEA Grapalat" w:hAnsi="GHEA Grapalat" w:cs="Sylfaen"/>
          <w:szCs w:val="24"/>
          <w:lang w:val="hy-AM"/>
        </w:rPr>
        <w:t>последний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основан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акционер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организация </w:t>
      </w:r>
      <w:r w:rsidR="00AF3CCA" w:rsidRPr="00064ADD">
        <w:rPr>
          <w:rFonts w:ascii="GHEA Grapalat" w:hAnsi="GHEA Grapalat" w:cs="Sylfaen"/>
          <w:szCs w:val="24"/>
        </w:rPr>
        <w:t>или</w:t>
      </w:r>
      <w:r w:rsidR="00AF3CCA" w:rsidRPr="00064ADD">
        <w:rPr>
          <w:rFonts w:ascii="GHEA Grapalat" w:hAnsi="GHEA Grapalat" w:cs="Sylfaen"/>
          <w:szCs w:val="24"/>
          <w:lang w:val="hy-AM"/>
        </w:rPr>
        <w:t>​</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их</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закрывать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по родству</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 осторожностью</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связанный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человек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родитель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супруг(а)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ребенок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брат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сестра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бабушка, дедушка, внук/внучка,</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как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также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муж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родитель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ребенок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брат/сестра,</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сестра, бабушка, дедушка, внук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что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человек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основан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акционер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организация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этот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 процедуре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участвовать</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число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представлено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является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Применение </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Если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доступный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является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этот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 точкой</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намеревался</w:t>
      </w:r>
      <w:r w:rsidR="00AF3CCA" w:rsidRPr="00064ADD">
        <w:rPr>
          <w:rFonts w:ascii="GHEA Grapalat" w:hAnsi="GHEA Grapalat" w:cs="Sylfaen"/>
          <w:szCs w:val="24"/>
        </w:rPr>
        <w:t xml:space="preserve"> тогда </w:t>
      </w:r>
      <w:r w:rsidR="00AF3CCA" w:rsidRPr="00064ADD">
        <w:rPr>
          <w:rFonts w:ascii="GHEA Grapalat" w:hAnsi="GHEA Grapalat" w:cs="Sylfaen"/>
          <w:szCs w:val="24"/>
          <w:lang w:val="hy-AM"/>
        </w:rPr>
        <w:t>условие​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данной процедуры</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в отношении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интересы</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столкновение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имея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комиссия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член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или</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секретарь немедленно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самоисключение</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является</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отчеты</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из этой процедуры </w:t>
      </w:r>
      <w:r w:rsidR="00AF3CCA" w:rsidRPr="00064ADD">
        <w:rPr>
          <w:rFonts w:ascii="GHEA Grapalat" w:hAnsi="GHEA Grapalat" w:cs="Sylfaen"/>
          <w:szCs w:val="24"/>
        </w:rPr>
        <w:t>.</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8.11 </w:t>
      </w:r>
      <w:r w:rsidR="00EA58C8" w:rsidRPr="00064ADD">
        <w:rPr>
          <w:rFonts w:ascii="GHEA Grapalat" w:hAnsi="GHEA Grapalat" w:cs="Sylfaen"/>
          <w:szCs w:val="24"/>
          <w:lang w:val="es-ES"/>
        </w:rPr>
        <w:t xml:space="preserve">После вскрытия и оценки заявок составляется протокол </w:t>
      </w:r>
      <w:r w:rsidR="00EA58C8" w:rsidRPr="00064ADD">
        <w:rPr>
          <w:rFonts w:ascii="GHEA Grapalat" w:hAnsi="GHEA Grapalat" w:cs="Sylfaen"/>
        </w:rPr>
        <w:t xml:space="preserve">в соответствии с порядком, установленным законодательством Республики Армения о государственных закупках </w:t>
      </w:r>
      <w:r w:rsidR="00EA58C8" w:rsidRPr="00064ADD">
        <w:rPr>
          <w:rFonts w:ascii="GHEA Grapalat" w:hAnsi="GHEA Grapalat" w:cs="Sylfaen"/>
          <w:lang w:val="hy-AM"/>
        </w:rPr>
        <w:t xml:space="preserve">. Кроме того, протокол заседания комиссии подробно описывает выявленные в результате оценки заявок несоответствия и основания для отклонения заявок на их основании. </w:t>
      </w:r>
      <w:r w:rsidR="007A3F75" w:rsidRPr="00064ADD">
        <w:rPr>
          <w:rFonts w:ascii="GHEA Grapalat" w:hAnsi="GHEA Grapalat" w:cs="Sylfaen"/>
          <w:szCs w:val="24"/>
          <w:lang w:val="hy-AM"/>
        </w:rPr>
        <w:t>Протокол</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подписание</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являются</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комиссия</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на встрече</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подарок</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члены.</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8.12 Секретарь Комиссии </w:t>
      </w:r>
      <w:r w:rsidR="00D11611" w:rsidRPr="00064ADD">
        <w:rPr>
          <w:rFonts w:ascii="GHEA Grapalat" w:hAnsi="GHEA Grapalat" w:cs="Sylfaen"/>
          <w:szCs w:val="24"/>
        </w:rPr>
        <w:t xml:space="preserve">обязан не позднее окончания сессии вскрытия </w:t>
      </w:r>
      <w:r w:rsidR="006D5E0B" w:rsidRPr="00064ADD">
        <w:rPr>
          <w:rFonts w:ascii="GHEA Grapalat" w:hAnsi="GHEA Grapalat" w:cs="Sylfaen"/>
          <w:szCs w:val="24"/>
          <w:lang w:val="hy-AM"/>
        </w:rPr>
        <w:t xml:space="preserve">и оценки </w:t>
      </w:r>
      <w:r w:rsidR="009A171D" w:rsidRPr="00064ADD">
        <w:rPr>
          <w:rFonts w:ascii="GHEA Grapalat" w:hAnsi="GHEA Grapalat" w:cs="Sylfaen"/>
          <w:szCs w:val="24"/>
        </w:rPr>
        <w:t>заявок ,</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на следующий рабочий день:</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Печатная (сканированная) версия оригинального протокола заседания по вскрытию заявок и краткое изложение обсуждения обоснований, указанных в пункте 3.5 части 1 настоящего приглашения, содержащая также информацию о дате и адресах электронной почты получения обоснований, должна быть опубликована в бюллетене. Если обоснования не были представлены, об этом следует сделать соответствующую пометку в протоколе заседания комитета.</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публикует в бюллетене печатные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w:t>
      </w:r>
      <w:r w:rsidR="00226C61">
        <w:rPr>
          <w:rFonts w:ascii="GHEA Grapalat" w:hAnsi="GHEA Grapalat" w:cs="Sylfaen"/>
          <w:szCs w:val="24"/>
          <w:lang w:val="hy-AM"/>
        </w:rPr>
        <w:t xml:space="preserve">и оценке </w:t>
      </w:r>
      <w:r w:rsidRPr="00064ADD">
        <w:rPr>
          <w:rFonts w:ascii="GHEA Grapalat" w:hAnsi="GHEA Grapalat" w:cs="Sylfaen"/>
          <w:szCs w:val="24"/>
        </w:rPr>
        <w:t>заявок. Члены комиссии, участвующие в работе комиссии на заседаниях, созванных после заседания по вскрытию и оценке заявок, подписывают заявления, предусмотренные настоящим подпунктом, которые секретарь публикует в бюллетене на следующий рабочий день после их подписания.</w:t>
      </w:r>
    </w:p>
    <w:p w14:paraId="6F01F6B7" w14:textId="77777777"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 xml:space="preserve">8.1 </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 xml:space="preserve">Закон </w:t>
      </w:r>
      <w:r w:rsidR="0036230B" w:rsidRPr="00993392">
        <w:rPr>
          <w:rFonts w:ascii="GHEA Grapalat" w:hAnsi="GHEA Grapalat" w:cs="Sylfaen"/>
          <w:sz w:val="20"/>
          <w:lang w:val="af-ZA"/>
        </w:rPr>
        <w:t xml:space="preserve">6 </w:t>
      </w:r>
      <w:r w:rsidR="0036230B" w:rsidRPr="00993392">
        <w:rPr>
          <w:rFonts w:ascii="GHEA Grapalat" w:hAnsi="GHEA Grapalat" w:cs="Sylfaen"/>
          <w:sz w:val="20"/>
        </w:rPr>
        <w:t xml:space="preserve">Статья </w:t>
      </w:r>
      <w:r w:rsidR="0036230B" w:rsidRPr="00993392">
        <w:rPr>
          <w:rFonts w:ascii="GHEA Grapalat" w:hAnsi="GHEA Grapalat" w:cs="Sylfaen"/>
          <w:sz w:val="20"/>
          <w:lang w:val="af-ZA"/>
        </w:rPr>
        <w:t xml:space="preserve">1 </w:t>
      </w:r>
      <w:r w:rsidR="0036230B" w:rsidRPr="00993392">
        <w:rPr>
          <w:rFonts w:ascii="GHEA Grapalat" w:hAnsi="GHEA Grapalat" w:cs="Sylfaen"/>
          <w:sz w:val="20"/>
        </w:rPr>
        <w:t xml:space="preserve">Часть </w:t>
      </w:r>
      <w:r w:rsidR="0036230B" w:rsidRPr="00993392">
        <w:rPr>
          <w:rFonts w:ascii="GHEA Grapalat" w:hAnsi="GHEA Grapalat" w:cs="Sylfaen"/>
          <w:sz w:val="20"/>
          <w:lang w:val="af-ZA"/>
        </w:rPr>
        <w:t xml:space="preserve">6 </w:t>
      </w:r>
      <w:r w:rsidR="0036230B" w:rsidRPr="00993392">
        <w:rPr>
          <w:rFonts w:ascii="GHEA Grapalat" w:hAnsi="GHEA Grapalat" w:cs="Sylfaen"/>
          <w:sz w:val="20"/>
        </w:rPr>
        <w:t>с точкой</w:t>
      </w:r>
      <w:r w:rsidR="0036230B" w:rsidRPr="00993392">
        <w:rPr>
          <w:rFonts w:ascii="GHEA Grapalat" w:hAnsi="GHEA Grapalat" w:cs="Sylfaen"/>
          <w:sz w:val="20"/>
          <w:lang w:val="af-ZA"/>
        </w:rPr>
        <w:t xml:space="preserve"> </w:t>
      </w:r>
      <w:r w:rsidR="0036230B" w:rsidRPr="00993392">
        <w:rPr>
          <w:rFonts w:ascii="GHEA Grapalat" w:hAnsi="GHEA Grapalat" w:cs="Sylfaen"/>
          <w:sz w:val="20"/>
        </w:rPr>
        <w:t>намеревался</w:t>
      </w:r>
      <w:r w:rsidR="0036230B" w:rsidRPr="00993392">
        <w:rPr>
          <w:rFonts w:ascii="GHEA Grapalat" w:hAnsi="GHEA Grapalat" w:cs="Sylfaen"/>
          <w:sz w:val="20"/>
          <w:lang w:val="af-ZA"/>
        </w:rPr>
        <w:t xml:space="preserve"> </w:t>
      </w:r>
      <w:r w:rsidR="0036230B" w:rsidRPr="00993392">
        <w:rPr>
          <w:rFonts w:ascii="GHEA Grapalat" w:hAnsi="GHEA Grapalat" w:cs="Sylfaen"/>
          <w:sz w:val="20"/>
        </w:rPr>
        <w:t>основы</w:t>
      </w:r>
      <w:r w:rsidR="0036230B" w:rsidRPr="00993392">
        <w:rPr>
          <w:rFonts w:ascii="GHEA Grapalat" w:hAnsi="GHEA Grapalat" w:cs="Sylfaen"/>
          <w:sz w:val="20"/>
          <w:lang w:val="af-ZA"/>
        </w:rPr>
        <w:t xml:space="preserve"> </w:t>
      </w:r>
      <w:r w:rsidR="0036230B" w:rsidRPr="00993392">
        <w:rPr>
          <w:rFonts w:ascii="GHEA Grapalat" w:hAnsi="GHEA Grapalat" w:cs="Sylfaen"/>
          <w:sz w:val="20"/>
        </w:rPr>
        <w:t>в</w:t>
      </w:r>
      <w:r w:rsidR="0036230B" w:rsidRPr="00993392">
        <w:rPr>
          <w:rFonts w:ascii="GHEA Grapalat" w:hAnsi="GHEA Grapalat" w:cs="Sylfaen"/>
          <w:sz w:val="20"/>
          <w:lang w:val="af-ZA"/>
        </w:rPr>
        <w:t xml:space="preserve"> </w:t>
      </w:r>
      <w:r w:rsidR="0036230B" w:rsidRPr="00993392">
        <w:rPr>
          <w:rFonts w:ascii="GHEA Grapalat" w:hAnsi="GHEA Grapalat" w:cs="Sylfaen"/>
          <w:sz w:val="20"/>
        </w:rPr>
        <w:t>приложение</w:t>
      </w:r>
      <w:r w:rsidR="0036230B" w:rsidRPr="00993392">
        <w:rPr>
          <w:rFonts w:ascii="GHEA Grapalat" w:hAnsi="GHEA Grapalat" w:cs="Sylfaen"/>
          <w:sz w:val="20"/>
          <w:lang w:val="af-ZA"/>
        </w:rPr>
        <w:t xml:space="preserve"> </w:t>
      </w:r>
      <w:r w:rsidR="0036230B" w:rsidRPr="00993392">
        <w:rPr>
          <w:rFonts w:ascii="GHEA Grapalat" w:hAnsi="GHEA Grapalat" w:cs="Sylfaen"/>
          <w:sz w:val="20"/>
        </w:rPr>
        <w:t>придёт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в случае</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клиенты</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лидер</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обоснованный</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решение</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основа</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на</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авторизовано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тело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участник</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включение</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является</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покупки</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к процессу</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участвовать</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верно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не имея ничего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участники</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в списке.</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Общий</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в котором</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этот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в точке</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упомянул</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решение</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клиенты</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лидер</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изготовление</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является</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покупка</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процедура</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неуспешный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будет объявлено позже</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или</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запечатанный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договор</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касательно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объявление</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опубликовать</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или</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контракт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односторонний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решить</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 xml:space="preserve">опубликовать объявление </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hy-AM"/>
        </w:rPr>
        <w:t xml:space="preserve">уведомление </w:t>
      </w:r>
      <w:r w:rsidR="00A04C67" w:rsidRPr="00064ADD">
        <w:rPr>
          <w:rFonts w:ascii="GHEA Grapalat" w:hAnsi="GHEA Grapalat" w:cs="Sylfaen"/>
          <w:sz w:val="20"/>
          <w:lang w:val="af-ZA"/>
        </w:rPr>
        <w:t>)</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в тот день</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последующий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 xml:space="preserve">Десятый </w:t>
      </w:r>
      <w:r w:rsidR="00A04C67" w:rsidRPr="00064ADD">
        <w:rPr>
          <w:rFonts w:ascii="GHEA Grapalat" w:hAnsi="GHEA Grapalat" w:cs="Sylfaen"/>
          <w:sz w:val="20"/>
          <w:lang w:val="hy-AM"/>
        </w:rPr>
        <w:t xml:space="preserve">день </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Решение</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состоится</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последующий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день</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 xml:space="preserve">оно предоставляется </w:t>
      </w:r>
      <w:r w:rsidR="00AF3CCA" w:rsidRPr="00064ADD">
        <w:rPr>
          <w:rFonts w:ascii="GHEA Grapalat" w:hAnsi="GHEA Grapalat" w:cs="Sylfaen"/>
          <w:sz w:val="20"/>
          <w:lang w:val="af-ZA"/>
        </w:rPr>
        <w:t xml:space="preserve">в письменном виде </w:t>
      </w:r>
      <w:r w:rsidR="00AF3CCA" w:rsidRPr="00064ADD">
        <w:rPr>
          <w:rFonts w:ascii="GHEA Grapalat" w:hAnsi="GHEA Grapalat" w:cs="Sylfaen"/>
          <w:sz w:val="20"/>
          <w:lang w:val="ru-RU"/>
        </w:rPr>
        <w:t>является</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авторизовано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к телу</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и</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 xml:space="preserve">Участник </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Уполномоченный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тело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участник</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включение</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является</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покупки</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к процессу</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участвовать</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верно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не имея ничего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участники</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в списке</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решение</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получить</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последующий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сороковой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в тот день</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последующий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пятый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 xml:space="preserve">день </w:t>
      </w:r>
      <w:r w:rsidR="00AF3CCA" w:rsidRPr="00064ADD">
        <w:rPr>
          <w:rFonts w:ascii="GHEA Grapalat" w:hAnsi="GHEA Grapalat" w:cs="Sylfaen"/>
          <w:sz w:val="20"/>
        </w:rPr>
        <w:t>и</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решение</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получить</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последующий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сороковой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день</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по состоянию на</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участник</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к</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решение</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обращаться</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касательно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инициированный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и</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незавершенный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судебный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случай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доступность</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 xml:space="preserve">в этом случае </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судебный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на работе</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финал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судебный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действовать</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сила</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войти</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в тот день</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последующий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пятый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 xml:space="preserve">день </w:t>
      </w:r>
      <w:r w:rsidR="00AF3CCA" w:rsidRPr="00064ADD">
        <w:rPr>
          <w:rFonts w:ascii="GHEA Grapalat" w:hAnsi="GHEA Grapalat" w:cs="Sylfaen"/>
          <w:sz w:val="20"/>
        </w:rPr>
        <w:t>если</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судебный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обследование</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с результатом</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решение</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исполнение</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возможность</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нет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 xml:space="preserve">исчезнувший </w:t>
      </w:r>
      <w:r w:rsidR="00A04C67" w:rsidRPr="00993392">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Это </w:t>
      </w:r>
      <w:r w:rsidRPr="00993392">
        <w:rPr>
          <w:rFonts w:ascii="GHEA Grapalat" w:hAnsi="GHEA Grapalat" w:cs="Sylfaen"/>
          <w:sz w:val="20"/>
          <w:lang w:val="af-ZA"/>
        </w:rPr>
        <w:t>правда?</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ru-RU"/>
        </w:rPr>
        <w:t xml:space="preserve">разрешено </w:t>
      </w:r>
      <w:r w:rsidRPr="00993392">
        <w:rPr>
          <w:rFonts w:ascii="GHEA Grapalat" w:hAnsi="GHEA Grapalat" w:cs="Sylfaen"/>
          <w:sz w:val="20"/>
          <w:lang w:val="af-ZA"/>
        </w:rPr>
        <w:t xml:space="preserve">настоящим пунктом </w:t>
      </w:r>
      <w:r w:rsidRPr="00993392">
        <w:rPr>
          <w:rFonts w:ascii="GHEA Grapalat" w:hAnsi="GHEA Grapalat" w:cs="Sylfaen"/>
          <w:sz w:val="20"/>
          <w:lang w:val="ru-RU"/>
        </w:rPr>
        <w:t xml:space="preserve">Если </w:t>
      </w:r>
      <w:r w:rsidRPr="00993392">
        <w:rPr>
          <w:rFonts w:ascii="GHEA Grapalat" w:hAnsi="GHEA Grapalat" w:cs="Sylfaen"/>
          <w:sz w:val="20"/>
        </w:rPr>
        <w:t xml:space="preserve">к установленному сроку подачи решения в орган участник или лицо, заключившее договор, оплатило </w:t>
      </w:r>
      <w:r w:rsidRPr="00993392">
        <w:rPr>
          <w:rFonts w:ascii="GHEA Grapalat" w:hAnsi="GHEA Grapalat" w:cs="Sylfaen"/>
          <w:sz w:val="20"/>
          <w:lang w:val="af-ZA"/>
        </w:rPr>
        <w:t>сумму заявочного взноса, договора и (или) квалификационного обеспечения, заказчик не подает в уполномоченный орган мотивированное решение о включении данного участника в список.</w:t>
      </w:r>
    </w:p>
    <w:p w14:paraId="03737A0C" w14:textId="77777777" w:rsidR="00B864E3"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Оплата суммы, необходимой для подачи заявки, заключения контракта и/или обеспечения квалификации, участником или лицом, подписавшим контракт, производилась </w:t>
      </w:r>
      <w:r w:rsidRPr="00993392">
        <w:rPr>
          <w:rFonts w:ascii="GHEA Grapalat" w:hAnsi="GHEA Grapalat" w:cs="Sylfaen"/>
          <w:sz w:val="20"/>
          <w:lang w:val="ru-RU"/>
        </w:rPr>
        <w:t>через уполномоченный платежный механизм.</w:t>
      </w:r>
      <w:r w:rsidRPr="00993392">
        <w:rPr>
          <w:rFonts w:ascii="GHEA Grapalat" w:hAnsi="GHEA Grapalat" w:cs="Sylfaen"/>
          <w:sz w:val="20"/>
          <w:lang w:val="af-ZA"/>
        </w:rPr>
        <w:t xml:space="preserve"> </w:t>
      </w:r>
      <w:r w:rsidRPr="00993392">
        <w:rPr>
          <w:rFonts w:ascii="GHEA Grapalat" w:hAnsi="GHEA Grapalat" w:cs="Sylfaen"/>
          <w:sz w:val="20"/>
        </w:rPr>
        <w:t xml:space="preserve">Срок подачи решения в </w:t>
      </w:r>
      <w:r w:rsidRPr="00993392">
        <w:rPr>
          <w:rFonts w:ascii="GHEA Grapalat" w:hAnsi="GHEA Grapalat" w:cs="Sylfaen"/>
          <w:sz w:val="20"/>
          <w:lang w:val="ru-RU"/>
        </w:rPr>
        <w:t xml:space="preserve">орган </w:t>
      </w:r>
      <w:r w:rsidRPr="00973DE8">
        <w:rPr>
          <w:rFonts w:ascii="GHEA Grapalat" w:hAnsi="GHEA Grapalat" w:cs="Sylfaen"/>
          <w:sz w:val="20"/>
          <w:lang w:val="ru-RU"/>
        </w:rPr>
        <w:t>истек.</w:t>
      </w:r>
      <w:r w:rsidRPr="00993392">
        <w:rPr>
          <w:rFonts w:ascii="GHEA Grapalat" w:hAnsi="GHEA Grapalat" w:cs="Sylfaen"/>
          <w:sz w:val="20"/>
          <w:lang w:val="af-ZA"/>
        </w:rPr>
        <w:t xml:space="preserve"> </w:t>
      </w:r>
      <w:proofErr w:type="gramStart"/>
      <w:r w:rsidRPr="00973DE8">
        <w:rPr>
          <w:rFonts w:ascii="GHEA Grapalat" w:hAnsi="GHEA Grapalat" w:cs="Sylfaen"/>
          <w:sz w:val="20"/>
          <w:lang w:val="ru-RU"/>
        </w:rPr>
        <w:t xml:space="preserve">позже </w:t>
      </w:r>
      <w:r w:rsidRPr="00993392">
        <w:rPr>
          <w:rFonts w:ascii="GHEA Grapalat" w:hAnsi="GHEA Grapalat" w:cs="Sylfaen"/>
          <w:sz w:val="20"/>
          <w:lang w:val="af-ZA"/>
        </w:rPr>
        <w:t>,</w:t>
      </w:r>
      <w:proofErr w:type="gramEnd"/>
      <w:r w:rsidRPr="00993392">
        <w:rPr>
          <w:rFonts w:ascii="GHEA Grapalat" w:hAnsi="GHEA Grapalat" w:cs="Sylfaen"/>
          <w:sz w:val="20"/>
          <w:lang w:val="af-ZA"/>
        </w:rPr>
        <w:t xml:space="preserve"> </w:t>
      </w:r>
      <w:r w:rsidRPr="00973DE8">
        <w:rPr>
          <w:rFonts w:ascii="GHEA Grapalat" w:hAnsi="GHEA Grapalat" w:cs="Sylfaen"/>
          <w:sz w:val="20"/>
          <w:lang w:val="ru-RU"/>
        </w:rPr>
        <w:t>но</w:t>
      </w:r>
      <w:r w:rsidRPr="00993392">
        <w:rPr>
          <w:rFonts w:ascii="GHEA Grapalat" w:hAnsi="GHEA Grapalat" w:cs="Sylfaen"/>
          <w:sz w:val="20"/>
          <w:lang w:val="af-ZA"/>
        </w:rPr>
        <w:t xml:space="preserve"> </w:t>
      </w:r>
      <w:r w:rsidRPr="00973DE8">
        <w:rPr>
          <w:rFonts w:ascii="GHEA Grapalat" w:hAnsi="GHEA Grapalat" w:cs="Sylfaen"/>
          <w:sz w:val="20"/>
          <w:lang w:val="ru-RU"/>
        </w:rPr>
        <w:t>нет</w:t>
      </w:r>
      <w:r w:rsidRPr="00993392">
        <w:rPr>
          <w:rFonts w:ascii="GHEA Grapalat" w:hAnsi="GHEA Grapalat" w:cs="Sylfaen"/>
          <w:sz w:val="20"/>
          <w:lang w:val="af-ZA"/>
        </w:rPr>
        <w:t xml:space="preserve"> </w:t>
      </w:r>
      <w:r w:rsidRPr="00973DE8">
        <w:rPr>
          <w:rFonts w:ascii="GHEA Grapalat" w:hAnsi="GHEA Grapalat" w:cs="Sylfaen"/>
          <w:sz w:val="20"/>
          <w:lang w:val="ru-RU"/>
        </w:rPr>
        <w:t>позже</w:t>
      </w:r>
      <w:r w:rsidRPr="00993392">
        <w:rPr>
          <w:rFonts w:ascii="GHEA Grapalat" w:hAnsi="GHEA Grapalat" w:cs="Sylfaen"/>
          <w:sz w:val="20"/>
          <w:lang w:val="af-ZA"/>
        </w:rPr>
        <w:t xml:space="preserve">​ </w:t>
      </w:r>
      <w:r w:rsidRPr="00973DE8">
        <w:rPr>
          <w:rFonts w:ascii="GHEA Grapalat" w:hAnsi="GHEA Grapalat" w:cs="Sylfaen"/>
          <w:sz w:val="20"/>
          <w:lang w:val="ru-RU"/>
        </w:rPr>
        <w:t>участник</w:t>
      </w:r>
      <w:r w:rsidRPr="00993392">
        <w:rPr>
          <w:rFonts w:ascii="GHEA Grapalat" w:hAnsi="GHEA Grapalat" w:cs="Sylfaen"/>
          <w:sz w:val="20"/>
          <w:lang w:val="af-ZA"/>
        </w:rPr>
        <w:t xml:space="preserve"> </w:t>
      </w:r>
      <w:r w:rsidRPr="00973DE8">
        <w:rPr>
          <w:rFonts w:ascii="GHEA Grapalat" w:hAnsi="GHEA Grapalat" w:cs="Sylfaen"/>
          <w:sz w:val="20"/>
          <w:lang w:val="ru-RU"/>
        </w:rPr>
        <w:t>или</w:t>
      </w:r>
      <w:r w:rsidRPr="00993392">
        <w:rPr>
          <w:rFonts w:ascii="GHEA Grapalat" w:hAnsi="GHEA Grapalat" w:cs="Sylfaen"/>
          <w:sz w:val="20"/>
          <w:lang w:val="af-ZA"/>
        </w:rPr>
        <w:t xml:space="preserve"> </w:t>
      </w:r>
      <w:r w:rsidRPr="00973DE8">
        <w:rPr>
          <w:rFonts w:ascii="GHEA Grapalat" w:hAnsi="GHEA Grapalat" w:cs="Sylfaen"/>
          <w:sz w:val="20"/>
          <w:lang w:val="ru-RU"/>
        </w:rPr>
        <w:t>договор</w:t>
      </w:r>
      <w:r w:rsidRPr="00993392">
        <w:rPr>
          <w:rFonts w:ascii="GHEA Grapalat" w:hAnsi="GHEA Grapalat" w:cs="Sylfaen"/>
          <w:sz w:val="20"/>
          <w:lang w:val="af-ZA"/>
        </w:rPr>
        <w:t xml:space="preserve"> </w:t>
      </w:r>
      <w:r w:rsidRPr="00973DE8">
        <w:rPr>
          <w:rFonts w:ascii="GHEA Grapalat" w:hAnsi="GHEA Grapalat" w:cs="Sylfaen"/>
          <w:sz w:val="20"/>
          <w:lang w:val="ru-RU"/>
        </w:rPr>
        <w:t>запечатанный</w:t>
      </w:r>
      <w:r w:rsidRPr="00993392">
        <w:rPr>
          <w:rFonts w:ascii="GHEA Grapalat" w:hAnsi="GHEA Grapalat" w:cs="Sylfaen"/>
          <w:sz w:val="20"/>
          <w:lang w:val="af-ZA"/>
        </w:rPr>
        <w:t xml:space="preserve"> </w:t>
      </w:r>
      <w:r w:rsidRPr="00973DE8">
        <w:rPr>
          <w:rFonts w:ascii="GHEA Grapalat" w:hAnsi="GHEA Grapalat" w:cs="Sylfaen"/>
          <w:sz w:val="20"/>
          <w:lang w:val="ru-RU"/>
        </w:rPr>
        <w:t>человеку</w:t>
      </w:r>
      <w:r w:rsidRPr="00993392">
        <w:rPr>
          <w:rFonts w:ascii="GHEA Grapalat" w:hAnsi="GHEA Grapalat" w:cs="Sylfaen"/>
          <w:sz w:val="20"/>
          <w:lang w:val="af-ZA"/>
        </w:rPr>
        <w:t xml:space="preserve"> </w:t>
      </w:r>
      <w:r w:rsidRPr="00973DE8">
        <w:rPr>
          <w:rFonts w:ascii="GHEA Grapalat" w:hAnsi="GHEA Grapalat" w:cs="Sylfaen"/>
          <w:sz w:val="20"/>
          <w:lang w:val="ru-RU"/>
        </w:rPr>
        <w:t>в списке</w:t>
      </w:r>
      <w:r w:rsidRPr="00993392">
        <w:rPr>
          <w:rFonts w:ascii="GHEA Grapalat" w:hAnsi="GHEA Grapalat" w:cs="Sylfaen"/>
          <w:sz w:val="20"/>
          <w:lang w:val="af-ZA"/>
        </w:rPr>
        <w:t xml:space="preserve"> </w:t>
      </w:r>
      <w:r w:rsidRPr="00973DE8">
        <w:rPr>
          <w:rFonts w:ascii="GHEA Grapalat" w:hAnsi="GHEA Grapalat" w:cs="Sylfaen"/>
          <w:sz w:val="20"/>
          <w:lang w:val="ru-RU"/>
        </w:rPr>
        <w:t>в том числе</w:t>
      </w:r>
      <w:r w:rsidRPr="00993392">
        <w:rPr>
          <w:rFonts w:ascii="GHEA Grapalat" w:hAnsi="GHEA Grapalat" w:cs="Sylfaen"/>
          <w:sz w:val="20"/>
          <w:lang w:val="af-ZA"/>
        </w:rPr>
        <w:t xml:space="preserve"> </w:t>
      </w:r>
      <w:r w:rsidRPr="00973DE8">
        <w:rPr>
          <w:rFonts w:ascii="GHEA Grapalat" w:hAnsi="GHEA Grapalat" w:cs="Sylfaen"/>
          <w:sz w:val="20"/>
          <w:lang w:val="ru-RU"/>
        </w:rPr>
        <w:t>крайний срок</w:t>
      </w:r>
      <w:r w:rsidRPr="00993392">
        <w:rPr>
          <w:rFonts w:ascii="GHEA Grapalat" w:hAnsi="GHEA Grapalat" w:cs="Sylfaen"/>
          <w:sz w:val="20"/>
          <w:lang w:val="af-ZA"/>
        </w:rPr>
        <w:t xml:space="preserve"> </w:t>
      </w:r>
      <w:r w:rsidRPr="00973DE8">
        <w:rPr>
          <w:rFonts w:ascii="GHEA Grapalat" w:hAnsi="GHEA Grapalat" w:cs="Sylfaen"/>
          <w:sz w:val="20"/>
          <w:lang w:val="ru-RU"/>
        </w:rPr>
        <w:t>истекает</w:t>
      </w:r>
      <w:r w:rsidRPr="00993392">
        <w:rPr>
          <w:rFonts w:ascii="GHEA Grapalat" w:hAnsi="GHEA Grapalat" w:cs="Sylfaen"/>
          <w:sz w:val="20"/>
          <w:lang w:val="af-ZA"/>
        </w:rPr>
        <w:t xml:space="preserve"> </w:t>
      </w:r>
      <w:r w:rsidRPr="00973DE8">
        <w:rPr>
          <w:rFonts w:ascii="GHEA Grapalat" w:hAnsi="GHEA Grapalat" w:cs="Sylfaen"/>
          <w:sz w:val="20"/>
          <w:lang w:val="ru-RU"/>
        </w:rPr>
        <w:t xml:space="preserve">в тот день </w:t>
      </w:r>
      <w:r w:rsidRPr="00993392">
        <w:rPr>
          <w:rFonts w:ascii="GHEA Grapalat" w:hAnsi="GHEA Grapalat" w:cs="Sylfaen"/>
          <w:sz w:val="20"/>
          <w:lang w:val="af-ZA"/>
        </w:rPr>
        <w:t xml:space="preserve">, </w:t>
      </w:r>
      <w:r w:rsidRPr="00973DE8">
        <w:rPr>
          <w:rFonts w:ascii="GHEA Grapalat" w:hAnsi="GHEA Grapalat" w:cs="Sylfaen"/>
          <w:sz w:val="20"/>
          <w:lang w:val="ru-RU"/>
        </w:rPr>
        <w:t>затем</w:t>
      </w:r>
      <w:r w:rsidRPr="00993392">
        <w:rPr>
          <w:rFonts w:ascii="GHEA Grapalat" w:hAnsi="GHEA Grapalat" w:cs="Sylfaen"/>
          <w:sz w:val="20"/>
          <w:lang w:val="af-ZA"/>
        </w:rPr>
        <w:t xml:space="preserve"> </w:t>
      </w:r>
      <w:r w:rsidRPr="00973DE8">
        <w:rPr>
          <w:rFonts w:ascii="GHEA Grapalat" w:hAnsi="GHEA Grapalat" w:cs="Sylfaen"/>
          <w:sz w:val="20"/>
          <w:lang w:val="ru-RU"/>
        </w:rPr>
        <w:t>клиент</w:t>
      </w:r>
      <w:r w:rsidRPr="00993392">
        <w:rPr>
          <w:rFonts w:ascii="GHEA Grapalat" w:hAnsi="GHEA Grapalat" w:cs="Sylfaen"/>
          <w:sz w:val="20"/>
          <w:lang w:val="af-ZA"/>
        </w:rPr>
        <w:t xml:space="preserve"> </w:t>
      </w:r>
      <w:r w:rsidRPr="00973DE8">
        <w:rPr>
          <w:rFonts w:ascii="GHEA Grapalat" w:hAnsi="GHEA Grapalat" w:cs="Sylfaen"/>
          <w:sz w:val="20"/>
          <w:lang w:val="ru-RU"/>
        </w:rPr>
        <w:t>его</w:t>
      </w:r>
      <w:r w:rsidRPr="00993392">
        <w:rPr>
          <w:rFonts w:ascii="GHEA Grapalat" w:hAnsi="GHEA Grapalat" w:cs="Sylfaen"/>
          <w:sz w:val="20"/>
          <w:lang w:val="af-ZA"/>
        </w:rPr>
        <w:t xml:space="preserve"> </w:t>
      </w:r>
      <w:r w:rsidRPr="00973DE8">
        <w:rPr>
          <w:rFonts w:ascii="GHEA Grapalat" w:hAnsi="GHEA Grapalat" w:cs="Sylfaen"/>
          <w:sz w:val="20"/>
          <w:lang w:val="ru-RU"/>
        </w:rPr>
        <w:t>о</w:t>
      </w:r>
      <w:r w:rsidRPr="00993392">
        <w:rPr>
          <w:rFonts w:ascii="GHEA Grapalat" w:hAnsi="GHEA Grapalat" w:cs="Sylfaen"/>
          <w:sz w:val="20"/>
          <w:lang w:val="af-ZA"/>
        </w:rPr>
        <w:t xml:space="preserve"> </w:t>
      </w:r>
      <w:r w:rsidRPr="00973DE8">
        <w:rPr>
          <w:rFonts w:ascii="GHEA Grapalat" w:hAnsi="GHEA Grapalat" w:cs="Sylfaen"/>
          <w:sz w:val="20"/>
          <w:lang w:val="ru-RU"/>
        </w:rPr>
        <w:t>написанный</w:t>
      </w:r>
      <w:r w:rsidRPr="00993392">
        <w:rPr>
          <w:rFonts w:ascii="GHEA Grapalat" w:hAnsi="GHEA Grapalat" w:cs="Sylfaen"/>
          <w:sz w:val="20"/>
          <w:lang w:val="af-ZA"/>
        </w:rPr>
        <w:t xml:space="preserve"> </w:t>
      </w:r>
      <w:r w:rsidRPr="00973DE8">
        <w:rPr>
          <w:rFonts w:ascii="GHEA Grapalat" w:hAnsi="GHEA Grapalat" w:cs="Sylfaen"/>
          <w:sz w:val="20"/>
          <w:lang w:val="ru-RU"/>
        </w:rPr>
        <w:t>информирует</w:t>
      </w:r>
      <w:r w:rsidRPr="00993392">
        <w:rPr>
          <w:rFonts w:ascii="GHEA Grapalat" w:hAnsi="GHEA Grapalat" w:cs="Sylfaen"/>
          <w:sz w:val="20"/>
          <w:lang w:val="af-ZA"/>
        </w:rPr>
        <w:t xml:space="preserve"> </w:t>
      </w:r>
      <w:r w:rsidRPr="00973DE8">
        <w:rPr>
          <w:rFonts w:ascii="GHEA Grapalat" w:hAnsi="GHEA Grapalat" w:cs="Sylfaen"/>
          <w:sz w:val="20"/>
          <w:lang w:val="ru-RU"/>
        </w:rPr>
        <w:t>является</w:t>
      </w:r>
      <w:r w:rsidRPr="00993392">
        <w:rPr>
          <w:rFonts w:ascii="GHEA Grapalat" w:hAnsi="GHEA Grapalat" w:cs="Sylfaen"/>
          <w:sz w:val="20"/>
          <w:lang w:val="af-ZA"/>
        </w:rPr>
        <w:t xml:space="preserve"> </w:t>
      </w:r>
      <w:r w:rsidRPr="00973DE8">
        <w:rPr>
          <w:rFonts w:ascii="GHEA Grapalat" w:hAnsi="GHEA Grapalat" w:cs="Sylfaen"/>
          <w:sz w:val="20"/>
          <w:lang w:val="ru-RU"/>
        </w:rPr>
        <w:t>авторизовано</w:t>
      </w:r>
      <w:r w:rsidRPr="00993392">
        <w:rPr>
          <w:rFonts w:ascii="GHEA Grapalat" w:hAnsi="GHEA Grapalat" w:cs="Sylfaen"/>
          <w:sz w:val="20"/>
          <w:lang w:val="af-ZA"/>
        </w:rPr>
        <w:t xml:space="preserve"> </w:t>
      </w:r>
      <w:r w:rsidRPr="00973DE8">
        <w:rPr>
          <w:rFonts w:ascii="GHEA Grapalat" w:hAnsi="GHEA Grapalat" w:cs="Sylfaen"/>
          <w:sz w:val="20"/>
          <w:lang w:val="ru-RU"/>
        </w:rPr>
        <w:t xml:space="preserve">тело, </w:t>
      </w:r>
      <w:r w:rsidRPr="00993392">
        <w:rPr>
          <w:rFonts w:ascii="GHEA Grapalat" w:hAnsi="GHEA Grapalat" w:cs="Sylfaen"/>
          <w:sz w:val="20"/>
          <w:lang w:val="af-ZA"/>
        </w:rPr>
        <w:t xml:space="preserve">чье </w:t>
      </w:r>
      <w:r w:rsidRPr="00973DE8">
        <w:rPr>
          <w:rFonts w:ascii="GHEA Grapalat" w:hAnsi="GHEA Grapalat" w:cs="Sylfaen"/>
          <w:sz w:val="20"/>
          <w:lang w:val="ru-RU"/>
        </w:rPr>
        <w:t>основа</w:t>
      </w:r>
      <w:r w:rsidRPr="00993392">
        <w:rPr>
          <w:rFonts w:ascii="GHEA Grapalat" w:hAnsi="GHEA Grapalat" w:cs="Sylfaen"/>
          <w:sz w:val="20"/>
          <w:lang w:val="af-ZA"/>
        </w:rPr>
        <w:t xml:space="preserve"> </w:t>
      </w:r>
      <w:r w:rsidRPr="00973DE8">
        <w:rPr>
          <w:rFonts w:ascii="GHEA Grapalat" w:hAnsi="GHEA Grapalat" w:cs="Sylfaen"/>
          <w:sz w:val="20"/>
          <w:lang w:val="ru-RU"/>
        </w:rPr>
        <w:t>на</w:t>
      </w:r>
      <w:r w:rsidRPr="00993392">
        <w:rPr>
          <w:rFonts w:ascii="GHEA Grapalat" w:hAnsi="GHEA Grapalat" w:cs="Sylfaen"/>
          <w:sz w:val="20"/>
          <w:lang w:val="af-ZA"/>
        </w:rPr>
        <w:t xml:space="preserve"> </w:t>
      </w:r>
      <w:r w:rsidRPr="00973DE8">
        <w:rPr>
          <w:rFonts w:ascii="GHEA Grapalat" w:hAnsi="GHEA Grapalat" w:cs="Sylfaen"/>
          <w:sz w:val="20"/>
          <w:lang w:val="ru-RU"/>
        </w:rPr>
        <w:t>участник</w:t>
      </w:r>
      <w:r w:rsidRPr="00993392">
        <w:rPr>
          <w:rFonts w:ascii="GHEA Grapalat" w:hAnsi="GHEA Grapalat" w:cs="Sylfaen"/>
          <w:sz w:val="20"/>
          <w:lang w:val="af-ZA"/>
        </w:rPr>
        <w:t xml:space="preserve"> </w:t>
      </w:r>
      <w:r w:rsidRPr="00973DE8">
        <w:rPr>
          <w:rFonts w:ascii="GHEA Grapalat" w:hAnsi="GHEA Grapalat" w:cs="Sylfaen"/>
          <w:sz w:val="20"/>
          <w:lang w:val="ru-RU"/>
        </w:rPr>
        <w:t>нет</w:t>
      </w:r>
      <w:r w:rsidRPr="00993392">
        <w:rPr>
          <w:rFonts w:ascii="GHEA Grapalat" w:hAnsi="GHEA Grapalat" w:cs="Sylfaen"/>
          <w:sz w:val="20"/>
          <w:lang w:val="af-ZA"/>
        </w:rPr>
        <w:t xml:space="preserve"> </w:t>
      </w:r>
      <w:r w:rsidRPr="00973DE8">
        <w:rPr>
          <w:rFonts w:ascii="GHEA Grapalat" w:hAnsi="GHEA Grapalat" w:cs="Sylfaen"/>
          <w:sz w:val="20"/>
          <w:lang w:val="ru-RU"/>
        </w:rPr>
        <w:t>включено</w:t>
      </w:r>
      <w:r w:rsidRPr="00993392">
        <w:rPr>
          <w:rFonts w:ascii="GHEA Grapalat" w:hAnsi="GHEA Grapalat" w:cs="Sylfaen"/>
          <w:sz w:val="20"/>
          <w:lang w:val="af-ZA"/>
        </w:rPr>
        <w:t xml:space="preserve"> </w:t>
      </w:r>
      <w:r w:rsidRPr="00973DE8">
        <w:rPr>
          <w:rFonts w:ascii="GHEA Grapalat" w:hAnsi="GHEA Grapalat" w:cs="Sylfaen"/>
          <w:sz w:val="20"/>
          <w:lang w:val="ru-RU"/>
        </w:rPr>
        <w:t xml:space="preserve">в списке </w:t>
      </w:r>
      <w:r w:rsidRPr="00993392">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Более того, если</w:t>
      </w:r>
      <w:r w:rsidRPr="00B864E3">
        <w:rPr>
          <w:rFonts w:ascii="GHEA Grapalat" w:hAnsi="GHEA Grapalat" w:cs="Sylfaen"/>
          <w:sz w:val="20"/>
          <w:lang w:val="af-ZA"/>
        </w:rPr>
        <w:t xml:space="preserve"> </w:t>
      </w:r>
      <w:r w:rsidRPr="00B864E3">
        <w:rPr>
          <w:rFonts w:ascii="GHEA Grapalat" w:hAnsi="GHEA Grapalat" w:cs="Sylfaen"/>
          <w:sz w:val="20"/>
          <w:lang w:val="hy-AM"/>
        </w:rPr>
        <w:t>участник</w:t>
      </w:r>
      <w:r w:rsidRPr="00B864E3">
        <w:rPr>
          <w:rFonts w:ascii="GHEA Grapalat" w:hAnsi="GHEA Grapalat" w:cs="Sylfaen"/>
          <w:sz w:val="20"/>
          <w:lang w:val="af-ZA"/>
        </w:rPr>
        <w:t xml:space="preserve"> </w:t>
      </w:r>
      <w:r w:rsidRPr="00B864E3">
        <w:rPr>
          <w:rFonts w:ascii="GHEA Grapalat" w:hAnsi="GHEA Grapalat" w:cs="Sylfaen"/>
          <w:sz w:val="20"/>
          <w:lang w:val="hy-AM"/>
        </w:rPr>
        <w:t>покупки</w:t>
      </w:r>
      <w:r w:rsidRPr="00B864E3">
        <w:rPr>
          <w:rFonts w:ascii="GHEA Grapalat" w:hAnsi="GHEA Grapalat" w:cs="Sylfaen"/>
          <w:sz w:val="20"/>
          <w:lang w:val="af-ZA"/>
        </w:rPr>
        <w:t xml:space="preserve"> </w:t>
      </w:r>
      <w:r w:rsidRPr="00B864E3">
        <w:rPr>
          <w:rFonts w:ascii="GHEA Grapalat" w:hAnsi="GHEA Grapalat" w:cs="Sylfaen"/>
          <w:sz w:val="20"/>
          <w:lang w:val="hy-AM"/>
        </w:rPr>
        <w:t>участвовать</w:t>
      </w:r>
      <w:r w:rsidRPr="00B864E3">
        <w:rPr>
          <w:rFonts w:ascii="GHEA Grapalat" w:hAnsi="GHEA Grapalat" w:cs="Sylfaen"/>
          <w:sz w:val="20"/>
          <w:lang w:val="af-ZA"/>
        </w:rPr>
        <w:t xml:space="preserve"> </w:t>
      </w:r>
      <w:r w:rsidRPr="00B864E3">
        <w:rPr>
          <w:rFonts w:ascii="GHEA Grapalat" w:hAnsi="GHEA Grapalat" w:cs="Sylfaen"/>
          <w:sz w:val="20"/>
          <w:lang w:val="hy-AM"/>
        </w:rPr>
        <w:t>верно</w:t>
      </w:r>
      <w:r w:rsidRPr="00B864E3">
        <w:rPr>
          <w:rFonts w:ascii="GHEA Grapalat" w:hAnsi="GHEA Grapalat" w:cs="Sylfaen"/>
          <w:sz w:val="20"/>
          <w:lang w:val="af-ZA"/>
        </w:rPr>
        <w:t xml:space="preserve"> </w:t>
      </w:r>
      <w:r w:rsidRPr="00B864E3">
        <w:rPr>
          <w:rFonts w:ascii="GHEA Grapalat" w:hAnsi="GHEA Grapalat" w:cs="Sylfaen"/>
          <w:sz w:val="20"/>
          <w:lang w:val="hy-AM"/>
        </w:rPr>
        <w:t>Заявление о наличии уточнено.</w:t>
      </w:r>
      <w:r w:rsidRPr="00B864E3">
        <w:rPr>
          <w:rFonts w:ascii="GHEA Grapalat" w:hAnsi="GHEA Grapalat" w:cs="Sylfaen"/>
          <w:sz w:val="20"/>
          <w:lang w:val="af-ZA"/>
        </w:rPr>
        <w:t xml:space="preserve"> </w:t>
      </w:r>
      <w:r w:rsidRPr="00B864E3">
        <w:rPr>
          <w:rFonts w:ascii="GHEA Grapalat" w:hAnsi="GHEA Grapalat" w:cs="Sylfaen"/>
          <w:sz w:val="20"/>
          <w:lang w:val="hy-AM"/>
        </w:rPr>
        <w:t>является</w:t>
      </w:r>
      <w:r w:rsidRPr="00B864E3">
        <w:rPr>
          <w:rFonts w:ascii="GHEA Grapalat" w:hAnsi="GHEA Grapalat" w:cs="Sylfaen"/>
          <w:sz w:val="20"/>
          <w:lang w:val="af-ZA"/>
        </w:rPr>
        <w:t xml:space="preserve"> </w:t>
      </w:r>
      <w:r w:rsidRPr="00B864E3">
        <w:rPr>
          <w:rFonts w:ascii="GHEA Grapalat" w:hAnsi="GHEA Grapalat" w:cs="Sylfaen"/>
          <w:sz w:val="20"/>
          <w:lang w:val="hy-AM"/>
        </w:rPr>
        <w:t>как</w:t>
      </w:r>
      <w:r w:rsidRPr="00B864E3">
        <w:rPr>
          <w:rFonts w:ascii="GHEA Grapalat" w:hAnsi="GHEA Grapalat" w:cs="Sylfaen"/>
          <w:sz w:val="20"/>
          <w:lang w:val="af-ZA"/>
        </w:rPr>
        <w:t xml:space="preserve"> </w:t>
      </w:r>
      <w:r w:rsidRPr="00B864E3">
        <w:rPr>
          <w:rFonts w:ascii="GHEA Grapalat" w:hAnsi="GHEA Grapalat" w:cs="Sylfaen"/>
          <w:sz w:val="20"/>
          <w:lang w:val="hy-AM"/>
        </w:rPr>
        <w:t>к реальности</w:t>
      </w:r>
      <w:r w:rsidRPr="00B864E3">
        <w:rPr>
          <w:rFonts w:ascii="GHEA Grapalat" w:hAnsi="GHEA Grapalat" w:cs="Sylfaen"/>
          <w:sz w:val="20"/>
          <w:lang w:val="af-ZA"/>
        </w:rPr>
        <w:t xml:space="preserve"> </w:t>
      </w:r>
      <w:r w:rsidRPr="00B864E3">
        <w:rPr>
          <w:rFonts w:ascii="GHEA Grapalat" w:hAnsi="GHEA Grapalat" w:cs="Sylfaen"/>
          <w:sz w:val="20"/>
          <w:lang w:val="hy-AM"/>
        </w:rPr>
        <w:t>непоследовательный</w:t>
      </w:r>
      <w:r w:rsidRPr="00B864E3">
        <w:rPr>
          <w:rFonts w:ascii="GHEA Grapalat" w:hAnsi="GHEA Grapalat" w:cs="Sylfaen"/>
          <w:sz w:val="20"/>
          <w:lang w:val="af-ZA"/>
        </w:rPr>
        <w:t xml:space="preserve"> </w:t>
      </w:r>
      <w:r w:rsidRPr="00B864E3">
        <w:rPr>
          <w:rFonts w:ascii="GHEA Grapalat" w:hAnsi="GHEA Grapalat" w:cs="Sylfaen"/>
          <w:sz w:val="20"/>
          <w:lang w:val="hy-AM"/>
        </w:rPr>
        <w:t>или</w:t>
      </w:r>
      <w:r w:rsidRPr="00B864E3">
        <w:rPr>
          <w:rFonts w:ascii="GHEA Grapalat" w:hAnsi="GHEA Grapalat" w:cs="Sylfaen"/>
          <w:sz w:val="20"/>
          <w:lang w:val="af-ZA"/>
        </w:rPr>
        <w:t xml:space="preserve"> </w:t>
      </w:r>
      <w:r w:rsidRPr="00B864E3">
        <w:rPr>
          <w:rFonts w:ascii="GHEA Grapalat" w:hAnsi="GHEA Grapalat" w:cs="Sylfaen"/>
          <w:sz w:val="20"/>
          <w:lang w:val="hy-AM"/>
        </w:rPr>
        <w:t xml:space="preserve">участник по </w:t>
      </w:r>
      <w:r w:rsidRPr="00B864E3">
        <w:rPr>
          <w:rFonts w:ascii="GHEA Grapalat" w:hAnsi="GHEA Grapalat" w:cs="Sylfaen"/>
          <w:sz w:val="20"/>
          <w:lang w:val="af-ZA"/>
        </w:rPr>
        <w:t xml:space="preserve">данному </w:t>
      </w:r>
      <w:r w:rsidRPr="00B864E3">
        <w:rPr>
          <w:rFonts w:ascii="GHEA Grapalat" w:hAnsi="GHEA Grapalat" w:cs="Sylfaen"/>
          <w:sz w:val="20"/>
          <w:lang w:val="hy-AM"/>
        </w:rPr>
        <w:t>приглашению</w:t>
      </w:r>
      <w:r w:rsidRPr="00B864E3">
        <w:rPr>
          <w:rFonts w:ascii="GHEA Grapalat" w:hAnsi="GHEA Grapalat" w:cs="Sylfaen"/>
          <w:sz w:val="20"/>
          <w:lang w:val="af-ZA"/>
        </w:rPr>
        <w:t xml:space="preserve"> </w:t>
      </w:r>
      <w:r w:rsidRPr="00B864E3">
        <w:rPr>
          <w:rFonts w:ascii="GHEA Grapalat" w:hAnsi="GHEA Grapalat" w:cs="Sylfaen"/>
          <w:sz w:val="20"/>
          <w:lang w:val="hy-AM"/>
        </w:rPr>
        <w:t>определенный</w:t>
      </w:r>
      <w:r w:rsidRPr="00B864E3">
        <w:rPr>
          <w:rFonts w:ascii="GHEA Grapalat" w:hAnsi="GHEA Grapalat" w:cs="Sylfaen"/>
          <w:sz w:val="20"/>
          <w:lang w:val="af-ZA"/>
        </w:rPr>
        <w:t xml:space="preserve"> </w:t>
      </w:r>
      <w:r w:rsidRPr="00B864E3">
        <w:rPr>
          <w:rFonts w:ascii="GHEA Grapalat" w:hAnsi="GHEA Grapalat" w:cs="Sylfaen"/>
          <w:sz w:val="20"/>
          <w:lang w:val="hy-AM"/>
        </w:rPr>
        <w:t>чтобы</w:t>
      </w:r>
      <w:r w:rsidRPr="00B864E3">
        <w:rPr>
          <w:rFonts w:ascii="GHEA Grapalat" w:hAnsi="GHEA Grapalat" w:cs="Sylfaen"/>
          <w:sz w:val="20"/>
          <w:lang w:val="af-ZA"/>
        </w:rPr>
        <w:t xml:space="preserve"> </w:t>
      </w:r>
      <w:r w:rsidRPr="00B864E3">
        <w:rPr>
          <w:rFonts w:ascii="GHEA Grapalat" w:hAnsi="GHEA Grapalat" w:cs="Sylfaen"/>
          <w:sz w:val="20"/>
          <w:lang w:val="hy-AM"/>
        </w:rPr>
        <w:t>и</w:t>
      </w:r>
      <w:r w:rsidRPr="00B864E3">
        <w:rPr>
          <w:rFonts w:ascii="GHEA Grapalat" w:hAnsi="GHEA Grapalat" w:cs="Sylfaen"/>
          <w:sz w:val="20"/>
          <w:lang w:val="af-ZA"/>
        </w:rPr>
        <w:t xml:space="preserve"> </w:t>
      </w:r>
      <w:r w:rsidRPr="00B864E3">
        <w:rPr>
          <w:rFonts w:ascii="GHEA Grapalat" w:hAnsi="GHEA Grapalat" w:cs="Sylfaen"/>
          <w:sz w:val="20"/>
          <w:lang w:val="hy-AM"/>
        </w:rPr>
        <w:t>в установленные сроки</w:t>
      </w:r>
      <w:r w:rsidRPr="00B864E3">
        <w:rPr>
          <w:rFonts w:ascii="GHEA Grapalat" w:hAnsi="GHEA Grapalat" w:cs="Sylfaen"/>
          <w:sz w:val="20"/>
          <w:lang w:val="af-ZA"/>
        </w:rPr>
        <w:t xml:space="preserve"> </w:t>
      </w:r>
      <w:r w:rsidRPr="00B864E3">
        <w:rPr>
          <w:rFonts w:ascii="GHEA Grapalat" w:hAnsi="GHEA Grapalat" w:cs="Sylfaen"/>
          <w:sz w:val="20"/>
          <w:lang w:val="hy-AM"/>
        </w:rPr>
        <w:t>нет</w:t>
      </w:r>
      <w:r w:rsidRPr="00B864E3">
        <w:rPr>
          <w:rFonts w:ascii="GHEA Grapalat" w:hAnsi="GHEA Grapalat" w:cs="Sylfaen"/>
          <w:sz w:val="20"/>
          <w:lang w:val="af-ZA"/>
        </w:rPr>
        <w:t xml:space="preserve"> </w:t>
      </w:r>
      <w:r w:rsidRPr="00B864E3">
        <w:rPr>
          <w:rFonts w:ascii="GHEA Grapalat" w:hAnsi="GHEA Grapalat" w:cs="Sylfaen"/>
          <w:sz w:val="20"/>
          <w:lang w:val="hy-AM"/>
        </w:rPr>
        <w:t>подарок</w:t>
      </w:r>
      <w:r w:rsidRPr="00B864E3">
        <w:rPr>
          <w:rFonts w:ascii="GHEA Grapalat" w:hAnsi="GHEA Grapalat" w:cs="Sylfaen"/>
          <w:sz w:val="20"/>
          <w:lang w:val="af-ZA"/>
        </w:rPr>
        <w:t xml:space="preserve"> </w:t>
      </w:r>
      <w:r w:rsidRPr="00B864E3">
        <w:rPr>
          <w:rFonts w:ascii="GHEA Grapalat" w:hAnsi="GHEA Grapalat" w:cs="Sylfaen"/>
          <w:sz w:val="20"/>
          <w:lang w:val="hy-AM"/>
        </w:rPr>
        <w:t>по приглашению</w:t>
      </w:r>
      <w:r w:rsidRPr="00B864E3">
        <w:rPr>
          <w:rFonts w:ascii="GHEA Grapalat" w:hAnsi="GHEA Grapalat" w:cs="Sylfaen"/>
          <w:sz w:val="20"/>
          <w:lang w:val="af-ZA"/>
        </w:rPr>
        <w:t xml:space="preserve"> </w:t>
      </w:r>
      <w:r w:rsidRPr="00B864E3">
        <w:rPr>
          <w:rFonts w:ascii="GHEA Grapalat" w:hAnsi="GHEA Grapalat" w:cs="Sylfaen"/>
          <w:sz w:val="20"/>
          <w:lang w:val="hy-AM"/>
        </w:rPr>
        <w:t>намеревался</w:t>
      </w:r>
      <w:r w:rsidRPr="00B864E3">
        <w:rPr>
          <w:rFonts w:ascii="GHEA Grapalat" w:hAnsi="GHEA Grapalat" w:cs="Sylfaen"/>
          <w:sz w:val="20"/>
          <w:lang w:val="af-ZA"/>
        </w:rPr>
        <w:t xml:space="preserve"> </w:t>
      </w:r>
      <w:r w:rsidRPr="00B864E3">
        <w:rPr>
          <w:rFonts w:ascii="GHEA Grapalat" w:hAnsi="GHEA Grapalat" w:cs="Sylfaen"/>
          <w:sz w:val="20"/>
          <w:lang w:val="hy-AM"/>
        </w:rPr>
        <w:t xml:space="preserve">документы </w:t>
      </w:r>
      <w:r w:rsidRPr="00B864E3">
        <w:rPr>
          <w:rFonts w:ascii="GHEA Grapalat" w:hAnsi="GHEA Grapalat" w:cs="Sylfaen"/>
          <w:sz w:val="20"/>
          <w:lang w:val="af-ZA"/>
        </w:rPr>
        <w:t xml:space="preserve">(включая те, которые подлежат исправлению) </w:t>
      </w:r>
      <w:r w:rsidRPr="00B864E3">
        <w:rPr>
          <w:rFonts w:ascii="GHEA Grapalat" w:hAnsi="GHEA Grapalat" w:cs="Sylfaen"/>
          <w:sz w:val="20"/>
          <w:lang w:val="hy-AM"/>
        </w:rPr>
        <w:t>или</w:t>
      </w:r>
      <w:r w:rsidRPr="00B864E3">
        <w:rPr>
          <w:rFonts w:ascii="GHEA Grapalat" w:hAnsi="GHEA Grapalat" w:cs="Sylfaen"/>
          <w:sz w:val="20"/>
          <w:lang w:val="af-ZA"/>
        </w:rPr>
        <w:t xml:space="preserve"> </w:t>
      </w:r>
      <w:r w:rsidRPr="00B864E3">
        <w:rPr>
          <w:rFonts w:ascii="GHEA Grapalat" w:hAnsi="GHEA Grapalat" w:cs="Sylfaen"/>
          <w:sz w:val="20"/>
          <w:lang w:val="hy-AM"/>
        </w:rPr>
        <w:t>выбранный</w:t>
      </w:r>
      <w:r w:rsidRPr="00B864E3">
        <w:rPr>
          <w:rFonts w:ascii="GHEA Grapalat" w:hAnsi="GHEA Grapalat" w:cs="Sylfaen"/>
          <w:sz w:val="20"/>
          <w:lang w:val="af-ZA"/>
        </w:rPr>
        <w:t xml:space="preserve"> </w:t>
      </w:r>
      <w:r w:rsidRPr="00B864E3">
        <w:rPr>
          <w:rFonts w:ascii="GHEA Grapalat" w:hAnsi="GHEA Grapalat" w:cs="Sylfaen"/>
          <w:sz w:val="20"/>
          <w:lang w:val="hy-AM"/>
        </w:rPr>
        <w:t>участник</w:t>
      </w:r>
      <w:r w:rsidRPr="00B864E3">
        <w:rPr>
          <w:rFonts w:ascii="GHEA Grapalat" w:hAnsi="GHEA Grapalat" w:cs="Sylfaen"/>
          <w:sz w:val="20"/>
          <w:lang w:val="af-ZA"/>
        </w:rPr>
        <w:t xml:space="preserve"> </w:t>
      </w:r>
      <w:r w:rsidRPr="00B864E3">
        <w:rPr>
          <w:rFonts w:ascii="GHEA Grapalat" w:hAnsi="GHEA Grapalat" w:cs="Sylfaen"/>
          <w:sz w:val="20"/>
          <w:lang w:val="hy-AM"/>
        </w:rPr>
        <w:t>нет</w:t>
      </w:r>
      <w:r w:rsidRPr="00B864E3">
        <w:rPr>
          <w:rFonts w:ascii="GHEA Grapalat" w:hAnsi="GHEA Grapalat" w:cs="Sylfaen"/>
          <w:sz w:val="20"/>
          <w:lang w:val="af-ZA"/>
        </w:rPr>
        <w:t xml:space="preserve"> </w:t>
      </w:r>
      <w:r w:rsidRPr="00B864E3">
        <w:rPr>
          <w:rFonts w:ascii="GHEA Grapalat" w:hAnsi="GHEA Grapalat" w:cs="Sylfaen"/>
          <w:sz w:val="20"/>
          <w:lang w:val="hy-AM"/>
        </w:rPr>
        <w:t>подарок</w:t>
      </w:r>
      <w:r w:rsidRPr="00B864E3">
        <w:rPr>
          <w:rFonts w:ascii="GHEA Grapalat" w:hAnsi="GHEA Grapalat" w:cs="Sylfaen"/>
          <w:sz w:val="20"/>
          <w:lang w:val="af-ZA"/>
        </w:rPr>
        <w:t xml:space="preserve"> </w:t>
      </w:r>
      <w:r w:rsidRPr="00B864E3">
        <w:rPr>
          <w:rFonts w:ascii="GHEA Grapalat" w:hAnsi="GHEA Grapalat" w:cs="Sylfaen"/>
          <w:sz w:val="20"/>
          <w:lang w:val="hy-AM"/>
        </w:rPr>
        <w:t>квалификация</w:t>
      </w:r>
      <w:r w:rsidRPr="00B864E3">
        <w:rPr>
          <w:rFonts w:ascii="GHEA Grapalat" w:hAnsi="GHEA Grapalat" w:cs="Sylfaen"/>
          <w:sz w:val="20"/>
          <w:lang w:val="af-ZA"/>
        </w:rPr>
        <w:t xml:space="preserve"> </w:t>
      </w:r>
      <w:r w:rsidRPr="00B864E3">
        <w:rPr>
          <w:rFonts w:ascii="GHEA Grapalat" w:hAnsi="GHEA Grapalat" w:cs="Sylfaen"/>
          <w:sz w:val="20"/>
          <w:lang w:val="hy-AM"/>
        </w:rPr>
        <w:t>или</w:t>
      </w:r>
      <w:r w:rsidRPr="00B864E3">
        <w:rPr>
          <w:rFonts w:ascii="GHEA Grapalat" w:hAnsi="GHEA Grapalat" w:cs="Sylfaen"/>
          <w:sz w:val="20"/>
          <w:lang w:val="af-ZA"/>
        </w:rPr>
        <w:t xml:space="preserve"> </w:t>
      </w:r>
      <w:r w:rsidRPr="00B864E3">
        <w:rPr>
          <w:rFonts w:ascii="GHEA Grapalat" w:hAnsi="GHEA Grapalat" w:cs="Sylfaen"/>
          <w:sz w:val="20"/>
          <w:lang w:val="hy-AM"/>
        </w:rPr>
        <w:t>договор</w:t>
      </w:r>
      <w:r w:rsidRPr="00B864E3">
        <w:rPr>
          <w:rFonts w:ascii="GHEA Grapalat" w:hAnsi="GHEA Grapalat" w:cs="Sylfaen"/>
          <w:sz w:val="20"/>
          <w:lang w:val="af-ZA"/>
        </w:rPr>
        <w:t xml:space="preserve"> </w:t>
      </w:r>
      <w:r w:rsidRPr="00B864E3">
        <w:rPr>
          <w:rFonts w:ascii="GHEA Grapalat" w:hAnsi="GHEA Grapalat" w:cs="Sylfaen"/>
          <w:sz w:val="20"/>
          <w:lang w:val="hy-AM"/>
        </w:rPr>
        <w:t>обеспечение</w:t>
      </w:r>
      <w:r w:rsidRPr="00B864E3">
        <w:rPr>
          <w:rFonts w:ascii="GHEA Grapalat" w:hAnsi="GHEA Grapalat" w:cs="Sylfaen"/>
          <w:sz w:val="20"/>
          <w:lang w:val="af-ZA"/>
        </w:rPr>
        <w:t xml:space="preserve"> </w:t>
      </w:r>
      <w:r w:rsidRPr="00B864E3">
        <w:rPr>
          <w:rFonts w:ascii="GHEA Grapalat" w:hAnsi="GHEA Grapalat" w:cs="Sylfaen"/>
          <w:sz w:val="20"/>
          <w:lang w:val="hy-AM"/>
        </w:rPr>
        <w:t xml:space="preserve">или </w:t>
      </w:r>
      <w:r w:rsidRPr="00B864E3">
        <w:rPr>
          <w:rFonts w:ascii="GHEA Grapalat" w:hAnsi="GHEA Grapalat" w:cs="Sylfaen"/>
          <w:sz w:val="20"/>
          <w:lang w:val="af-ZA"/>
        </w:rPr>
        <w:t xml:space="preserve">если процедура организована в соответствии с положением, предусмотренным в части 6 статьи 15 Закона Республики Армения о государственных закупках, и </w:t>
      </w:r>
      <w:r w:rsidRPr="00B864E3">
        <w:rPr>
          <w:rFonts w:ascii="GHEA Grapalat" w:hAnsi="GHEA Grapalat" w:cs="Sylfaen"/>
          <w:sz w:val="20"/>
        </w:rPr>
        <w:t>в результате этого</w:t>
      </w:r>
      <w:r w:rsidRPr="00B864E3">
        <w:rPr>
          <w:rFonts w:ascii="GHEA Grapalat" w:hAnsi="GHEA Grapalat" w:cs="Sylfaen"/>
          <w:sz w:val="20"/>
          <w:lang w:val="af-ZA"/>
        </w:rPr>
        <w:t xml:space="preserve"> </w:t>
      </w:r>
      <w:r w:rsidRPr="00B864E3">
        <w:rPr>
          <w:rFonts w:ascii="GHEA Grapalat" w:hAnsi="GHEA Grapalat" w:cs="Sylfaen"/>
          <w:sz w:val="20"/>
        </w:rPr>
        <w:t>соглашение</w:t>
      </w:r>
      <w:r w:rsidRPr="00B864E3">
        <w:rPr>
          <w:rFonts w:ascii="GHEA Grapalat" w:hAnsi="GHEA Grapalat" w:cs="Sylfaen"/>
          <w:sz w:val="20"/>
          <w:lang w:val="af-ZA"/>
        </w:rPr>
        <w:t xml:space="preserve"> </w:t>
      </w:r>
      <w:r w:rsidRPr="00B864E3">
        <w:rPr>
          <w:rFonts w:ascii="GHEA Grapalat" w:hAnsi="GHEA Grapalat" w:cs="Sylfaen"/>
          <w:sz w:val="20"/>
        </w:rPr>
        <w:t>запечатать</w:t>
      </w:r>
      <w:r w:rsidRPr="00B864E3">
        <w:rPr>
          <w:rFonts w:ascii="GHEA Grapalat" w:hAnsi="GHEA Grapalat" w:cs="Sylfaen"/>
          <w:sz w:val="20"/>
          <w:lang w:val="af-ZA"/>
        </w:rPr>
        <w:t xml:space="preserve"> </w:t>
      </w:r>
      <w:r w:rsidRPr="00B864E3">
        <w:rPr>
          <w:rFonts w:ascii="GHEA Grapalat" w:hAnsi="GHEA Grapalat" w:cs="Sylfaen"/>
          <w:sz w:val="20"/>
        </w:rPr>
        <w:t>с этой целью</w:t>
      </w:r>
      <w:r w:rsidRPr="00B864E3">
        <w:rPr>
          <w:rFonts w:ascii="GHEA Grapalat" w:hAnsi="GHEA Grapalat" w:cs="Sylfaen"/>
          <w:sz w:val="20"/>
          <w:lang w:val="af-ZA"/>
        </w:rPr>
        <w:t xml:space="preserve"> </w:t>
      </w:r>
      <w:r w:rsidRPr="00B864E3">
        <w:rPr>
          <w:rFonts w:ascii="GHEA Grapalat" w:hAnsi="GHEA Grapalat" w:cs="Sylfaen"/>
          <w:sz w:val="20"/>
        </w:rPr>
        <w:t>контракт</w:t>
      </w:r>
      <w:r w:rsidRPr="00B864E3">
        <w:rPr>
          <w:rFonts w:ascii="GHEA Grapalat" w:hAnsi="GHEA Grapalat" w:cs="Sylfaen"/>
          <w:sz w:val="20"/>
          <w:lang w:val="af-ZA"/>
        </w:rPr>
        <w:t xml:space="preserve"> </w:t>
      </w:r>
      <w:r w:rsidRPr="00B864E3">
        <w:rPr>
          <w:rFonts w:ascii="GHEA Grapalat" w:hAnsi="GHEA Grapalat" w:cs="Sylfaen"/>
          <w:sz w:val="20"/>
        </w:rPr>
        <w:t>запечатанный</w:t>
      </w:r>
      <w:r w:rsidRPr="00B864E3">
        <w:rPr>
          <w:rFonts w:ascii="GHEA Grapalat" w:hAnsi="GHEA Grapalat" w:cs="Sylfaen"/>
          <w:sz w:val="20"/>
          <w:lang w:val="af-ZA"/>
        </w:rPr>
        <w:t xml:space="preserve"> </w:t>
      </w:r>
      <w:r w:rsidRPr="00B864E3">
        <w:rPr>
          <w:rFonts w:ascii="GHEA Grapalat" w:hAnsi="GHEA Grapalat" w:cs="Sylfaen"/>
          <w:sz w:val="20"/>
        </w:rPr>
        <w:t>человек</w:t>
      </w:r>
      <w:r w:rsidRPr="00B864E3">
        <w:rPr>
          <w:rFonts w:ascii="GHEA Grapalat" w:hAnsi="GHEA Grapalat" w:cs="Sylfaen"/>
          <w:sz w:val="20"/>
          <w:lang w:val="af-ZA"/>
        </w:rPr>
        <w:t xml:space="preserve"> </w:t>
      </w:r>
      <w:r w:rsidRPr="00B864E3">
        <w:rPr>
          <w:rFonts w:ascii="GHEA Grapalat" w:hAnsi="GHEA Grapalat" w:cs="Sylfaen"/>
          <w:sz w:val="20"/>
        </w:rPr>
        <w:t>определенный</w:t>
      </w:r>
      <w:r w:rsidRPr="00B864E3">
        <w:rPr>
          <w:rFonts w:ascii="GHEA Grapalat" w:hAnsi="GHEA Grapalat" w:cs="Sylfaen"/>
          <w:sz w:val="20"/>
          <w:lang w:val="af-ZA"/>
        </w:rPr>
        <w:t xml:space="preserve"> </w:t>
      </w:r>
      <w:r w:rsidRPr="00B864E3">
        <w:rPr>
          <w:rFonts w:ascii="GHEA Grapalat" w:hAnsi="GHEA Grapalat" w:cs="Sylfaen"/>
          <w:sz w:val="20"/>
        </w:rPr>
        <w:t>в установленный срок</w:t>
      </w:r>
      <w:r w:rsidRPr="00B864E3">
        <w:rPr>
          <w:rFonts w:ascii="GHEA Grapalat" w:hAnsi="GHEA Grapalat" w:cs="Sylfaen"/>
          <w:sz w:val="20"/>
          <w:lang w:val="af-ZA"/>
        </w:rPr>
        <w:t xml:space="preserve"> </w:t>
      </w:r>
      <w:r w:rsidRPr="00B864E3">
        <w:rPr>
          <w:rFonts w:ascii="GHEA Grapalat" w:hAnsi="GHEA Grapalat" w:cs="Sylfaen"/>
          <w:sz w:val="20"/>
        </w:rPr>
        <w:t>односторонний</w:t>
      </w:r>
      <w:r w:rsidRPr="00B864E3">
        <w:rPr>
          <w:rFonts w:ascii="GHEA Grapalat" w:hAnsi="GHEA Grapalat" w:cs="Sylfaen"/>
          <w:sz w:val="20"/>
          <w:lang w:val="af-ZA"/>
        </w:rPr>
        <w:t xml:space="preserve"> </w:t>
      </w:r>
      <w:r w:rsidRPr="00B864E3">
        <w:rPr>
          <w:rFonts w:ascii="GHEA Grapalat" w:hAnsi="GHEA Grapalat" w:cs="Sylfaen"/>
          <w:sz w:val="20"/>
        </w:rPr>
        <w:t>одобренный</w:t>
      </w:r>
      <w:r w:rsidRPr="00B864E3">
        <w:rPr>
          <w:rFonts w:ascii="GHEA Grapalat" w:hAnsi="GHEA Grapalat" w:cs="Sylfaen"/>
          <w:sz w:val="20"/>
          <w:lang w:val="af-ZA"/>
        </w:rPr>
        <w:t xml:space="preserve"> </w:t>
      </w:r>
      <w:r w:rsidRPr="00B864E3">
        <w:rPr>
          <w:rFonts w:ascii="GHEA Grapalat" w:hAnsi="GHEA Grapalat" w:cs="Sylfaen"/>
          <w:sz w:val="20"/>
        </w:rPr>
        <w:t xml:space="preserve">заявление </w:t>
      </w:r>
      <w:r w:rsidRPr="00B864E3">
        <w:rPr>
          <w:rFonts w:ascii="GHEA Grapalat" w:hAnsi="GHEA Grapalat" w:cs="Sylfaen"/>
          <w:sz w:val="20"/>
          <w:lang w:val="af-ZA"/>
        </w:rPr>
        <w:t xml:space="preserve">о </w:t>
      </w:r>
      <w:r w:rsidRPr="00B864E3">
        <w:rPr>
          <w:rFonts w:ascii="GHEA Grapalat" w:hAnsi="GHEA Grapalat" w:cs="Sylfaen"/>
          <w:sz w:val="20"/>
        </w:rPr>
        <w:t xml:space="preserve">намерениях </w:t>
      </w:r>
      <w:r w:rsidRPr="00B864E3">
        <w:rPr>
          <w:rFonts w:ascii="GHEA Grapalat" w:hAnsi="GHEA Grapalat" w:cs="Sylfaen"/>
          <w:sz w:val="20"/>
          <w:lang w:val="af-ZA"/>
        </w:rPr>
        <w:t xml:space="preserve">( </w:t>
      </w:r>
      <w:r w:rsidRPr="00B864E3">
        <w:rPr>
          <w:rFonts w:ascii="GHEA Grapalat" w:hAnsi="GHEA Grapalat" w:cs="Sylfaen"/>
          <w:sz w:val="20"/>
        </w:rPr>
        <w:t>далее)</w:t>
      </w:r>
      <w:r w:rsidRPr="00B864E3">
        <w:rPr>
          <w:rFonts w:ascii="GHEA Grapalat" w:hAnsi="GHEA Grapalat" w:cs="Sylfaen"/>
          <w:sz w:val="20"/>
          <w:lang w:val="af-ZA"/>
        </w:rPr>
        <w:t xml:space="preserve"> </w:t>
      </w:r>
      <w:r w:rsidRPr="00B864E3">
        <w:rPr>
          <w:rFonts w:ascii="GHEA Grapalat" w:hAnsi="GHEA Grapalat" w:cs="Sylfaen"/>
          <w:sz w:val="20"/>
        </w:rPr>
        <w:t>также</w:t>
      </w:r>
      <w:r w:rsidRPr="00B864E3">
        <w:rPr>
          <w:rFonts w:ascii="GHEA Grapalat" w:hAnsi="GHEA Grapalat" w:cs="Sylfaen"/>
          <w:sz w:val="20"/>
          <w:lang w:val="af-ZA"/>
        </w:rPr>
        <w:t xml:space="preserve"> </w:t>
      </w:r>
      <w:r w:rsidRPr="00B864E3">
        <w:rPr>
          <w:rFonts w:ascii="GHEA Grapalat" w:hAnsi="GHEA Grapalat" w:cs="Sylfaen"/>
          <w:sz w:val="20"/>
        </w:rPr>
        <w:t xml:space="preserve">( в форме </w:t>
      </w:r>
      <w:r w:rsidRPr="00B864E3">
        <w:rPr>
          <w:rFonts w:ascii="GHEA Grapalat" w:hAnsi="GHEA Grapalat" w:cs="Sylfaen"/>
          <w:sz w:val="20"/>
          <w:lang w:val="af-ZA"/>
        </w:rPr>
        <w:t xml:space="preserve">) </w:t>
      </w:r>
      <w:r w:rsidRPr="00B864E3">
        <w:rPr>
          <w:rFonts w:ascii="GHEA Grapalat" w:hAnsi="GHEA Grapalat" w:cs="Sylfaen"/>
          <w:sz w:val="20"/>
        </w:rPr>
        <w:t>представлено</w:t>
      </w:r>
      <w:r w:rsidRPr="00B864E3">
        <w:rPr>
          <w:rFonts w:ascii="GHEA Grapalat" w:hAnsi="GHEA Grapalat" w:cs="Sylfaen"/>
          <w:sz w:val="20"/>
          <w:lang w:val="af-ZA"/>
        </w:rPr>
        <w:t xml:space="preserve"> </w:t>
      </w:r>
      <w:r w:rsidRPr="00B864E3">
        <w:rPr>
          <w:rFonts w:ascii="GHEA Grapalat" w:hAnsi="GHEA Grapalat" w:cs="Sylfaen"/>
          <w:sz w:val="20"/>
        </w:rPr>
        <w:t>договор</w:t>
      </w:r>
      <w:r w:rsidRPr="00B864E3">
        <w:rPr>
          <w:rFonts w:ascii="GHEA Grapalat" w:hAnsi="GHEA Grapalat" w:cs="Sylfaen"/>
          <w:sz w:val="20"/>
          <w:lang w:val="af-ZA"/>
        </w:rPr>
        <w:t xml:space="preserve"> </w:t>
      </w:r>
      <w:r w:rsidRPr="00B864E3">
        <w:rPr>
          <w:rFonts w:ascii="GHEA Grapalat" w:hAnsi="GHEA Grapalat" w:cs="Sylfaen"/>
          <w:sz w:val="20"/>
        </w:rPr>
        <w:t xml:space="preserve">и </w:t>
      </w:r>
      <w:r w:rsidRPr="00B864E3">
        <w:rPr>
          <w:rFonts w:ascii="GHEA Grapalat" w:hAnsi="GHEA Grapalat" w:cs="Sylfaen"/>
          <w:sz w:val="20"/>
          <w:lang w:val="af-ZA"/>
        </w:rPr>
        <w:t xml:space="preserve">( </w:t>
      </w:r>
      <w:r w:rsidRPr="00B864E3">
        <w:rPr>
          <w:rFonts w:ascii="GHEA Grapalat" w:hAnsi="GHEA Grapalat" w:cs="Sylfaen"/>
          <w:sz w:val="20"/>
        </w:rPr>
        <w:t xml:space="preserve">или </w:t>
      </w:r>
      <w:r w:rsidRPr="00B864E3">
        <w:rPr>
          <w:rFonts w:ascii="GHEA Grapalat" w:hAnsi="GHEA Grapalat" w:cs="Sylfaen"/>
          <w:sz w:val="20"/>
          <w:lang w:val="af-ZA"/>
        </w:rPr>
        <w:t xml:space="preserve">) </w:t>
      </w:r>
      <w:r w:rsidRPr="00B864E3">
        <w:rPr>
          <w:rFonts w:ascii="GHEA Grapalat" w:hAnsi="GHEA Grapalat" w:cs="Sylfaen"/>
          <w:sz w:val="20"/>
        </w:rPr>
        <w:t>квалификация</w:t>
      </w:r>
      <w:r w:rsidRPr="00B864E3">
        <w:rPr>
          <w:rFonts w:ascii="GHEA Grapalat" w:hAnsi="GHEA Grapalat" w:cs="Sylfaen"/>
          <w:sz w:val="20"/>
          <w:lang w:val="af-ZA"/>
        </w:rPr>
        <w:t xml:space="preserve"> </w:t>
      </w:r>
      <w:r w:rsidRPr="00B864E3">
        <w:rPr>
          <w:rFonts w:ascii="GHEA Grapalat" w:hAnsi="GHEA Grapalat" w:cs="Sylfaen"/>
          <w:sz w:val="20"/>
        </w:rPr>
        <w:t>обеспечение</w:t>
      </w:r>
      <w:r w:rsidRPr="00B864E3">
        <w:rPr>
          <w:rFonts w:ascii="GHEA Grapalat" w:hAnsi="GHEA Grapalat" w:cs="Sylfaen"/>
          <w:sz w:val="20"/>
          <w:lang w:val="af-ZA"/>
        </w:rPr>
        <w:t xml:space="preserve"> </w:t>
      </w:r>
      <w:r w:rsidRPr="00B864E3">
        <w:rPr>
          <w:rFonts w:ascii="GHEA Grapalat" w:hAnsi="GHEA Grapalat" w:cs="Sylfaen"/>
          <w:sz w:val="20"/>
        </w:rPr>
        <w:t>нет</w:t>
      </w:r>
      <w:r w:rsidRPr="00B864E3">
        <w:rPr>
          <w:rFonts w:ascii="GHEA Grapalat" w:hAnsi="GHEA Grapalat" w:cs="Sylfaen"/>
          <w:sz w:val="20"/>
          <w:lang w:val="af-ZA"/>
        </w:rPr>
        <w:t xml:space="preserve"> </w:t>
      </w:r>
      <w:r w:rsidRPr="00B864E3">
        <w:rPr>
          <w:rFonts w:ascii="GHEA Grapalat" w:hAnsi="GHEA Grapalat" w:cs="Sylfaen"/>
          <w:sz w:val="20"/>
        </w:rPr>
        <w:t>замена</w:t>
      </w:r>
      <w:r w:rsidRPr="00B864E3">
        <w:rPr>
          <w:rFonts w:ascii="GHEA Grapalat" w:hAnsi="GHEA Grapalat" w:cs="Sylfaen"/>
          <w:sz w:val="20"/>
          <w:lang w:val="af-ZA"/>
        </w:rPr>
        <w:t xml:space="preserve"> </w:t>
      </w:r>
      <w:r w:rsidRPr="00B864E3">
        <w:rPr>
          <w:rFonts w:ascii="GHEA Grapalat" w:hAnsi="GHEA Grapalat" w:cs="Sylfaen"/>
          <w:sz w:val="20"/>
        </w:rPr>
        <w:t>банковское дело</w:t>
      </w:r>
      <w:r w:rsidRPr="00B864E3">
        <w:rPr>
          <w:rFonts w:ascii="GHEA Grapalat" w:hAnsi="GHEA Grapalat" w:cs="Sylfaen"/>
          <w:sz w:val="20"/>
          <w:lang w:val="af-ZA"/>
        </w:rPr>
        <w:t xml:space="preserve"> </w:t>
      </w:r>
      <w:r w:rsidRPr="00B864E3">
        <w:rPr>
          <w:rFonts w:ascii="GHEA Grapalat" w:hAnsi="GHEA Grapalat" w:cs="Sylfaen"/>
          <w:sz w:val="20"/>
        </w:rPr>
        <w:t>гарантия</w:t>
      </w:r>
      <w:r w:rsidRPr="00B864E3">
        <w:rPr>
          <w:rFonts w:ascii="GHEA Grapalat" w:hAnsi="GHEA Grapalat" w:cs="Sylfaen"/>
          <w:sz w:val="20"/>
          <w:lang w:val="af-ZA"/>
        </w:rPr>
        <w:t xml:space="preserve"> </w:t>
      </w:r>
      <w:r w:rsidRPr="00B864E3">
        <w:rPr>
          <w:rFonts w:ascii="GHEA Grapalat" w:hAnsi="GHEA Grapalat" w:cs="Sylfaen"/>
          <w:sz w:val="20"/>
        </w:rPr>
        <w:t>или</w:t>
      </w:r>
      <w:r w:rsidRPr="00B864E3">
        <w:rPr>
          <w:rFonts w:ascii="GHEA Grapalat" w:hAnsi="GHEA Grapalat" w:cs="Sylfaen"/>
          <w:sz w:val="20"/>
          <w:lang w:val="af-ZA"/>
        </w:rPr>
        <w:t xml:space="preserve"> </w:t>
      </w:r>
      <w:r w:rsidRPr="00B864E3">
        <w:rPr>
          <w:rFonts w:ascii="GHEA Grapalat" w:hAnsi="GHEA Grapalat" w:cs="Sylfaen"/>
          <w:sz w:val="20"/>
        </w:rPr>
        <w:t>наличные</w:t>
      </w:r>
      <w:r w:rsidRPr="00B864E3">
        <w:rPr>
          <w:rFonts w:ascii="GHEA Grapalat" w:hAnsi="GHEA Grapalat" w:cs="Sylfaen"/>
          <w:sz w:val="20"/>
          <w:lang w:val="af-ZA"/>
        </w:rPr>
        <w:t xml:space="preserve"> </w:t>
      </w:r>
      <w:r w:rsidRPr="00B864E3">
        <w:rPr>
          <w:rFonts w:ascii="GHEA Grapalat" w:hAnsi="GHEA Grapalat" w:cs="Sylfaen"/>
          <w:sz w:val="20"/>
        </w:rPr>
        <w:t xml:space="preserve">с деньгами </w:t>
      </w:r>
      <w:r w:rsidRPr="00B864E3">
        <w:rPr>
          <w:rFonts w:ascii="GHEA Grapalat" w:hAnsi="GHEA Grapalat" w:cs="Sylfaen"/>
          <w:sz w:val="20"/>
          <w:lang w:val="af-ZA"/>
        </w:rPr>
        <w:t xml:space="preserve">, </w:t>
      </w:r>
      <w:r w:rsidRPr="00B864E3">
        <w:rPr>
          <w:rFonts w:ascii="GHEA Grapalat" w:hAnsi="GHEA Grapalat" w:cs="Sylfaen"/>
          <w:sz w:val="20"/>
        </w:rPr>
        <w:t>тогда</w:t>
      </w:r>
      <w:r w:rsidRPr="00B864E3">
        <w:rPr>
          <w:rFonts w:ascii="GHEA Grapalat" w:hAnsi="GHEA Grapalat" w:cs="Sylfaen"/>
          <w:sz w:val="20"/>
          <w:lang w:val="af-ZA"/>
        </w:rPr>
        <w:t xml:space="preserve"> </w:t>
      </w:r>
      <w:r w:rsidRPr="00B864E3">
        <w:rPr>
          <w:rFonts w:ascii="GHEA Grapalat" w:hAnsi="GHEA Grapalat" w:cs="Sylfaen"/>
          <w:sz w:val="20"/>
        </w:rPr>
        <w:t>что</w:t>
      </w:r>
      <w:r w:rsidRPr="00B864E3">
        <w:rPr>
          <w:rFonts w:ascii="GHEA Grapalat" w:hAnsi="GHEA Grapalat" w:cs="Sylfaen"/>
          <w:sz w:val="20"/>
          <w:lang w:val="af-ZA"/>
        </w:rPr>
        <w:t xml:space="preserve"> </w:t>
      </w:r>
      <w:r w:rsidRPr="00B864E3">
        <w:rPr>
          <w:rFonts w:ascii="GHEA Grapalat" w:hAnsi="GHEA Grapalat" w:cs="Sylfaen"/>
          <w:sz w:val="20"/>
        </w:rPr>
        <w:t>обстоятельство</w:t>
      </w:r>
      <w:r w:rsidRPr="00B864E3">
        <w:rPr>
          <w:rFonts w:ascii="GHEA Grapalat" w:hAnsi="GHEA Grapalat" w:cs="Sylfaen"/>
          <w:sz w:val="20"/>
          <w:lang w:val="af-ZA"/>
        </w:rPr>
        <w:t xml:space="preserve"> </w:t>
      </w:r>
      <w:r w:rsidRPr="00B864E3">
        <w:rPr>
          <w:rFonts w:ascii="GHEA Grapalat" w:hAnsi="GHEA Grapalat" w:cs="Sylfaen"/>
          <w:sz w:val="20"/>
        </w:rPr>
        <w:t>обдуманный</w:t>
      </w:r>
      <w:r w:rsidRPr="00B864E3">
        <w:rPr>
          <w:rFonts w:ascii="GHEA Grapalat" w:hAnsi="GHEA Grapalat" w:cs="Sylfaen"/>
          <w:sz w:val="20"/>
          <w:lang w:val="af-ZA"/>
        </w:rPr>
        <w:t xml:space="preserve"> </w:t>
      </w:r>
      <w:r w:rsidRPr="00B864E3">
        <w:rPr>
          <w:rFonts w:ascii="GHEA Grapalat" w:hAnsi="GHEA Grapalat" w:cs="Sylfaen"/>
          <w:sz w:val="20"/>
        </w:rPr>
        <w:t>является</w:t>
      </w:r>
      <w:r w:rsidRPr="00B864E3">
        <w:rPr>
          <w:rFonts w:ascii="GHEA Grapalat" w:hAnsi="GHEA Grapalat" w:cs="Sylfaen"/>
          <w:sz w:val="20"/>
          <w:lang w:val="af-ZA"/>
        </w:rPr>
        <w:t xml:space="preserve"> </w:t>
      </w:r>
      <w:r w:rsidRPr="00B864E3">
        <w:rPr>
          <w:rFonts w:ascii="GHEA Grapalat" w:hAnsi="GHEA Grapalat" w:cs="Sylfaen"/>
          <w:sz w:val="20"/>
        </w:rPr>
        <w:t>как</w:t>
      </w:r>
      <w:r w:rsidRPr="00B864E3">
        <w:rPr>
          <w:rFonts w:ascii="GHEA Grapalat" w:hAnsi="GHEA Grapalat" w:cs="Sylfaen"/>
          <w:sz w:val="20"/>
          <w:lang w:val="af-ZA"/>
        </w:rPr>
        <w:t xml:space="preserve"> </w:t>
      </w:r>
      <w:r w:rsidRPr="00B864E3">
        <w:rPr>
          <w:rFonts w:ascii="GHEA Grapalat" w:hAnsi="GHEA Grapalat" w:cs="Sylfaen"/>
          <w:sz w:val="20"/>
        </w:rPr>
        <w:t>покупка</w:t>
      </w:r>
      <w:r w:rsidRPr="00B864E3">
        <w:rPr>
          <w:rFonts w:ascii="GHEA Grapalat" w:hAnsi="GHEA Grapalat" w:cs="Sylfaen"/>
          <w:sz w:val="20"/>
          <w:lang w:val="af-ZA"/>
        </w:rPr>
        <w:t xml:space="preserve"> </w:t>
      </w:r>
      <w:r w:rsidRPr="00B864E3">
        <w:rPr>
          <w:rFonts w:ascii="GHEA Grapalat" w:hAnsi="GHEA Grapalat" w:cs="Sylfaen"/>
          <w:sz w:val="20"/>
        </w:rPr>
        <w:t>процесс</w:t>
      </w:r>
      <w:r w:rsidRPr="00B864E3">
        <w:rPr>
          <w:rFonts w:ascii="GHEA Grapalat" w:hAnsi="GHEA Grapalat" w:cs="Sylfaen"/>
          <w:sz w:val="20"/>
          <w:lang w:val="af-ZA"/>
        </w:rPr>
        <w:t xml:space="preserve"> </w:t>
      </w:r>
      <w:r w:rsidRPr="00B864E3">
        <w:rPr>
          <w:rFonts w:ascii="GHEA Grapalat" w:hAnsi="GHEA Grapalat" w:cs="Sylfaen"/>
          <w:sz w:val="20"/>
        </w:rPr>
        <w:t>в рамке</w:t>
      </w:r>
      <w:r w:rsidRPr="00B864E3">
        <w:rPr>
          <w:rFonts w:ascii="GHEA Grapalat" w:hAnsi="GHEA Grapalat" w:cs="Sylfaen"/>
          <w:sz w:val="20"/>
          <w:lang w:val="af-ZA"/>
        </w:rPr>
        <w:t xml:space="preserve"> </w:t>
      </w:r>
      <w:r w:rsidRPr="00B864E3">
        <w:rPr>
          <w:rFonts w:ascii="GHEA Grapalat" w:hAnsi="GHEA Grapalat" w:cs="Sylfaen"/>
          <w:sz w:val="20"/>
        </w:rPr>
        <w:t>участник</w:t>
      </w:r>
      <w:r w:rsidRPr="00B864E3">
        <w:rPr>
          <w:rFonts w:ascii="GHEA Grapalat" w:hAnsi="GHEA Grapalat" w:cs="Sylfaen"/>
          <w:sz w:val="20"/>
          <w:lang w:val="af-ZA"/>
        </w:rPr>
        <w:t xml:space="preserve"> </w:t>
      </w:r>
      <w:r w:rsidRPr="00B864E3">
        <w:rPr>
          <w:rFonts w:ascii="GHEA Grapalat" w:hAnsi="GHEA Grapalat" w:cs="Sylfaen"/>
          <w:sz w:val="20"/>
        </w:rPr>
        <w:t>предпринято</w:t>
      </w:r>
      <w:r w:rsidRPr="00B864E3">
        <w:rPr>
          <w:rFonts w:ascii="GHEA Grapalat" w:hAnsi="GHEA Grapalat" w:cs="Sylfaen"/>
          <w:sz w:val="20"/>
          <w:lang w:val="af-ZA"/>
        </w:rPr>
        <w:t xml:space="preserve"> </w:t>
      </w:r>
      <w:r w:rsidRPr="00B864E3">
        <w:rPr>
          <w:rFonts w:ascii="GHEA Grapalat" w:hAnsi="GHEA Grapalat" w:cs="Sylfaen"/>
          <w:sz w:val="20"/>
        </w:rPr>
        <w:t>обязательство</w:t>
      </w:r>
      <w:r w:rsidRPr="00B864E3">
        <w:rPr>
          <w:rFonts w:ascii="GHEA Grapalat" w:hAnsi="GHEA Grapalat" w:cs="Sylfaen"/>
          <w:sz w:val="20"/>
          <w:lang w:val="af-ZA"/>
        </w:rPr>
        <w:t xml:space="preserve"> </w:t>
      </w:r>
      <w:r w:rsidRPr="00B864E3">
        <w:rPr>
          <w:rFonts w:ascii="GHEA Grapalat" w:hAnsi="GHEA Grapalat" w:cs="Sylfaen"/>
          <w:sz w:val="20"/>
        </w:rPr>
        <w:t>нарушение</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8.1 </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 xml:space="preserve">Это </w:t>
      </w:r>
      <w:r w:rsidR="003D4374" w:rsidRPr="00064ADD">
        <w:rPr>
          <w:rFonts w:ascii="GHEA Grapalat" w:hAnsi="GHEA Grapalat"/>
          <w:color w:val="000000"/>
          <w:sz w:val="20"/>
          <w:szCs w:val="20"/>
          <w:lang w:val="hy-AM"/>
        </w:rPr>
        <w:t xml:space="preserve">участник </w:t>
      </w:r>
      <w:r w:rsidR="00955CC1" w:rsidRPr="00064ADD">
        <w:rPr>
          <w:rFonts w:ascii="GHEA Grapalat" w:hAnsi="GHEA Grapalat"/>
          <w:color w:val="000000"/>
          <w:sz w:val="20"/>
          <w:szCs w:val="20"/>
        </w:rPr>
        <w:t>?</w:t>
      </w:r>
      <w:r w:rsidR="003D4374" w:rsidRPr="00064ADD">
        <w:rPr>
          <w:rFonts w:ascii="GHEA Grapalat" w:hAnsi="GHEA Grapalat"/>
          <w:color w:val="000000"/>
          <w:sz w:val="20"/>
          <w:szCs w:val="20"/>
          <w:lang w:val="hy-AM"/>
        </w:rPr>
        <w:t xml:space="preserve"> Если заявитель включен в списки, предусмотренные </w:t>
      </w:r>
      <w:r w:rsidR="00955CC1" w:rsidRPr="00064ADD">
        <w:rPr>
          <w:rFonts w:ascii="GHEA Grapalat" w:hAnsi="GHEA Grapalat"/>
          <w:color w:val="000000"/>
          <w:sz w:val="20"/>
          <w:szCs w:val="20"/>
        </w:rPr>
        <w:t xml:space="preserve">статьей </w:t>
      </w:r>
      <w:r w:rsidR="003D4374" w:rsidRPr="00064ADD">
        <w:rPr>
          <w:rFonts w:ascii="GHEA Grapalat" w:hAnsi="GHEA Grapalat"/>
          <w:color w:val="000000"/>
          <w:sz w:val="20"/>
          <w:szCs w:val="20"/>
          <w:lang w:val="hy-AM"/>
        </w:rPr>
        <w:t xml:space="preserve">6, частью 1, частями 5 и 6 Закона, после даты подачи заявления, то его/ее заявление не подлежит отклонению </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 xml:space="preserve">8.1 </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Этот</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 xml:space="preserve">приглашение </w:t>
      </w:r>
      <w:r w:rsidRPr="00064ADD">
        <w:rPr>
          <w:rFonts w:ascii="GHEA Grapalat" w:hAnsi="GHEA Grapalat" w:cs="Sylfaen"/>
          <w:sz w:val="20"/>
          <w:szCs w:val="24"/>
          <w:lang w:val="af-ZA" w:eastAsia="en-US"/>
        </w:rPr>
        <w:t xml:space="preserve">1 </w:t>
      </w:r>
      <w:r w:rsidRPr="00064ADD">
        <w:rPr>
          <w:rFonts w:ascii="GHEA Grapalat" w:hAnsi="GHEA Grapalat" w:cs="Sylfaen"/>
          <w:sz w:val="20"/>
          <w:szCs w:val="24"/>
          <w:lang w:val="ru-RU" w:eastAsia="en-US"/>
        </w:rPr>
        <w:t xml:space="preserve">в пункте </w:t>
      </w:r>
      <w:r w:rsidRPr="00064ADD">
        <w:rPr>
          <w:rFonts w:ascii="GHEA Grapalat" w:hAnsi="GHEA Grapalat" w:cs="Sylfaen"/>
          <w:sz w:val="20"/>
          <w:szCs w:val="24"/>
          <w:lang w:val="af-ZA" w:eastAsia="en-US"/>
        </w:rPr>
        <w:t xml:space="preserve">8.8 </w:t>
      </w:r>
      <w:r w:rsidRPr="00064ADD">
        <w:rPr>
          <w:rFonts w:ascii="GHEA Grapalat" w:hAnsi="GHEA Grapalat" w:cs="Sylfaen"/>
          <w:sz w:val="20"/>
          <w:szCs w:val="24"/>
          <w:lang w:val="ru-RU" w:eastAsia="en-US"/>
        </w:rPr>
        <w:t>части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упомянул</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 xml:space="preserve">документы, </w:t>
      </w:r>
      <w:r w:rsidR="00D371A7" w:rsidRPr="00064ADD">
        <w:rPr>
          <w:rFonts w:ascii="GHEA Grapalat" w:hAnsi="GHEA Grapalat" w:cs="Sylfaen"/>
          <w:sz w:val="20"/>
          <w:szCs w:val="24"/>
          <w:lang w:eastAsia="en-US"/>
        </w:rPr>
        <w:t xml:space="preserve">указанные </w:t>
      </w:r>
      <w:r w:rsidR="00D371A7" w:rsidRPr="00064ADD">
        <w:rPr>
          <w:rFonts w:ascii="GHEA Grapalat" w:hAnsi="GHEA Grapalat" w:cs="Sylfaen"/>
          <w:sz w:val="20"/>
          <w:szCs w:val="24"/>
          <w:lang w:val="af-ZA" w:eastAsia="en-US"/>
        </w:rPr>
        <w:t xml:space="preserve">участником </w:t>
      </w:r>
      <w:r w:rsidR="00D371A7" w:rsidRPr="00064ADD">
        <w:rPr>
          <w:rFonts w:ascii="GHEA Grapalat" w:hAnsi="GHEA Grapalat" w:cs="Sylfaen"/>
          <w:sz w:val="20"/>
          <w:szCs w:val="24"/>
          <w:lang w:eastAsia="en-US"/>
        </w:rPr>
        <w:t>в установленный срок</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 xml:space="preserve">передать слово участникам </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совещания</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секретарю</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 xml:space="preserve">представить </w:t>
      </w:r>
      <w:r w:rsidR="00EF2159" w:rsidRPr="00064ADD">
        <w:rPr>
          <w:rFonts w:ascii="GHEA Grapalat" w:hAnsi="GHEA Grapalat" w:cs="Sylfaen"/>
          <w:sz w:val="20"/>
          <w:szCs w:val="24"/>
          <w:lang w:eastAsia="en-US"/>
        </w:rPr>
        <w:t>для</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 xml:space="preserve">это </w:t>
      </w:r>
      <w:r w:rsidR="007A5810" w:rsidRPr="00064ADD">
        <w:rPr>
          <w:rFonts w:ascii="GHEA Grapalat" w:hAnsi="GHEA Grapalat" w:cs="Sylfaen"/>
          <w:sz w:val="20"/>
          <w:szCs w:val="24"/>
          <w:lang w:val="af-ZA" w:eastAsia="en-US"/>
        </w:rPr>
        <w:t xml:space="preserve">второй вариант, </w:t>
      </w:r>
      <w:r w:rsidRPr="00064ADD">
        <w:rPr>
          <w:rFonts w:ascii="GHEA Grapalat" w:hAnsi="GHEA Grapalat" w:cs="Sylfaen"/>
          <w:sz w:val="20"/>
          <w:szCs w:val="24"/>
          <w:lang w:val="ru-RU" w:eastAsia="en-US"/>
        </w:rPr>
        <w:t>вот этот.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по приглашению</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намеревался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электронный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на почту</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отправить</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 xml:space="preserve">через </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Секретаря</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обязан</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является</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документы</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получить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день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подтверждать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их</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получить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Обстоятельства:</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этот</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приглашение</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упомянул</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его/её</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электронный</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из почты</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участник</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электронный</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на почту</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подтверждение</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отправить</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 xml:space="preserve">через </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lastRenderedPageBreak/>
        <w:t xml:space="preserve">8.1 </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Участники</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и</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их</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представители</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может</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являются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 xml:space="preserve">присутствовать на заседании </w:t>
      </w:r>
      <w:r w:rsidR="002B121D" w:rsidRPr="00064ADD">
        <w:rPr>
          <w:rFonts w:ascii="GHEA Grapalat" w:hAnsi="GHEA Grapalat" w:cs="Sylfaen"/>
          <w:szCs w:val="24"/>
        </w:rPr>
        <w:t xml:space="preserve">комитета </w:t>
      </w:r>
      <w:r w:rsidR="002B121D" w:rsidRPr="00064ADD">
        <w:rPr>
          <w:rFonts w:ascii="GHEA Grapalat" w:hAnsi="GHEA Grapalat" w:cs="Sylfaen"/>
          <w:szCs w:val="24"/>
          <w:lang w:val="ru-RU"/>
        </w:rPr>
        <w:t>на занятиях.</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 xml:space="preserve">Участники </w:t>
      </w:r>
      <w:r w:rsidR="006D4E1D" w:rsidRPr="00064ADD">
        <w:rPr>
          <w:rFonts w:ascii="GHEA Grapalat" w:hAnsi="GHEA Grapalat" w:cs="Sylfaen"/>
          <w:szCs w:val="24"/>
        </w:rPr>
        <w:t xml:space="preserve">или </w:t>
      </w:r>
      <w:r w:rsidR="006D4E1D" w:rsidRPr="00064ADD">
        <w:rPr>
          <w:rFonts w:ascii="GHEA Grapalat" w:hAnsi="GHEA Grapalat" w:cs="Sylfaen"/>
          <w:szCs w:val="24"/>
          <w:lang w:val="ru-RU"/>
        </w:rPr>
        <w:t>их</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представители</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может</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являются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требовать</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комиссия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сессии</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протоколы</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 xml:space="preserve">копии, </w:t>
      </w:r>
      <w:r w:rsidR="002B121D" w:rsidRPr="00064ADD">
        <w:rPr>
          <w:rFonts w:ascii="GHEA Grapalat" w:hAnsi="GHEA Grapalat" w:cs="Sylfaen"/>
          <w:szCs w:val="24"/>
        </w:rPr>
        <w:t xml:space="preserve">которые </w:t>
      </w:r>
      <w:r w:rsidR="002B121D" w:rsidRPr="00064ADD">
        <w:rPr>
          <w:rFonts w:ascii="GHEA Grapalat" w:hAnsi="GHEA Grapalat" w:cs="Sylfaen"/>
          <w:szCs w:val="24"/>
          <w:lang w:val="ru-RU"/>
        </w:rPr>
        <w:t>предоставил</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являются</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один</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календарь</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день</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в течение.</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 xml:space="preserve">8.1 </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Комиссия</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и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или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клиент</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к</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электронный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уведомления</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отправляется</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являются</w:t>
      </w:r>
      <w:r w:rsidR="00B7535E" w:rsidRPr="00064ADD">
        <w:rPr>
          <w:rFonts w:ascii="GHEA Grapalat" w:hAnsi="GHEA Grapalat" w:cs="Sylfaen"/>
          <w:sz w:val="20"/>
          <w:lang w:val="af-ZA"/>
        </w:rPr>
        <w:t xml:space="preserve"> отправив его на адрес электронной почты, указанный в заявке </w:t>
      </w:r>
      <w:r w:rsidR="00B7535E" w:rsidRPr="00064ADD">
        <w:rPr>
          <w:rFonts w:ascii="GHEA Grapalat" w:hAnsi="GHEA Grapalat" w:cs="Sylfaen"/>
          <w:sz w:val="20"/>
          <w:lang w:val="ru-RU"/>
        </w:rPr>
        <w:t>участника , и</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участник</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рядом с ним </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ней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приложение</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упомянул</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электронный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из почты</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этот</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приглашение</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 xml:space="preserve">упомянуто </w:t>
      </w:r>
      <w:r w:rsidR="00B7535E" w:rsidRPr="00064ADD">
        <w:rPr>
          <w:rFonts w:ascii="GHEA Grapalat" w:hAnsi="GHEA Grapalat" w:cs="Sylfaen"/>
          <w:sz w:val="20"/>
          <w:lang w:val="af-ZA"/>
        </w:rPr>
        <w:t>комиссией</w:t>
      </w:r>
      <w:r w:rsidR="00B7535E" w:rsidRPr="00064ADD">
        <w:rPr>
          <w:rFonts w:ascii="GHEA Grapalat" w:hAnsi="GHEA Grapalat" w:cs="Sylfaen"/>
          <w:sz w:val="20"/>
          <w:lang w:val="ru-RU"/>
        </w:rPr>
        <w:t>​</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секретарь</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электронный</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на почту</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по отправлению.</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В случае электронного обмена информацией (документами) участник отправляет информацию (документы) в печатном (сканированном) виде утвержденного оригинала документа.</w:t>
      </w:r>
    </w:p>
    <w:p w14:paraId="1465E806" w14:textId="41CAE7F4"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 xml:space="preserve">8. </w:t>
      </w:r>
      <w:r w:rsidR="00C52CD8" w:rsidRPr="00064ADD">
        <w:rPr>
          <w:rFonts w:ascii="GHEA Grapalat" w:hAnsi="GHEA Grapalat"/>
        </w:rPr>
        <w:t xml:space="preserve">1 </w:t>
      </w:r>
      <w:r w:rsidR="00947D03"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Приложения</w:t>
      </w:r>
      <w:r w:rsidR="00571F29" w:rsidRPr="00064ADD">
        <w:rPr>
          <w:rFonts w:ascii="GHEA Grapalat" w:hAnsi="GHEA Grapalat" w:cs="Arial"/>
        </w:rPr>
        <w:t xml:space="preserve"> </w:t>
      </w:r>
      <w:r w:rsidR="00571F29" w:rsidRPr="00064ADD">
        <w:rPr>
          <w:rFonts w:ascii="GHEA Grapalat" w:hAnsi="GHEA Grapalat" w:cs="Sylfaen"/>
        </w:rPr>
        <w:t>оценка</w:t>
      </w:r>
      <w:r w:rsidR="00571F29" w:rsidRPr="00064ADD">
        <w:rPr>
          <w:rFonts w:ascii="GHEA Grapalat" w:hAnsi="GHEA Grapalat" w:cs="Arial"/>
        </w:rPr>
        <w:t xml:space="preserve"> </w:t>
      </w:r>
      <w:r w:rsidR="00571F29" w:rsidRPr="00064ADD">
        <w:rPr>
          <w:rFonts w:ascii="GHEA Grapalat" w:hAnsi="GHEA Grapalat" w:cs="Sylfaen"/>
        </w:rPr>
        <w:t>и</w:t>
      </w:r>
      <w:r w:rsidR="00571F29" w:rsidRPr="00064ADD">
        <w:rPr>
          <w:rFonts w:ascii="GHEA Grapalat" w:hAnsi="GHEA Grapalat" w:cs="Arial"/>
        </w:rPr>
        <w:t xml:space="preserve"> </w:t>
      </w:r>
      <w:r w:rsidR="00571F29" w:rsidRPr="00064ADD">
        <w:rPr>
          <w:rFonts w:ascii="GHEA Grapalat" w:hAnsi="GHEA Grapalat" w:cs="Sylfaen"/>
        </w:rPr>
        <w:t>решение выбранного участника</w:t>
      </w:r>
      <w:r w:rsidR="00571F29" w:rsidRPr="00064ADD">
        <w:rPr>
          <w:rFonts w:ascii="GHEA Grapalat" w:hAnsi="GHEA Grapalat" w:cs="Arial"/>
        </w:rPr>
        <w:t xml:space="preserve"> </w:t>
      </w:r>
      <w:r w:rsidR="00571F29" w:rsidRPr="00064ADD">
        <w:rPr>
          <w:rFonts w:ascii="GHEA Grapalat" w:hAnsi="GHEA Grapalat" w:cs="Sylfaen"/>
        </w:rPr>
        <w:t>реализовано</w:t>
      </w:r>
      <w:r w:rsidR="00571F29" w:rsidRPr="00064ADD">
        <w:rPr>
          <w:rFonts w:ascii="GHEA Grapalat" w:hAnsi="GHEA Grapalat" w:cs="Arial"/>
        </w:rPr>
        <w:t xml:space="preserve"> </w:t>
      </w:r>
      <w:r w:rsidR="00571F29" w:rsidRPr="00064ADD">
        <w:rPr>
          <w:rFonts w:ascii="GHEA Grapalat" w:hAnsi="GHEA Grapalat" w:cs="Sylfaen"/>
        </w:rPr>
        <w:t>является</w:t>
      </w:r>
      <w:r w:rsidR="00571F29" w:rsidRPr="00064ADD">
        <w:rPr>
          <w:rFonts w:ascii="GHEA Grapalat" w:hAnsi="GHEA Grapalat" w:cs="Arial"/>
        </w:rPr>
        <w:t xml:space="preserve"> </w:t>
      </w:r>
      <w:r w:rsidR="00571F29" w:rsidRPr="00064ADD">
        <w:rPr>
          <w:rFonts w:ascii="GHEA Grapalat" w:hAnsi="GHEA Grapalat" w:cs="Sylfaen"/>
        </w:rPr>
        <w:t>в соответствии с</w:t>
      </w:r>
      <w:r w:rsidR="00571F29" w:rsidRPr="00064ADD">
        <w:rPr>
          <w:rFonts w:ascii="GHEA Grapalat" w:hAnsi="GHEA Grapalat" w:cs="Arial"/>
        </w:rPr>
        <w:t xml:space="preserve"> </w:t>
      </w:r>
      <w:r w:rsidR="00571F29" w:rsidRPr="00064ADD">
        <w:rPr>
          <w:rFonts w:ascii="GHEA Grapalat" w:hAnsi="GHEA Grapalat" w:cs="Sylfaen"/>
        </w:rPr>
        <w:t>отдельно</w:t>
      </w:r>
      <w:r w:rsidR="00571F29" w:rsidRPr="00064ADD">
        <w:rPr>
          <w:rFonts w:ascii="GHEA Grapalat" w:hAnsi="GHEA Grapalat" w:cs="Arial"/>
        </w:rPr>
        <w:t xml:space="preserve"> </w:t>
      </w:r>
      <w:r w:rsidR="00571F29" w:rsidRPr="00064ADD">
        <w:rPr>
          <w:rFonts w:ascii="GHEA Grapalat" w:hAnsi="GHEA Grapalat" w:cs="Sylfaen"/>
        </w:rPr>
        <w:t xml:space="preserve">дозы </w:t>
      </w:r>
      <w:r w:rsidR="00571F29" w:rsidRPr="00064ADD">
        <w:rPr>
          <w:rFonts w:ascii="GHEA Grapalat" w:hAnsi="GHEA Grapalat" w:cs="Tahoma"/>
        </w:rPr>
        <w:t>.</w:t>
      </w:r>
      <w:r w:rsidR="002B103D" w:rsidRPr="00064ADD">
        <w:rPr>
          <w:rFonts w:ascii="GHEA Grapalat" w:hAnsi="GHEA Grapalat" w:cs="Tahoma"/>
          <w:lang w:val="hy-AM"/>
        </w:rPr>
        <w:t xml:space="preserve"> </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 xml:space="preserve">8.1 </w:t>
      </w:r>
      <w:r w:rsidR="00AF3CCA" w:rsidRPr="00064ADD">
        <w:rPr>
          <w:rFonts w:ascii="GHEA Grapalat" w:hAnsi="GHEA Grapalat"/>
          <w:sz w:val="20"/>
          <w:szCs w:val="20"/>
          <w:lang w:val="hy-AM" w:eastAsia="x-none"/>
        </w:rPr>
        <w:t xml:space="preserve">9 </w:t>
      </w:r>
      <w:r w:rsidR="003F288F" w:rsidRPr="00064ADD">
        <w:rPr>
          <w:rFonts w:ascii="GHEA Grapalat" w:hAnsi="GHEA Grapalat"/>
          <w:sz w:val="20"/>
          <w:szCs w:val="20"/>
          <w:lang w:val="af-ZA" w:eastAsia="x-none"/>
        </w:rPr>
        <w:t xml:space="preserve">В случае, если выбранный участник не подписывает договор (отказывается) или лишается права подписать договор, решением комиссии признается следующий по рейтингу участник, при </w:t>
      </w:r>
      <w:r w:rsidR="00583092" w:rsidRPr="00064ADD">
        <w:rPr>
          <w:rFonts w:ascii="GHEA Grapalat" w:hAnsi="GHEA Grapalat"/>
          <w:sz w:val="20"/>
          <w:szCs w:val="20"/>
          <w:lang w:val="hy-AM" w:eastAsia="x-none"/>
        </w:rPr>
        <w:t xml:space="preserve">этом применяется порядок, изложенный в пунктах 8.12–8.18 части 1 настоящего приглашения </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8.20</w:t>
      </w:r>
      <w:r w:rsidR="00201DA0" w:rsidRPr="00064ADD">
        <w:rPr>
          <w:rFonts w:ascii="GHEA Grapalat" w:hAnsi="GHEA Grapalat" w:cs="Sylfaen"/>
          <w:szCs w:val="24"/>
          <w:lang w:val="hy-AM"/>
        </w:rPr>
        <w:t>​</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 xml:space="preserve">Участник </w:t>
      </w:r>
      <w:r w:rsidR="00196487" w:rsidRPr="00064ADD">
        <w:rPr>
          <w:rFonts w:ascii="GHEA Grapalat" w:hAnsi="GHEA Grapalat" w:cs="Sylfaen"/>
          <w:szCs w:val="24"/>
          <w:lang w:val="en-US"/>
        </w:rPr>
        <w:t>n</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сам</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представлено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требования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согласие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обоснование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 этой целью</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может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является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к настоящему</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дополнительный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другой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документы </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информация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материалы.</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973DE8">
        <w:rPr>
          <w:rFonts w:ascii="GHEA Grapalat" w:hAnsi="GHEA Grapalat" w:cs="Sylfaen"/>
          <w:szCs w:val="24"/>
          <w:lang w:val="ru-RU"/>
        </w:rPr>
        <w:t>Комитет</w:t>
      </w:r>
      <w:r w:rsidR="00583092" w:rsidRPr="00064ADD">
        <w:rPr>
          <w:rFonts w:ascii="GHEA Grapalat" w:hAnsi="GHEA Grapalat" w:cs="Sylfaen"/>
          <w:szCs w:val="24"/>
          <w:lang w:val="ru-RU"/>
        </w:rPr>
        <w:t>​</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может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является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проверить</w:t>
      </w:r>
      <w:r w:rsidR="00583092" w:rsidRPr="00064ADD">
        <w:rPr>
          <w:rFonts w:ascii="GHEA Grapalat" w:hAnsi="GHEA Grapalat" w:cs="Sylfaen"/>
          <w:szCs w:val="24"/>
        </w:rPr>
        <w:t xml:space="preserve"> </w:t>
      </w:r>
      <w:r w:rsidR="004B383E" w:rsidRPr="00973DE8">
        <w:rPr>
          <w:rFonts w:ascii="GHEA Grapalat" w:hAnsi="GHEA Grapalat" w:cs="Sylfaen"/>
          <w:szCs w:val="24"/>
          <w:lang w:val="ru-RU"/>
        </w:rPr>
        <w:t xml:space="preserve">м </w:t>
      </w:r>
      <w:r w:rsidR="00583092" w:rsidRPr="00064ADD">
        <w:rPr>
          <w:rFonts w:ascii="GHEA Grapalat" w:hAnsi="GHEA Grapalat" w:cs="Sylfaen"/>
          <w:szCs w:val="24"/>
          <w:lang w:val="ru-RU"/>
        </w:rPr>
        <w:t>Ассанж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представлено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данные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подлинность </w:t>
      </w:r>
      <w:r w:rsidR="00583092" w:rsidRPr="00064ADD">
        <w:rPr>
          <w:rFonts w:ascii="GHEA Grapalat" w:hAnsi="GHEA Grapalat" w:cs="Sylfaen"/>
          <w:szCs w:val="24"/>
        </w:rPr>
        <w:t xml:space="preserve">с </w:t>
      </w:r>
      <w:r w:rsidR="00583092" w:rsidRPr="00064ADD">
        <w:rPr>
          <w:rFonts w:ascii="GHEA Grapalat" w:hAnsi="GHEA Grapalat" w:cs="Sylfaen"/>
          <w:szCs w:val="24"/>
          <w:lang w:val="ru-RU"/>
        </w:rPr>
        <w:t>помощью</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официальный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из источников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полученный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данные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или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его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получение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компетентный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тела</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написанный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Вывод </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Аналогично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опрос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отправить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в случае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соответствующий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состояние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местный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самоуправление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тела</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запрос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получить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в тот день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последующий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два</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работающий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день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в течение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обеспечение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являются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написанный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Вывод </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Если</w:t>
      </w:r>
      <w:r w:rsidR="00583092" w:rsidRPr="00064ADD">
        <w:rPr>
          <w:rFonts w:ascii="GHEA Grapalat" w:hAnsi="GHEA Grapalat" w:cs="Sylfaen"/>
          <w:szCs w:val="24"/>
        </w:rPr>
        <w:t xml:space="preserve"> </w:t>
      </w:r>
      <w:r w:rsidR="004B383E" w:rsidRPr="00973DE8">
        <w:rPr>
          <w:rFonts w:ascii="GHEA Grapalat" w:hAnsi="GHEA Grapalat" w:cs="Sylfaen"/>
          <w:szCs w:val="24"/>
          <w:lang w:val="ru-RU"/>
        </w:rPr>
        <w:t xml:space="preserve">м </w:t>
      </w:r>
      <w:r w:rsidR="00583092" w:rsidRPr="00064ADD">
        <w:rPr>
          <w:rFonts w:ascii="GHEA Grapalat" w:hAnsi="GHEA Grapalat" w:cs="Sylfaen"/>
          <w:szCs w:val="24"/>
          <w:lang w:val="ru-RU"/>
        </w:rPr>
        <w:t>Ассанж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представлено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данные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подлинность</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осмотр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как результат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данные</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квалифицированный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являются</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к реальности</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 xml:space="preserve">Если ответ не </w:t>
      </w:r>
      <w:r w:rsidR="00583092" w:rsidRPr="00064ADD">
        <w:rPr>
          <w:rFonts w:ascii="GHEA Grapalat" w:hAnsi="GHEA Grapalat" w:cs="Sylfaen"/>
          <w:szCs w:val="24"/>
        </w:rPr>
        <w:softHyphen/>
      </w:r>
      <w:r w:rsidR="00583092" w:rsidRPr="00064ADD">
        <w:rPr>
          <w:rFonts w:ascii="GHEA Grapalat" w:hAnsi="GHEA Grapalat" w:cs="Sylfaen"/>
          <w:szCs w:val="24"/>
          <w:lang w:val="ru-RU"/>
        </w:rPr>
        <w:t xml:space="preserve">соответствует требованиям </w:t>
      </w:r>
      <w:r w:rsidR="00583092" w:rsidRPr="00064ADD">
        <w:rPr>
          <w:rFonts w:ascii="GHEA Grapalat" w:hAnsi="GHEA Grapalat" w:cs="Sylfaen"/>
          <w:szCs w:val="24"/>
        </w:rPr>
        <w:t>, заявка соответствующего участника будет отклонена.</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8. </w:t>
      </w:r>
      <w:r w:rsidR="00733A58" w:rsidRPr="00064ADD">
        <w:rPr>
          <w:rFonts w:ascii="GHEA Grapalat" w:hAnsi="GHEA Grapalat" w:cs="Sylfaen"/>
          <w:szCs w:val="24"/>
        </w:rPr>
        <w:t xml:space="preserve">2 </w:t>
      </w:r>
      <w:r w:rsidR="00201DA0"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Этот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 xml:space="preserve">приглашение </w:t>
      </w:r>
      <w:r w:rsidR="005D3674" w:rsidRPr="00064ADD">
        <w:rPr>
          <w:rFonts w:ascii="GHEA Grapalat" w:hAnsi="GHEA Grapalat" w:cs="Sylfaen"/>
          <w:szCs w:val="24"/>
        </w:rPr>
        <w:t xml:space="preserve">1 </w:t>
      </w:r>
      <w:r w:rsidR="005D3674" w:rsidRPr="00064ADD">
        <w:rPr>
          <w:rFonts w:ascii="GHEA Grapalat" w:hAnsi="GHEA Grapalat" w:cs="Sylfaen"/>
          <w:szCs w:val="24"/>
          <w:lang w:val="hy-AM"/>
        </w:rPr>
        <w:t xml:space="preserve">Часть </w:t>
      </w:r>
      <w:r w:rsidR="00583092" w:rsidRPr="00064ADD">
        <w:rPr>
          <w:rFonts w:ascii="GHEA Grapalat" w:hAnsi="GHEA Grapalat" w:cs="Sylfaen"/>
          <w:szCs w:val="24"/>
        </w:rPr>
        <w:t xml:space="preserve">8.20, </w:t>
      </w:r>
      <w:r w:rsidR="00583092" w:rsidRPr="00064ADD">
        <w:rPr>
          <w:rFonts w:ascii="GHEA Grapalat" w:hAnsi="GHEA Grapalat" w:cs="Sylfaen"/>
          <w:szCs w:val="24"/>
          <w:lang w:val="hy-AM"/>
        </w:rPr>
        <w:t>пункт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приложение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 xml:space="preserve">Для этой цели </w:t>
      </w:r>
      <w:r w:rsidR="00583092" w:rsidRPr="00064ADD">
        <w:rPr>
          <w:rFonts w:ascii="GHEA Grapalat" w:hAnsi="GHEA Grapalat" w:cs="Sylfaen"/>
          <w:szCs w:val="24"/>
        </w:rPr>
        <w:t xml:space="preserve">может быть </w:t>
      </w:r>
      <w:r w:rsidR="00583092" w:rsidRPr="00064ADD">
        <w:rPr>
          <w:rFonts w:ascii="GHEA Grapalat" w:hAnsi="GHEA Grapalat" w:cs="Sylfaen"/>
          <w:szCs w:val="24"/>
          <w:lang w:val="hy-AM"/>
        </w:rPr>
        <w:t>созван комитет.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необыкновенный</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сессия.</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 xml:space="preserve">8. </w:t>
      </w:r>
      <w:r w:rsidR="008B5E5B" w:rsidRPr="00064ADD">
        <w:rPr>
          <w:rFonts w:ascii="GHEA Grapalat" w:hAnsi="GHEA Grapalat"/>
          <w:spacing w:val="-6"/>
          <w:sz w:val="20"/>
          <w:lang w:val="af-ZA"/>
        </w:rPr>
        <w:t xml:space="preserve">2 </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Перед заключением договора заказчик публикует в информационном бюллетене объявление о решении о заключении договора не позднее первого рабочего дня после принятия решения по выбранному участнику.</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Решение о присуждении контракта содержит сводную информацию об оценке заявок и обоснование выбора победителя, а также заявление о периоде простоя.</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8.23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Бездействие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крайний срок</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договор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запечатать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о</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решение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объявление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публикация</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в тот день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последующий</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день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 xml:space="preserve">и </w:t>
      </w:r>
      <w:r w:rsidR="00583092" w:rsidRPr="00064ADD">
        <w:rPr>
          <w:rFonts w:ascii="GHEA Grapalat" w:hAnsi="GHEA Grapalat" w:cs="Sylfaen"/>
          <w:szCs w:val="24"/>
        </w:rPr>
        <w:t>клиент</w:t>
      </w:r>
      <w:r w:rsidR="00583092" w:rsidRPr="00064ADD">
        <w:rPr>
          <w:rFonts w:ascii="GHEA Grapalat" w:hAnsi="GHEA Grapalat" w:cs="Sylfaen"/>
          <w:szCs w:val="24"/>
          <w:lang w:val="hy-AM"/>
        </w:rPr>
        <w:t>​</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к</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контракт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запечатать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юрисдикция</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появление</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день</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между</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павший</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период</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является.</w:t>
      </w:r>
    </w:p>
    <w:p w14:paraId="7610C149" w14:textId="36AFB3AA"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Бездействие</w:t>
      </w:r>
      <w:r w:rsidRPr="00064ADD">
        <w:rPr>
          <w:rFonts w:ascii="GHEA Grapalat" w:hAnsi="GHEA Grapalat" w:cs="Arial"/>
          <w:lang w:val="es-ES"/>
        </w:rPr>
        <w:t xml:space="preserve"> </w:t>
      </w:r>
      <w:r w:rsidRPr="00064ADD">
        <w:rPr>
          <w:rFonts w:ascii="GHEA Grapalat" w:hAnsi="GHEA Grapalat" w:cs="Sylfaen"/>
          <w:lang w:val="es-ES"/>
        </w:rPr>
        <w:t>крайний срок</w:t>
      </w:r>
      <w:r w:rsidRPr="00064ADD">
        <w:rPr>
          <w:rFonts w:ascii="GHEA Grapalat" w:hAnsi="GHEA Grapalat" w:cs="Arial"/>
          <w:lang w:val="es-ES"/>
        </w:rPr>
        <w:t xml:space="preserve"> </w:t>
      </w:r>
      <w:r w:rsidRPr="00064ADD">
        <w:rPr>
          <w:rFonts w:ascii="GHEA Grapalat" w:hAnsi="GHEA Grapalat" w:cs="Sylfaen"/>
          <w:lang w:val="es-ES"/>
        </w:rPr>
        <w:t>этот</w:t>
      </w:r>
      <w:r w:rsidRPr="00064ADD">
        <w:rPr>
          <w:rFonts w:ascii="GHEA Grapalat" w:hAnsi="GHEA Grapalat" w:cs="Arial"/>
          <w:lang w:val="es-ES"/>
        </w:rPr>
        <w:t xml:space="preserve"> </w:t>
      </w:r>
      <w:r w:rsidRPr="00064ADD">
        <w:rPr>
          <w:rFonts w:ascii="GHEA Grapalat" w:hAnsi="GHEA Grapalat" w:cs="Sylfaen"/>
          <w:lang w:val="es-ES"/>
        </w:rPr>
        <w:t>процедура</w:t>
      </w:r>
      <w:r w:rsidRPr="00064ADD">
        <w:rPr>
          <w:rFonts w:ascii="GHEA Grapalat" w:hAnsi="GHEA Grapalat" w:cs="Arial"/>
          <w:lang w:val="es-ES"/>
        </w:rPr>
        <w:t xml:space="preserve"> </w:t>
      </w:r>
      <w:r w:rsidRPr="00064ADD">
        <w:rPr>
          <w:rFonts w:ascii="GHEA Grapalat" w:hAnsi="GHEA Grapalat" w:cs="Sylfaen"/>
          <w:lang w:val="es-ES"/>
        </w:rPr>
        <w:t>в случае 10 (десяти) календарных дней</w:t>
      </w:r>
      <w:r w:rsidRPr="00064ADD">
        <w:rPr>
          <w:rFonts w:ascii="GHEA Grapalat" w:hAnsi="GHEA Grapalat" w:cs="Arial"/>
          <w:lang w:val="es-ES"/>
        </w:rPr>
        <w:t xml:space="preserve"> </w:t>
      </w:r>
      <w:r w:rsidRPr="00064ADD">
        <w:rPr>
          <w:rFonts w:ascii="GHEA Grapalat" w:hAnsi="GHEA Grapalat" w:cs="Sylfaen"/>
          <w:lang w:val="es-ES"/>
        </w:rPr>
        <w:t>день</w:t>
      </w:r>
      <w:r w:rsidRPr="00064ADD">
        <w:rPr>
          <w:rFonts w:ascii="GHEA Grapalat" w:hAnsi="GHEA Grapalat" w:cs="Arial"/>
          <w:lang w:val="es-ES"/>
        </w:rPr>
        <w:t xml:space="preserve"> </w:t>
      </w:r>
      <w:r w:rsidRPr="00064ADD">
        <w:rPr>
          <w:rFonts w:ascii="GHEA Grapalat" w:hAnsi="GHEA Grapalat" w:cs="Sylfaen"/>
          <w:lang w:val="es-ES"/>
        </w:rPr>
        <w:t xml:space="preserve">является </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Бездействие</w:t>
      </w:r>
      <w:r w:rsidRPr="00064ADD">
        <w:rPr>
          <w:rFonts w:ascii="GHEA Grapalat" w:hAnsi="GHEA Grapalat" w:cs="Arial"/>
          <w:lang w:val="es-ES"/>
        </w:rPr>
        <w:t xml:space="preserve"> </w:t>
      </w:r>
      <w:r w:rsidRPr="00064ADD">
        <w:rPr>
          <w:rFonts w:ascii="GHEA Grapalat" w:hAnsi="GHEA Grapalat" w:cs="Sylfaen"/>
          <w:lang w:val="es-ES"/>
        </w:rPr>
        <w:t>крайний срок</w:t>
      </w:r>
      <w:r w:rsidRPr="00064ADD">
        <w:rPr>
          <w:rFonts w:ascii="GHEA Grapalat" w:hAnsi="GHEA Grapalat" w:cs="Arial"/>
          <w:lang w:val="es-ES"/>
        </w:rPr>
        <w:t xml:space="preserve"> </w:t>
      </w:r>
      <w:r w:rsidRPr="00064ADD">
        <w:rPr>
          <w:rFonts w:ascii="GHEA Grapalat" w:hAnsi="GHEA Grapalat" w:cs="Sylfaen"/>
          <w:lang w:val="es-ES"/>
        </w:rPr>
        <w:t xml:space="preserve">применимый </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не </w:t>
      </w:r>
      <w:r w:rsidRPr="00064ADD">
        <w:rPr>
          <w:rFonts w:ascii="GHEA Grapalat" w:hAnsi="GHEA Grapalat" w:cs="Arial"/>
          <w:sz w:val="20"/>
          <w:szCs w:val="20"/>
          <w:lang w:val="es-ES"/>
        </w:rPr>
        <w:t xml:space="preserve">если </w:t>
      </w:r>
      <w:r w:rsidRPr="00064ADD">
        <w:rPr>
          <w:rFonts w:ascii="GHEA Grapalat" w:hAnsi="GHEA Grapalat" w:cs="Sylfaen"/>
          <w:sz w:val="20"/>
          <w:szCs w:val="20"/>
          <w:lang w:val="es-ES"/>
        </w:rPr>
        <w:t>только</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Один </w:t>
      </w:r>
      <w:r w:rsidRPr="00064ADD">
        <w:rPr>
          <w:rFonts w:ascii="GHEA Grapalat" w:hAnsi="GHEA Grapalat" w:cs="Arial"/>
          <w:sz w:val="20"/>
          <w:szCs w:val="20"/>
          <w:lang w:val="es-ES"/>
        </w:rPr>
        <w:t xml:space="preserve">человек </w:t>
      </w:r>
      <w:r w:rsidRPr="00064ADD">
        <w:rPr>
          <w:rFonts w:ascii="GHEA Grapalat" w:hAnsi="GHEA Grapalat" w:cs="Sylfaen"/>
          <w:sz w:val="20"/>
          <w:szCs w:val="20"/>
          <w:lang w:val="es-ES"/>
        </w:rPr>
        <w:t xml:space="preserve">подал заявку </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чей</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назад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запечатанный</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договор </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также в случае, если заявку подал только один участник, и она была отклонена. В случае применения данного пункта период бездействия определяется заявлением о том, что процедура закупок была признана неудачной.</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Клиент</w:t>
      </w:r>
      <w:r w:rsidRPr="00064ADD">
        <w:rPr>
          <w:rFonts w:ascii="GHEA Grapalat" w:hAnsi="GHEA Grapalat" w:cs="Sylfaen"/>
          <w:sz w:val="20"/>
          <w:lang w:val="es-ES"/>
        </w:rPr>
        <w:t xml:space="preserve"> </w:t>
      </w:r>
      <w:r w:rsidRPr="00064ADD">
        <w:rPr>
          <w:rFonts w:ascii="GHEA Grapalat" w:hAnsi="GHEA Grapalat" w:cs="Sylfaen"/>
          <w:sz w:val="20"/>
          <w:lang w:val="hy-AM"/>
        </w:rPr>
        <w:t>контракт</w:t>
      </w:r>
      <w:r w:rsidRPr="00064ADD">
        <w:rPr>
          <w:rFonts w:ascii="GHEA Grapalat" w:hAnsi="GHEA Grapalat" w:cs="Sylfaen"/>
          <w:sz w:val="20"/>
          <w:lang w:val="es-ES"/>
        </w:rPr>
        <w:t xml:space="preserve"> </w:t>
      </w:r>
      <w:r w:rsidRPr="00064ADD">
        <w:rPr>
          <w:rFonts w:ascii="GHEA Grapalat" w:hAnsi="GHEA Grapalat" w:cs="Sylfaen"/>
          <w:sz w:val="20"/>
          <w:lang w:val="hy-AM"/>
        </w:rPr>
        <w:t>герметизация</w:t>
      </w:r>
      <w:r w:rsidRPr="00064ADD">
        <w:rPr>
          <w:rFonts w:ascii="GHEA Grapalat" w:hAnsi="GHEA Grapalat" w:cs="Sylfaen"/>
          <w:sz w:val="20"/>
          <w:lang w:val="es-ES"/>
        </w:rPr>
        <w:t xml:space="preserve"> </w:t>
      </w:r>
      <w:r w:rsidRPr="00064ADD">
        <w:rPr>
          <w:rFonts w:ascii="GHEA Grapalat" w:hAnsi="GHEA Grapalat" w:cs="Sylfaen"/>
          <w:sz w:val="20"/>
          <w:lang w:val="hy-AM"/>
        </w:rPr>
        <w:t>если</w:t>
      </w:r>
      <w:r w:rsidRPr="00064ADD">
        <w:rPr>
          <w:rFonts w:ascii="GHEA Grapalat" w:hAnsi="GHEA Grapalat" w:cs="Sylfaen"/>
          <w:sz w:val="20"/>
          <w:lang w:val="es-ES"/>
        </w:rPr>
        <w:t>​</w:t>
      </w:r>
      <w:r w:rsidRPr="00064ADD">
        <w:rPr>
          <w:rFonts w:ascii="GHEA Grapalat" w:hAnsi="GHEA Grapalat" w:cs="Sylfaen"/>
          <w:sz w:val="20"/>
          <w:lang w:val="hy-AM"/>
        </w:rPr>
        <w:t>​</w:t>
      </w:r>
      <w:r w:rsidRPr="00064ADD">
        <w:rPr>
          <w:rFonts w:ascii="GHEA Grapalat" w:hAnsi="GHEA Grapalat" w:cs="Sylfaen"/>
          <w:sz w:val="20"/>
          <w:lang w:val="es-ES"/>
        </w:rPr>
        <w:t xml:space="preserve"> </w:t>
      </w:r>
      <w:r w:rsidRPr="00064ADD">
        <w:rPr>
          <w:rFonts w:ascii="GHEA Grapalat" w:hAnsi="GHEA Grapalat" w:cs="Sylfaen"/>
          <w:sz w:val="20"/>
          <w:lang w:val="hy-AM"/>
        </w:rPr>
        <w:t>этот</w:t>
      </w:r>
      <w:r w:rsidRPr="00064ADD">
        <w:rPr>
          <w:rFonts w:ascii="GHEA Grapalat" w:hAnsi="GHEA Grapalat" w:cs="Sylfaen"/>
          <w:sz w:val="20"/>
          <w:lang w:val="es-ES"/>
        </w:rPr>
        <w:t xml:space="preserve"> </w:t>
      </w:r>
      <w:r w:rsidRPr="00064ADD">
        <w:rPr>
          <w:rFonts w:ascii="GHEA Grapalat" w:hAnsi="GHEA Grapalat" w:cs="Sylfaen"/>
          <w:sz w:val="20"/>
          <w:lang w:val="hy-AM"/>
        </w:rPr>
        <w:t>с точкой</w:t>
      </w:r>
      <w:r w:rsidRPr="00064ADD">
        <w:rPr>
          <w:rFonts w:ascii="GHEA Grapalat" w:hAnsi="GHEA Grapalat" w:cs="Sylfaen"/>
          <w:sz w:val="20"/>
          <w:lang w:val="es-ES"/>
        </w:rPr>
        <w:t xml:space="preserve"> </w:t>
      </w:r>
      <w:r w:rsidRPr="00064ADD">
        <w:rPr>
          <w:rFonts w:ascii="GHEA Grapalat" w:hAnsi="GHEA Grapalat" w:cs="Sylfaen"/>
          <w:sz w:val="20"/>
          <w:lang w:val="hy-AM"/>
        </w:rPr>
        <w:t>намеревался</w:t>
      </w:r>
      <w:r w:rsidRPr="00064ADD">
        <w:rPr>
          <w:rFonts w:ascii="GHEA Grapalat" w:hAnsi="GHEA Grapalat" w:cs="Sylfaen"/>
          <w:sz w:val="20"/>
          <w:lang w:val="es-ES"/>
        </w:rPr>
        <w:t xml:space="preserve"> </w:t>
      </w:r>
      <w:r w:rsidRPr="00064ADD">
        <w:rPr>
          <w:rFonts w:ascii="GHEA Grapalat" w:hAnsi="GHEA Grapalat" w:cs="Sylfaen"/>
          <w:sz w:val="20"/>
          <w:lang w:val="hy-AM"/>
        </w:rPr>
        <w:t>бездействие</w:t>
      </w:r>
      <w:r w:rsidRPr="00064ADD">
        <w:rPr>
          <w:rFonts w:ascii="GHEA Grapalat" w:hAnsi="GHEA Grapalat" w:cs="Sylfaen"/>
          <w:sz w:val="20"/>
          <w:lang w:val="es-ES"/>
        </w:rPr>
        <w:t xml:space="preserve"> </w:t>
      </w:r>
      <w:r w:rsidRPr="00064ADD">
        <w:rPr>
          <w:rFonts w:ascii="GHEA Grapalat" w:hAnsi="GHEA Grapalat" w:cs="Sylfaen"/>
          <w:sz w:val="20"/>
          <w:lang w:val="hy-AM"/>
        </w:rPr>
        <w:t>в установленный срок</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любой </w:t>
      </w:r>
      <w:r w:rsidRPr="00064ADD">
        <w:rPr>
          <w:rFonts w:ascii="GHEA Grapalat" w:hAnsi="GHEA Grapalat" w:cs="Sylfaen"/>
          <w:sz w:val="20"/>
          <w:lang w:val="es-ES"/>
        </w:rPr>
        <w:t xml:space="preserve">родственник </w:t>
      </w:r>
      <w:r w:rsidRPr="00064ADD">
        <w:rPr>
          <w:rFonts w:ascii="GHEA Grapalat" w:hAnsi="GHEA Grapalat" w:cs="Sylfaen"/>
          <w:sz w:val="20"/>
          <w:lang w:val="hy-AM"/>
        </w:rPr>
        <w:t>нет</w:t>
      </w:r>
      <w:r w:rsidRPr="00064ADD">
        <w:rPr>
          <w:rFonts w:ascii="GHEA Grapalat" w:hAnsi="GHEA Grapalat" w:cs="Sylfaen"/>
          <w:sz w:val="20"/>
          <w:lang w:val="es-ES"/>
        </w:rPr>
        <w:t xml:space="preserve"> </w:t>
      </w:r>
      <w:r w:rsidRPr="00064ADD">
        <w:rPr>
          <w:rFonts w:ascii="GHEA Grapalat" w:hAnsi="GHEA Grapalat" w:cs="Sylfaen"/>
          <w:sz w:val="20"/>
          <w:lang w:val="hy-AM"/>
        </w:rPr>
        <w:t>обращаться</w:t>
      </w:r>
      <w:r w:rsidRPr="00064ADD">
        <w:rPr>
          <w:rFonts w:ascii="GHEA Grapalat" w:hAnsi="GHEA Grapalat" w:cs="Sylfaen"/>
          <w:sz w:val="20"/>
          <w:lang w:val="es-ES"/>
        </w:rPr>
        <w:t xml:space="preserve"> </w:t>
      </w:r>
      <w:r w:rsidRPr="00064ADD">
        <w:rPr>
          <w:rFonts w:ascii="GHEA Grapalat" w:hAnsi="GHEA Grapalat" w:cs="Sylfaen"/>
          <w:sz w:val="20"/>
          <w:lang w:val="hy-AM"/>
        </w:rPr>
        <w:t>договор</w:t>
      </w:r>
      <w:r w:rsidRPr="00064ADD">
        <w:rPr>
          <w:rFonts w:ascii="GHEA Grapalat" w:hAnsi="GHEA Grapalat" w:cs="Sylfaen"/>
          <w:sz w:val="20"/>
          <w:lang w:val="es-ES"/>
        </w:rPr>
        <w:t xml:space="preserve"> </w:t>
      </w:r>
      <w:r w:rsidRPr="00064ADD">
        <w:rPr>
          <w:rFonts w:ascii="GHEA Grapalat" w:hAnsi="GHEA Grapalat" w:cs="Sylfaen"/>
          <w:sz w:val="20"/>
          <w:lang w:val="hy-AM"/>
        </w:rPr>
        <w:t>запечатать</w:t>
      </w:r>
      <w:r w:rsidRPr="00064ADD">
        <w:rPr>
          <w:rFonts w:ascii="GHEA Grapalat" w:hAnsi="GHEA Grapalat" w:cs="Sylfaen"/>
          <w:sz w:val="20"/>
          <w:lang w:val="es-ES"/>
        </w:rPr>
        <w:t xml:space="preserve"> </w:t>
      </w:r>
      <w:r w:rsidRPr="00064ADD">
        <w:rPr>
          <w:rFonts w:ascii="GHEA Grapalat" w:hAnsi="GHEA Grapalat" w:cs="Sylfaen"/>
          <w:sz w:val="20"/>
          <w:lang w:val="hy-AM"/>
        </w:rPr>
        <w:t>о</w:t>
      </w:r>
      <w:r w:rsidRPr="00064ADD">
        <w:rPr>
          <w:rFonts w:ascii="GHEA Grapalat" w:hAnsi="GHEA Grapalat" w:cs="Sylfaen"/>
          <w:sz w:val="20"/>
          <w:lang w:val="es-ES"/>
        </w:rPr>
        <w:t xml:space="preserve"> </w:t>
      </w:r>
      <w:r w:rsidRPr="00064ADD">
        <w:rPr>
          <w:rFonts w:ascii="GHEA Grapalat" w:hAnsi="GHEA Grapalat" w:cs="Sylfaen"/>
          <w:sz w:val="20"/>
          <w:lang w:val="hy-AM"/>
        </w:rPr>
        <w:t>решение.</w:t>
      </w:r>
      <w:r w:rsidRPr="00064ADD">
        <w:rPr>
          <w:rFonts w:ascii="GHEA Grapalat" w:hAnsi="GHEA Grapalat" w:cs="Sylfaen"/>
          <w:sz w:val="20"/>
          <w:lang w:val="es-ES"/>
        </w:rPr>
        <w:t xml:space="preserve"> </w:t>
      </w:r>
      <w:r w:rsidRPr="00064ADD">
        <w:rPr>
          <w:rFonts w:ascii="GHEA Grapalat" w:hAnsi="GHEA Grapalat" w:cs="Sylfaen"/>
          <w:sz w:val="20"/>
          <w:lang w:val="ru-RU"/>
        </w:rPr>
        <w:t>До</w:t>
      </w:r>
      <w:r w:rsidRPr="00064ADD">
        <w:rPr>
          <w:rFonts w:ascii="GHEA Grapalat" w:hAnsi="GHEA Grapalat" w:cs="Sylfaen"/>
          <w:sz w:val="20"/>
          <w:lang w:val="es-ES"/>
        </w:rPr>
        <w:t xml:space="preserve"> </w:t>
      </w:r>
      <w:r w:rsidRPr="00064ADD">
        <w:rPr>
          <w:rFonts w:ascii="GHEA Grapalat" w:hAnsi="GHEA Grapalat" w:cs="Sylfaen"/>
          <w:sz w:val="20"/>
          <w:lang w:val="ru-RU"/>
        </w:rPr>
        <w:t>бездействие</w:t>
      </w:r>
      <w:r w:rsidRPr="00064ADD">
        <w:rPr>
          <w:rFonts w:ascii="GHEA Grapalat" w:hAnsi="GHEA Grapalat" w:cs="Sylfaen"/>
          <w:sz w:val="20"/>
          <w:lang w:val="es-ES"/>
        </w:rPr>
        <w:t xml:space="preserve"> </w:t>
      </w:r>
      <w:r w:rsidRPr="00064ADD">
        <w:rPr>
          <w:rFonts w:ascii="GHEA Grapalat" w:hAnsi="GHEA Grapalat" w:cs="Sylfaen"/>
          <w:sz w:val="20"/>
          <w:lang w:val="ru-RU"/>
        </w:rPr>
        <w:t>крайний срок</w:t>
      </w:r>
      <w:r w:rsidRPr="00064ADD">
        <w:rPr>
          <w:rFonts w:ascii="GHEA Grapalat" w:hAnsi="GHEA Grapalat" w:cs="Sylfaen"/>
          <w:sz w:val="20"/>
          <w:lang w:val="es-ES"/>
        </w:rPr>
        <w:t xml:space="preserve"> </w:t>
      </w:r>
      <w:r w:rsidRPr="00064ADD">
        <w:rPr>
          <w:rFonts w:ascii="GHEA Grapalat" w:hAnsi="GHEA Grapalat" w:cs="Sylfaen"/>
          <w:sz w:val="20"/>
          <w:lang w:val="ru-RU"/>
        </w:rPr>
        <w:t>срок действия</w:t>
      </w:r>
      <w:r w:rsidRPr="00064ADD">
        <w:rPr>
          <w:rFonts w:ascii="GHEA Grapalat" w:hAnsi="GHEA Grapalat" w:cs="Sylfaen"/>
          <w:sz w:val="20"/>
          <w:lang w:val="es-ES"/>
        </w:rPr>
        <w:t xml:space="preserve"> </w:t>
      </w:r>
      <w:r w:rsidRPr="00064ADD">
        <w:rPr>
          <w:rFonts w:ascii="GHEA Grapalat" w:hAnsi="GHEA Grapalat" w:cs="Sylfaen"/>
          <w:sz w:val="20"/>
          <w:lang w:val="ru-RU"/>
        </w:rPr>
        <w:t>или</w:t>
      </w:r>
      <w:r w:rsidRPr="00064ADD">
        <w:rPr>
          <w:rFonts w:ascii="GHEA Grapalat" w:hAnsi="GHEA Grapalat" w:cs="Sylfaen"/>
          <w:sz w:val="20"/>
          <w:lang w:val="es-ES"/>
        </w:rPr>
        <w:t xml:space="preserve"> </w:t>
      </w:r>
      <w:r w:rsidRPr="00064ADD">
        <w:rPr>
          <w:rFonts w:ascii="GHEA Grapalat" w:hAnsi="GHEA Grapalat" w:cs="Sylfaen"/>
          <w:sz w:val="20"/>
          <w:lang w:val="ru-RU"/>
        </w:rPr>
        <w:t>без</w:t>
      </w:r>
      <w:r w:rsidRPr="00064ADD">
        <w:rPr>
          <w:rFonts w:ascii="GHEA Grapalat" w:hAnsi="GHEA Grapalat" w:cs="Sylfaen"/>
          <w:sz w:val="20"/>
          <w:lang w:val="es-ES"/>
        </w:rPr>
        <w:t xml:space="preserve"> </w:t>
      </w:r>
      <w:r w:rsidRPr="00064ADD">
        <w:rPr>
          <w:rFonts w:ascii="GHEA Grapalat" w:hAnsi="GHEA Grapalat" w:cs="Sylfaen"/>
          <w:sz w:val="20"/>
          <w:lang w:val="ru-RU"/>
        </w:rPr>
        <w:t>договор</w:t>
      </w:r>
      <w:r w:rsidRPr="00064ADD">
        <w:rPr>
          <w:rFonts w:ascii="GHEA Grapalat" w:hAnsi="GHEA Grapalat" w:cs="Sylfaen"/>
          <w:sz w:val="20"/>
          <w:lang w:val="es-ES"/>
        </w:rPr>
        <w:t xml:space="preserve"> </w:t>
      </w:r>
      <w:r w:rsidRPr="00064ADD">
        <w:rPr>
          <w:rFonts w:ascii="GHEA Grapalat" w:hAnsi="GHEA Grapalat" w:cs="Sylfaen"/>
          <w:sz w:val="20"/>
          <w:lang w:val="ru-RU"/>
        </w:rPr>
        <w:t>запечатать</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или объявление процедуры закупок </w:t>
      </w:r>
      <w:r w:rsidRPr="00064ADD">
        <w:rPr>
          <w:rFonts w:ascii="GHEA Grapalat" w:hAnsi="GHEA Grapalat" w:cs="Sylfaen"/>
          <w:sz w:val="20"/>
          <w:lang w:val="ru-RU"/>
        </w:rPr>
        <w:t>неуспешной</w:t>
      </w:r>
      <w:r w:rsidRPr="00064ADD">
        <w:rPr>
          <w:rFonts w:ascii="GHEA Grapalat" w:hAnsi="GHEA Grapalat" w:cs="Sylfaen"/>
          <w:sz w:val="20"/>
          <w:lang w:val="es-ES"/>
        </w:rPr>
        <w:t xml:space="preserve"> </w:t>
      </w:r>
      <w:r w:rsidRPr="00064ADD">
        <w:rPr>
          <w:rFonts w:ascii="GHEA Grapalat" w:hAnsi="GHEA Grapalat" w:cs="Sylfaen"/>
          <w:sz w:val="20"/>
          <w:lang w:val="ru-RU"/>
        </w:rPr>
        <w:t>объявление</w:t>
      </w:r>
      <w:r w:rsidRPr="00064ADD">
        <w:rPr>
          <w:rFonts w:ascii="GHEA Grapalat" w:hAnsi="GHEA Grapalat" w:cs="Sylfaen"/>
          <w:sz w:val="20"/>
          <w:lang w:val="es-ES"/>
        </w:rPr>
        <w:t xml:space="preserve"> </w:t>
      </w:r>
      <w:r w:rsidRPr="00064ADD">
        <w:rPr>
          <w:rFonts w:ascii="GHEA Grapalat" w:hAnsi="GHEA Grapalat" w:cs="Sylfaen"/>
          <w:sz w:val="20"/>
          <w:lang w:val="ru-RU"/>
        </w:rPr>
        <w:t>публикация</w:t>
      </w:r>
      <w:r w:rsidRPr="00064ADD">
        <w:rPr>
          <w:rFonts w:ascii="GHEA Grapalat" w:hAnsi="GHEA Grapalat" w:cs="Sylfaen"/>
          <w:sz w:val="20"/>
          <w:lang w:val="es-ES"/>
        </w:rPr>
        <w:t xml:space="preserve"> </w:t>
      </w:r>
      <w:r w:rsidRPr="00064ADD">
        <w:rPr>
          <w:rFonts w:ascii="GHEA Grapalat" w:hAnsi="GHEA Grapalat" w:cs="Sylfaen"/>
          <w:sz w:val="20"/>
          <w:lang w:val="ru-RU"/>
        </w:rPr>
        <w:t>запечатанный</w:t>
      </w:r>
      <w:r w:rsidRPr="00064ADD">
        <w:rPr>
          <w:rFonts w:ascii="GHEA Grapalat" w:hAnsi="GHEA Grapalat" w:cs="Sylfaen"/>
          <w:sz w:val="20"/>
          <w:lang w:val="es-ES"/>
        </w:rPr>
        <w:t xml:space="preserve"> </w:t>
      </w:r>
      <w:r w:rsidRPr="00064ADD">
        <w:rPr>
          <w:rFonts w:ascii="GHEA Grapalat" w:hAnsi="GHEA Grapalat" w:cs="Sylfaen"/>
          <w:sz w:val="20"/>
          <w:lang w:val="ru-RU"/>
        </w:rPr>
        <w:t>контракт</w:t>
      </w:r>
      <w:r w:rsidRPr="00064ADD">
        <w:rPr>
          <w:rFonts w:ascii="GHEA Grapalat" w:hAnsi="GHEA Grapalat" w:cs="Sylfaen"/>
          <w:sz w:val="20"/>
          <w:lang w:val="es-ES"/>
        </w:rPr>
        <w:t xml:space="preserve"> </w:t>
      </w:r>
      <w:r w:rsidRPr="00064ADD">
        <w:rPr>
          <w:rFonts w:ascii="GHEA Grapalat" w:hAnsi="GHEA Grapalat" w:cs="Sylfaen"/>
          <w:sz w:val="20"/>
          <w:lang w:val="ru-RU"/>
        </w:rPr>
        <w:t>к</w:t>
      </w:r>
      <w:r w:rsidRPr="00064ADD">
        <w:rPr>
          <w:rFonts w:ascii="GHEA Grapalat" w:hAnsi="GHEA Grapalat" w:cs="Sylfaen"/>
          <w:sz w:val="20"/>
          <w:lang w:val="es-ES"/>
        </w:rPr>
        <w:t xml:space="preserve"> </w:t>
      </w:r>
      <w:r w:rsidRPr="00064ADD">
        <w:rPr>
          <w:rFonts w:ascii="GHEA Grapalat" w:hAnsi="GHEA Grapalat" w:cs="Sylfaen"/>
          <w:sz w:val="20"/>
          <w:lang w:val="ru-RU"/>
        </w:rPr>
        <w:t>ничего</w:t>
      </w:r>
      <w:r w:rsidRPr="00064ADD">
        <w:rPr>
          <w:rFonts w:ascii="GHEA Grapalat" w:hAnsi="GHEA Grapalat" w:cs="Sylfaen"/>
          <w:sz w:val="20"/>
          <w:lang w:val="es-ES"/>
        </w:rPr>
        <w:t xml:space="preserve"> </w:t>
      </w:r>
      <w:r w:rsidRPr="00064ADD">
        <w:rPr>
          <w:rFonts w:ascii="GHEA Grapalat" w:hAnsi="GHEA Grapalat" w:cs="Sylfaen"/>
          <w:sz w:val="20"/>
          <w:lang w:val="ru-RU"/>
        </w:rPr>
        <w:t>является.</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 xml:space="preserve">9. </w:t>
      </w:r>
      <w:r w:rsidR="008D5016" w:rsidRPr="00064ADD">
        <w:rPr>
          <w:rFonts w:ascii="GHEA Grapalat" w:hAnsi="GHEA Grapalat"/>
          <w:b/>
          <w:iCs/>
          <w:sz w:val="20"/>
          <w:lang w:val="af-ZA"/>
        </w:rPr>
        <w:t>КОНТРАКТ</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ГЕРМЕТИЗАЦИЯ</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 xml:space="preserve">9.1 </w:t>
      </w:r>
      <w:r w:rsidR="00096865" w:rsidRPr="00064ADD">
        <w:rPr>
          <w:rFonts w:ascii="GHEA Grapalat" w:hAnsi="GHEA Grapalat"/>
          <w:iCs/>
          <w:sz w:val="20"/>
          <w:lang w:val="af-ZA"/>
        </w:rPr>
        <w:t>Договор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запечатанный</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является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комиссия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решение</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основа</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 xml:space="preserve">на </w:t>
      </w:r>
      <w:r w:rsidRPr="00064ADD">
        <w:rPr>
          <w:rFonts w:ascii="GHEA Grapalat" w:hAnsi="GHEA Grapalat" w:cs="Sylfaen"/>
          <w:sz w:val="20"/>
        </w:rPr>
        <w:t xml:space="preserve">стороне </w:t>
      </w:r>
      <w:r w:rsidR="00096865" w:rsidRPr="00064ADD">
        <w:rPr>
          <w:rFonts w:ascii="GHEA Grapalat" w:hAnsi="GHEA Grapalat" w:cs="Sylfaen"/>
          <w:sz w:val="20"/>
          <w:lang w:val="af-ZA"/>
        </w:rPr>
        <w:t xml:space="preserve">клиента </w:t>
      </w:r>
      <w:r w:rsidR="00096865" w:rsidRPr="00064ADD">
        <w:rPr>
          <w:rFonts w:ascii="GHEA Grapalat" w:hAnsi="GHEA Grapalat" w:cs="Sylfaen"/>
          <w:sz w:val="20"/>
          <w:lang w:val="ru-RU"/>
        </w:rPr>
        <w:t>к.</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Контракт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запечатанный</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является</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 xml:space="preserve">написанный </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один</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документ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сделать</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через.</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9.2 </w:t>
      </w:r>
      <w:r w:rsidR="00EB6E54" w:rsidRPr="00064ADD">
        <w:rPr>
          <w:rFonts w:ascii="GHEA Grapalat" w:hAnsi="GHEA Grapalat" w:cs="Sylfaen"/>
          <w:sz w:val="20"/>
          <w:lang w:val="ru-RU"/>
        </w:rPr>
        <w:t>Это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приглашение </w:t>
      </w:r>
      <w:r w:rsidR="00EB6E54" w:rsidRPr="00064ADD">
        <w:rPr>
          <w:rFonts w:ascii="GHEA Grapalat" w:hAnsi="GHEA Grapalat" w:cs="Sylfaen"/>
          <w:sz w:val="20"/>
          <w:lang w:val="af-ZA"/>
        </w:rPr>
        <w:t>1</w:t>
      </w:r>
      <w:r w:rsidR="005D3674" w:rsidRPr="00064ADD">
        <w:rPr>
          <w:rFonts w:ascii="GHEA Grapalat" w:hAnsi="GHEA Grapalat" w:cs="Sylfaen"/>
          <w:sz w:val="20"/>
          <w:lang w:val="af-ZA"/>
        </w:rPr>
        <w:t xml:space="preserve"> </w:t>
      </w:r>
      <w:r w:rsidR="005D3674" w:rsidRPr="00064ADD">
        <w:rPr>
          <w:rFonts w:ascii="GHEA Grapalat" w:hAnsi="GHEA Grapalat" w:cs="Sylfaen"/>
          <w:sz w:val="20"/>
        </w:rPr>
        <w:t xml:space="preserve">часть </w:t>
      </w:r>
      <w:r w:rsidR="005D3674" w:rsidRPr="00064ADD">
        <w:rPr>
          <w:rFonts w:ascii="GHEA Grapalat" w:hAnsi="GHEA Grapalat" w:cs="Sylfaen"/>
          <w:sz w:val="20"/>
          <w:lang w:val="af-ZA"/>
        </w:rPr>
        <w:t xml:space="preserve">8. </w:t>
      </w:r>
      <w:r w:rsidR="00AB1F10" w:rsidRPr="00064ADD">
        <w:rPr>
          <w:rFonts w:ascii="GHEA Grapalat" w:hAnsi="GHEA Grapalat" w:cs="Sylfaen"/>
          <w:sz w:val="20"/>
          <w:lang w:val="af-ZA"/>
        </w:rPr>
        <w:t xml:space="preserve">2 </w:t>
      </w:r>
      <w:r w:rsidR="003717D2"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с точкой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определенный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бездействие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крайний срок</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по завершении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последующий</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четвертый</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работающий</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день</w:t>
      </w:r>
      <w:r w:rsidR="00EB6E54" w:rsidRPr="00064ADD">
        <w:rPr>
          <w:rFonts w:ascii="GHEA Grapalat" w:hAnsi="GHEA Grapalat" w:cs="Sylfaen"/>
          <w:sz w:val="20"/>
          <w:lang w:val="af-ZA"/>
        </w:rPr>
        <w:t xml:space="preserve"> </w:t>
      </w:r>
      <w:r w:rsidRPr="00064ADD">
        <w:rPr>
          <w:rFonts w:ascii="GHEA Grapalat" w:hAnsi="GHEA Grapalat" w:cs="Sylfaen"/>
          <w:sz w:val="20"/>
        </w:rPr>
        <w:t>арендодатель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уведомление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является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выбранный</w:t>
      </w:r>
      <w:r w:rsidR="00EB6E54" w:rsidRPr="00064ADD">
        <w:rPr>
          <w:rFonts w:ascii="GHEA Grapalat" w:hAnsi="GHEA Grapalat" w:cs="Sylfaen"/>
          <w:sz w:val="20"/>
          <w:lang w:val="af-ZA"/>
        </w:rPr>
        <w:t xml:space="preserve"> </w:t>
      </w:r>
      <w:r w:rsidR="005457B4" w:rsidRPr="00064ADD">
        <w:rPr>
          <w:rFonts w:ascii="GHEA Grapalat" w:hAnsi="GHEA Grapalat" w:cs="Sylfaen"/>
          <w:sz w:val="20"/>
        </w:rPr>
        <w:t xml:space="preserve">м </w:t>
      </w:r>
      <w:r w:rsidR="00EB6E54" w:rsidRPr="00064ADD">
        <w:rPr>
          <w:rFonts w:ascii="GHEA Grapalat" w:hAnsi="GHEA Grapalat" w:cs="Sylfaen"/>
          <w:sz w:val="20"/>
          <w:lang w:val="ru-RU"/>
        </w:rPr>
        <w:t xml:space="preserve">ассоциатору </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представляющему</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договор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запечатать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предложение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договор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Проект </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Total</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в котором заключен </w:t>
      </w:r>
      <w:r w:rsidR="00EB6E54" w:rsidRPr="00064ADD">
        <w:rPr>
          <w:rFonts w:ascii="GHEA Grapalat" w:hAnsi="GHEA Grapalat" w:cs="Sylfaen"/>
          <w:sz w:val="20"/>
          <w:lang w:val="af-ZA"/>
        </w:rPr>
        <w:t xml:space="preserve">договор </w:t>
      </w:r>
      <w:r w:rsidR="00EB6E54" w:rsidRPr="00064ADD">
        <w:rPr>
          <w:rFonts w:ascii="GHEA Grapalat" w:hAnsi="GHEA Grapalat" w:cs="Sylfaen"/>
          <w:sz w:val="20"/>
          <w:lang w:val="ru-RU"/>
        </w:rPr>
        <w:t>может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является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быть запечатано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нет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раньше, </w:t>
      </w:r>
      <w:r w:rsidR="00EB6E54" w:rsidRPr="00064ADD">
        <w:rPr>
          <w:rFonts w:ascii="GHEA Grapalat" w:hAnsi="GHEA Grapalat" w:cs="Sylfaen"/>
          <w:sz w:val="20"/>
          <w:lang w:val="af-ZA"/>
        </w:rPr>
        <w:t xml:space="preserve">чем </w:t>
      </w:r>
      <w:r w:rsidR="00EB6E54" w:rsidRPr="00064ADD">
        <w:rPr>
          <w:rFonts w:ascii="GHEA Grapalat" w:hAnsi="GHEA Grapalat" w:cs="Sylfaen"/>
          <w:sz w:val="20"/>
          <w:lang w:val="ru-RU"/>
        </w:rPr>
        <w:t>этот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приглашение </w:t>
      </w:r>
      <w:r w:rsidR="00EB6E54" w:rsidRPr="00064ADD">
        <w:rPr>
          <w:rFonts w:ascii="GHEA Grapalat" w:hAnsi="GHEA Grapalat" w:cs="Sylfaen"/>
          <w:sz w:val="20"/>
          <w:lang w:val="af-ZA"/>
        </w:rPr>
        <w:t>1</w:t>
      </w:r>
      <w:r w:rsidR="005D3674" w:rsidRPr="00064ADD">
        <w:rPr>
          <w:rFonts w:ascii="GHEA Grapalat" w:hAnsi="GHEA Grapalat" w:cs="Sylfaen"/>
          <w:sz w:val="20"/>
          <w:lang w:val="af-ZA"/>
        </w:rPr>
        <w:t xml:space="preserve"> </w:t>
      </w:r>
      <w:r w:rsidR="005D3674" w:rsidRPr="00064ADD">
        <w:rPr>
          <w:rFonts w:ascii="GHEA Grapalat" w:hAnsi="GHEA Grapalat" w:cs="Sylfaen"/>
          <w:sz w:val="20"/>
        </w:rPr>
        <w:t xml:space="preserve">часть </w:t>
      </w:r>
      <w:r w:rsidR="005D3674" w:rsidRPr="00064ADD">
        <w:rPr>
          <w:rFonts w:ascii="GHEA Grapalat" w:hAnsi="GHEA Grapalat" w:cs="Sylfaen"/>
          <w:sz w:val="20"/>
          <w:lang w:val="af-ZA"/>
        </w:rPr>
        <w:t>8.23</w:t>
      </w:r>
      <w:r w:rsidR="003717D2" w:rsidRPr="00064ADD">
        <w:rPr>
          <w:rFonts w:ascii="GHEA Grapalat" w:hAnsi="GHEA Grapalat" w:cs="Sylfaen"/>
          <w:sz w:val="20"/>
          <w:lang w:val="hy-AM"/>
        </w:rPr>
        <w:t>​</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с точкой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определенный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бездействие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крайний срок</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истекает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в тот день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последующий</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четвертый</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работающий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день </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9.3</w:t>
      </w:r>
      <w:r w:rsidR="003717D2" w:rsidRPr="00064ADD">
        <w:rPr>
          <w:rFonts w:ascii="GHEA Grapalat" w:hAnsi="GHEA Grapalat" w:cs="Sylfaen"/>
          <w:sz w:val="20"/>
          <w:lang w:val="hy-AM"/>
        </w:rPr>
        <w:t>​</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Избранные</w:t>
      </w:r>
      <w:r w:rsidR="00EB6E54" w:rsidRPr="00064ADD">
        <w:rPr>
          <w:rFonts w:ascii="GHEA Grapalat" w:hAnsi="GHEA Grapalat" w:cs="Sylfaen"/>
          <w:sz w:val="20"/>
          <w:lang w:val="af-ZA"/>
        </w:rPr>
        <w:t xml:space="preserve"> </w:t>
      </w:r>
      <w:r w:rsidRPr="00064ADD">
        <w:rPr>
          <w:rFonts w:ascii="GHEA Grapalat" w:hAnsi="GHEA Grapalat" w:cs="Sylfaen"/>
          <w:sz w:val="20"/>
        </w:rPr>
        <w:t xml:space="preserve">м </w:t>
      </w:r>
      <w:r w:rsidR="00EB6E54" w:rsidRPr="00064ADD">
        <w:rPr>
          <w:rFonts w:ascii="GHEA Grapalat" w:hAnsi="GHEA Grapalat" w:cs="Sylfaen"/>
          <w:sz w:val="20"/>
          <w:lang w:val="ru-RU"/>
        </w:rPr>
        <w:t>ассани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договор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запечатать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предложение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и</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быть запечатано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договор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проект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комиссия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секретарь</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обеспечение</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является</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электронный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 xml:space="preserve">в некотором смысле </w:t>
      </w:r>
      <w:r w:rsidR="00EB6E54" w:rsidRPr="00064ADD">
        <w:rPr>
          <w:rFonts w:ascii="GHEA Grapalat" w:hAnsi="GHEA Grapalat" w:cs="Sylfaen"/>
          <w:sz w:val="20"/>
          <w:lang w:val="af-ZA"/>
        </w:rPr>
        <w:t>.</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 xml:space="preserve">9. </w:t>
      </w:r>
      <w:r w:rsidR="008B5E5B" w:rsidRPr="00064ADD">
        <w:rPr>
          <w:rFonts w:ascii="GHEA Grapalat" w:hAnsi="GHEA Grapalat" w:cs="Sylfaen"/>
          <w:sz w:val="20"/>
          <w:lang w:val="af-ZA"/>
        </w:rPr>
        <w:t xml:space="preserve">4 </w:t>
      </w:r>
      <w:r w:rsidR="003717D2" w:rsidRPr="00064ADD">
        <w:rPr>
          <w:rFonts w:ascii="GHEA Grapalat" w:hAnsi="GHEA Grapalat" w:cs="Sylfaen"/>
          <w:sz w:val="20"/>
          <w:lang w:val="hy-AM"/>
        </w:rPr>
        <w:t>Если</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выбранный</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участник</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договор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запечатать</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о</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уведомление</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и</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договор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проект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от получения</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затем </w:t>
      </w:r>
      <w:r w:rsidR="00AB1F10" w:rsidRPr="00064ADD">
        <w:rPr>
          <w:rFonts w:ascii="GHEA Grapalat" w:hAnsi="GHEA Grapalat" w:cs="Sylfaen"/>
          <w:sz w:val="20"/>
          <w:lang w:val="af-ZA"/>
        </w:rPr>
        <w:t xml:space="preserve">в течение срока, указанного </w:t>
      </w:r>
      <w:r w:rsidR="00AB1F10" w:rsidRPr="00064ADD">
        <w:rPr>
          <w:rFonts w:ascii="GHEA Grapalat" w:hAnsi="GHEA Grapalat" w:cs="Sylfaen"/>
          <w:sz w:val="20"/>
          <w:lang w:val="hy-AM"/>
        </w:rPr>
        <w:t xml:space="preserve">в </w:t>
      </w:r>
      <w:r w:rsidR="00AB1F10" w:rsidRPr="00064ADD">
        <w:rPr>
          <w:rFonts w:ascii="GHEA Grapalat" w:hAnsi="GHEA Grapalat" w:cs="GHEA Grapalat"/>
          <w:sz w:val="20"/>
          <w:lang w:val="hy-AM"/>
        </w:rPr>
        <w:t xml:space="preserve">пункте </w:t>
      </w:r>
      <w:r w:rsidR="00AB1F10" w:rsidRPr="00064ADD">
        <w:rPr>
          <w:rFonts w:ascii="Cambria Math" w:hAnsi="Cambria Math" w:cs="Cambria Math"/>
          <w:sz w:val="20"/>
          <w:lang w:val="hy-AM"/>
        </w:rPr>
        <w:t xml:space="preserve">10.1 </w:t>
      </w:r>
      <w:r w:rsidR="00AB1F10" w:rsidRPr="00064ADD">
        <w:rPr>
          <w:rFonts w:ascii="GHEA Grapalat" w:hAnsi="GHEA Grapalat" w:cs="Sylfaen"/>
          <w:sz w:val="20"/>
          <w:lang w:val="hy-AM"/>
        </w:rPr>
        <w:t>настоящего приглашения , и в соответствии с проектом договора, подлежащего подписанию.</w:t>
      </w:r>
      <w:r w:rsidR="00AB1F10" w:rsidRPr="00064ADD">
        <w:rPr>
          <w:rFonts w:ascii="Courier New" w:hAnsi="Courier New" w:cs="Courier New"/>
          <w:sz w:val="20"/>
          <w:lang w:val="hy-AM"/>
        </w:rPr>
        <w:t> </w:t>
      </w:r>
      <w:r w:rsidR="00AB1F10" w:rsidRPr="00064ADD">
        <w:rPr>
          <w:rFonts w:ascii="GHEA Grapalat" w:hAnsi="GHEA Grapalat" w:cs="Sylfaen"/>
          <w:sz w:val="20"/>
          <w:lang w:val="hy-AM"/>
        </w:rPr>
        <w:t>Если требуется предоплата, она не будет произведена в течение 10 рабочих дней.</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подписание</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контракт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и </w:t>
      </w:r>
      <w:r w:rsidR="00AB1F10" w:rsidRPr="00064ADD">
        <w:rPr>
          <w:rFonts w:ascii="GHEA Grapalat" w:hAnsi="GHEA Grapalat" w:cs="Sylfaen"/>
          <w:sz w:val="20"/>
          <w:lang w:val="af-ZA"/>
        </w:rPr>
        <w:t>клиент</w:t>
      </w:r>
      <w:r w:rsidR="00AB1F10" w:rsidRPr="00064ADD">
        <w:rPr>
          <w:rFonts w:ascii="GHEA Grapalat" w:hAnsi="GHEA Grapalat" w:cs="Sylfaen"/>
          <w:sz w:val="20"/>
          <w:lang w:val="hy-AM"/>
        </w:rPr>
        <w:t>​</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представляет </w:t>
      </w:r>
      <w:r w:rsidR="00AB1F10" w:rsidRPr="00064ADD">
        <w:rPr>
          <w:rFonts w:ascii="GHEA Grapalat" w:hAnsi="GHEA Grapalat" w:cs="Sylfaen"/>
          <w:sz w:val="20"/>
          <w:lang w:val="af-ZA"/>
        </w:rPr>
        <w:t xml:space="preserve">квалификацию и </w:t>
      </w:r>
      <w:r w:rsidR="00AB1F10" w:rsidRPr="00064ADD">
        <w:rPr>
          <w:rFonts w:ascii="GHEA Grapalat" w:hAnsi="GHEA Grapalat" w:cs="Sylfaen"/>
          <w:sz w:val="20"/>
          <w:lang w:val="hy-AM"/>
        </w:rPr>
        <w:t>контракт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гарантии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и если проект договора, </w:t>
      </w:r>
      <w:r w:rsidR="00AB1F10" w:rsidRPr="00064ADD">
        <w:rPr>
          <w:rFonts w:ascii="GHEA Grapalat" w:hAnsi="GHEA Grapalat" w:cs="Sylfaen"/>
          <w:sz w:val="20"/>
          <w:lang w:val="hy-AM"/>
        </w:rPr>
        <w:lastRenderedPageBreak/>
        <w:t>подлежащий подписанию, предусматривает авансовый платеж, и выбранный участник принимает это условие, то также предусмотрено и предоставление авансового платежа.</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тогда он лишается права подписать договор.</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Общий</w:t>
      </w:r>
      <w:r w:rsidRPr="00064ADD">
        <w:rPr>
          <w:rFonts w:ascii="GHEA Grapalat" w:hAnsi="GHEA Grapalat" w:cs="Sylfaen"/>
          <w:sz w:val="20"/>
          <w:lang w:val="af-ZA"/>
        </w:rPr>
        <w:t xml:space="preserve"> </w:t>
      </w:r>
      <w:r w:rsidRPr="00064ADD">
        <w:rPr>
          <w:rFonts w:ascii="GHEA Grapalat" w:hAnsi="GHEA Grapalat" w:cs="Sylfaen"/>
          <w:sz w:val="20"/>
          <w:lang w:val="hy-AM"/>
        </w:rPr>
        <w:t>в котором</w:t>
      </w:r>
      <w:r w:rsidRPr="00064ADD">
        <w:rPr>
          <w:rFonts w:ascii="GHEA Grapalat" w:hAnsi="GHEA Grapalat" w:cs="Sylfaen"/>
          <w:sz w:val="20"/>
          <w:lang w:val="af-ZA"/>
        </w:rPr>
        <w:t xml:space="preserve"> </w:t>
      </w:r>
      <w:r w:rsidRPr="00064ADD">
        <w:rPr>
          <w:rFonts w:ascii="GHEA Grapalat" w:hAnsi="GHEA Grapalat" w:cs="Sylfaen"/>
          <w:sz w:val="20"/>
          <w:lang w:val="hy-AM"/>
        </w:rPr>
        <w:t>Проект договора, утвержденный выбранным участником, направляется заказчику в письменной форме, и запись о его предоставлении регистрируется в системе документооборота заказчика. Проект договора утверждается руководителем заказчика в течение двух рабочих дней после получения данного разрешения.</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и</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одобрение</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последующий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работающий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день</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сопровождающий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в письменной форме</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предоставил</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является</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выбранный</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участнику.</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 xml:space="preserve">9.5 </w:t>
      </w:r>
      <w:r w:rsidR="00096865" w:rsidRPr="00064ADD">
        <w:rPr>
          <w:rFonts w:ascii="GHEA Grapalat" w:hAnsi="GHEA Grapalat" w:cs="Sylfaen"/>
          <w:i w:val="0"/>
          <w:szCs w:val="24"/>
          <w:lang w:val="ru-RU"/>
        </w:rPr>
        <w:t>До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этот</w:t>
      </w:r>
      <w:r w:rsidR="00096865" w:rsidRPr="00064ADD">
        <w:rPr>
          <w:rFonts w:ascii="GHEA Grapalat" w:hAnsi="GHEA Grapalat" w:cs="Sylfaen"/>
          <w:i w:val="0"/>
          <w:szCs w:val="24"/>
          <w:lang w:val="af-ZA"/>
        </w:rPr>
        <w:t xml:space="preserve"> </w:t>
      </w:r>
      <w:r w:rsidR="005B1DD6" w:rsidRPr="00064ADD">
        <w:rPr>
          <w:rFonts w:ascii="GHEA Grapalat" w:hAnsi="GHEA Grapalat" w:cs="Sylfaen"/>
          <w:i w:val="0"/>
          <w:szCs w:val="24"/>
          <w:lang w:val="hy-AM"/>
        </w:rPr>
        <w:t xml:space="preserve">9.4 </w:t>
      </w:r>
      <w:r w:rsidR="00C52CD8" w:rsidRPr="00064ADD">
        <w:rPr>
          <w:rFonts w:ascii="GHEA Grapalat" w:hAnsi="GHEA Grapalat" w:cs="Sylfaen"/>
          <w:i w:val="0"/>
          <w:szCs w:val="24"/>
          <w:lang w:val="af-ZA"/>
        </w:rPr>
        <w:t xml:space="preserve">пункт </w:t>
      </w:r>
      <w:r w:rsidR="00096865" w:rsidRPr="00064ADD">
        <w:rPr>
          <w:rFonts w:ascii="GHEA Grapalat" w:hAnsi="GHEA Grapalat" w:cs="Sylfaen"/>
          <w:i w:val="0"/>
          <w:szCs w:val="24"/>
          <w:lang w:val="af-ZA"/>
        </w:rPr>
        <w:t xml:space="preserve">части </w:t>
      </w:r>
      <w:r w:rsidR="00096865" w:rsidRPr="00064ADD">
        <w:rPr>
          <w:rFonts w:ascii="GHEA Grapalat" w:hAnsi="GHEA Grapalat" w:cs="Sylfaen"/>
          <w:i w:val="0"/>
          <w:szCs w:val="24"/>
          <w:lang w:val="ru-RU"/>
        </w:rPr>
        <w:t>1 приглашения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намеревался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крайний срок</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конец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стороны</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с согласия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может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договор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дизайн</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сделанный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изменения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их</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не являются</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может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вести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покупка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предмет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характеристики</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 xml:space="preserve">изменение </w:t>
      </w:r>
      <w:r w:rsidR="00096865" w:rsidRPr="00064ADD">
        <w:rPr>
          <w:rFonts w:ascii="GHEA Grapalat" w:hAnsi="GHEA Grapalat" w:cs="Sylfaen"/>
          <w:i w:val="0"/>
          <w:szCs w:val="24"/>
          <w:lang w:val="af-ZA"/>
        </w:rPr>
        <w:t xml:space="preserve">суммы </w:t>
      </w:r>
      <w:r w:rsidR="00AB1F10" w:rsidRPr="00064ADD">
        <w:rPr>
          <w:rFonts w:ascii="GHEA Grapalat" w:hAnsi="GHEA Grapalat" w:cs="Sylfaen"/>
          <w:i w:val="0"/>
          <w:szCs w:val="24"/>
          <w:lang w:val="hy-AM"/>
        </w:rPr>
        <w:t>авансового платежа или</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выбранный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участник</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предложенный</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цена</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к увеличению.</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 xml:space="preserve">10. </w:t>
      </w:r>
      <w:r w:rsidR="00E2245F" w:rsidRPr="00064ADD">
        <w:rPr>
          <w:rFonts w:ascii="GHEA Grapalat" w:hAnsi="GHEA Grapalat" w:cs="Sylfaen"/>
          <w:b/>
          <w:iCs/>
          <w:sz w:val="20"/>
          <w:lang w:val="hy-AM"/>
        </w:rPr>
        <w:t>КВАЛИФИКАЦИЯ</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 xml:space="preserve">И </w:t>
      </w:r>
      <w:r w:rsidR="00E2245F" w:rsidRPr="00064ADD">
        <w:rPr>
          <w:rFonts w:ascii="GHEA Grapalat" w:hAnsi="GHEA Grapalat" w:cs="Sylfaen"/>
          <w:b/>
          <w:iCs/>
          <w:sz w:val="20"/>
          <w:lang w:val="af-ZA"/>
        </w:rPr>
        <w:t>КОНТРАКТ</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СТРАХОВАНИЕ</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34D72B11"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 xml:space="preserve">10. </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Квалификация</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контракт </w:t>
      </w:r>
      <w:r w:rsidR="00BE198C" w:rsidRPr="00064ADD">
        <w:rPr>
          <w:rFonts w:ascii="GHEA Grapalat" w:hAnsi="GHEA Grapalat" w:cs="Sylfaen"/>
          <w:sz w:val="20"/>
          <w:lang w:val="ru-RU"/>
        </w:rPr>
        <w:t>гарантии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к настоящему</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требовать</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основа</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 xml:space="preserve">на </w:t>
      </w:r>
      <w:r w:rsidR="00BE198C" w:rsidRPr="00064ADD">
        <w:rPr>
          <w:rFonts w:ascii="GHEA Grapalat" w:hAnsi="GHEA Grapalat" w:cs="Sylfaen"/>
          <w:sz w:val="20"/>
          <w:lang w:val="af-ZA"/>
        </w:rPr>
        <w:t xml:space="preserve">нем </w:t>
      </w:r>
      <w:r w:rsidR="00BE198C" w:rsidRPr="00064ADD">
        <w:rPr>
          <w:rFonts w:ascii="GHEA Grapalat" w:hAnsi="GHEA Grapalat" w:cs="Sylfaen"/>
          <w:sz w:val="20"/>
          <w:lang w:val="ru-RU"/>
        </w:rPr>
        <w:t>получить</w:t>
      </w:r>
      <w:r w:rsidR="00BE198C" w:rsidRPr="00064ADD">
        <w:rPr>
          <w:rFonts w:ascii="GHEA Grapalat" w:hAnsi="GHEA Grapalat" w:cs="Sylfaen"/>
          <w:sz w:val="20"/>
          <w:lang w:val="af-ZA"/>
        </w:rPr>
        <w:t xml:space="preserve"> </w:t>
      </w:r>
      <w:r w:rsidR="00226C61">
        <w:rPr>
          <w:rFonts w:ascii="GHEA Grapalat" w:hAnsi="GHEA Grapalat" w:cs="Sylfaen"/>
          <w:sz w:val="20"/>
          <w:lang w:val="hy-AM"/>
        </w:rPr>
        <w:t xml:space="preserve">после </w:t>
      </w:r>
      <w:r w:rsidR="00BE198C" w:rsidRPr="00064ADD">
        <w:rPr>
          <w:rFonts w:ascii="GHEA Grapalat" w:hAnsi="GHEA Grapalat" w:cs="Sylfaen"/>
          <w:sz w:val="20"/>
          <w:lang w:val="ru-RU"/>
        </w:rPr>
        <w:t>дня</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рабочих </w:t>
      </w:r>
      <w:r w:rsidR="00BE198C" w:rsidRPr="00064ADD">
        <w:rPr>
          <w:rFonts w:ascii="GHEA Grapalat" w:hAnsi="GHEA Grapalat" w:cs="Sylfaen"/>
          <w:sz w:val="20"/>
          <w:lang w:val="ru-RU"/>
        </w:rPr>
        <w:t>дней</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 xml:space="preserve">в течение </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выбранный</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участник</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обязан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является</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к настоящему</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квалификация</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договор</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 xml:space="preserve">предоставить </w:t>
      </w:r>
      <w:r w:rsidR="00BE198C" w:rsidRPr="00064ADD">
        <w:rPr>
          <w:rFonts w:ascii="GHEA Grapalat" w:hAnsi="GHEA Grapalat" w:cs="Sylfaen"/>
          <w:sz w:val="20"/>
          <w:lang w:val="hy-AM"/>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Избранные</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участник</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назад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договор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запечатанный</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если</w:t>
      </w:r>
      <w:r w:rsidR="00BE198C" w:rsidRPr="00064ADD">
        <w:rPr>
          <w:rFonts w:ascii="GHEA Grapalat" w:hAnsi="GHEA Grapalat" w:cs="Sylfaen"/>
          <w:sz w:val="20"/>
          <w:lang w:val="af-ZA"/>
        </w:rPr>
        <w:t>​</w:t>
      </w:r>
      <w:r w:rsidR="00BE198C" w:rsidRPr="00064ADD">
        <w:rPr>
          <w:rFonts w:ascii="GHEA Grapalat" w:hAnsi="GHEA Grapalat" w:cs="Sylfaen"/>
          <w:sz w:val="20"/>
          <w:lang w:val="hy-AM"/>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последний</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подарок</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является</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квалификация 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Договор </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авансовый платеж </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в качестве залога.</w:t>
      </w:r>
    </w:p>
    <w:p w14:paraId="177F3ECB" w14:textId="7977892E"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Квалификация</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обеспечение</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размер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равный</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является</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покупная цена услуг, подлежащих приобретению в рамках данной процедуры.</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 xml:space="preserve">пятнадцать процентов </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квалификация</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обеспечение</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представленный</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является</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 xml:space="preserve">штраф </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 xml:space="preserve">Приложение </w:t>
      </w:r>
      <w:r w:rsidR="00FC415D" w:rsidRPr="00064ADD">
        <w:rPr>
          <w:rFonts w:ascii="GHEA Grapalat" w:hAnsi="GHEA Grapalat" w:cs="Sylfaen"/>
          <w:sz w:val="20"/>
          <w:lang w:val="af-ZA"/>
        </w:rPr>
        <w:t xml:space="preserve">4.2 ) </w:t>
      </w:r>
      <w:r w:rsidR="00FC415D" w:rsidRPr="00064ADD">
        <w:rPr>
          <w:rFonts w:ascii="Cambria Math" w:hAnsi="Cambria Math" w:cs="Cambria Math"/>
          <w:sz w:val="20"/>
          <w:lang w:val="af-ZA"/>
        </w:rPr>
        <w:t>или</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наличные</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деньги</w:t>
      </w:r>
      <w:r w:rsidR="00FC415D" w:rsidRPr="00064ADD">
        <w:rPr>
          <w:rFonts w:ascii="GHEA Grapalat" w:hAnsi="GHEA Grapalat" w:cs="Sylfaen"/>
          <w:sz w:val="20"/>
          <w:lang w:val="af-ZA"/>
        </w:rPr>
        <w:t xml:space="preserve"> Таким </w:t>
      </w:r>
      <w:r w:rsidR="00FC415D" w:rsidRPr="00064ADD">
        <w:rPr>
          <w:rFonts w:ascii="GHEA Grapalat" w:hAnsi="GHEA Grapalat" w:cs="Sylfaen"/>
          <w:sz w:val="20"/>
          <w:lang w:val="hy-AM"/>
        </w:rPr>
        <w:t xml:space="preserve">образом </w:t>
      </w:r>
      <w:r w:rsidR="00781235" w:rsidRPr="00064ADD">
        <w:rPr>
          <w:rFonts w:ascii="GHEA Grapalat" w:hAnsi="GHEA Grapalat" w:cs="Sylfaen"/>
          <w:sz w:val="20"/>
          <w:lang w:val="af-ZA"/>
        </w:rPr>
        <w:t>, обеспечивая</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нуждаться</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является</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действительный</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быть</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по меньшей мере</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до</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договор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исполнение</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результат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от клиента</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к</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полный</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быть принятым</w:t>
      </w:r>
      <w:r w:rsidR="00781235" w:rsidRPr="00064ADD">
        <w:rPr>
          <w:rFonts w:ascii="GHEA Grapalat" w:hAnsi="GHEA Grapalat" w:cs="Sylfaen"/>
          <w:sz w:val="20"/>
          <w:lang w:val="af-ZA"/>
        </w:rPr>
        <w:t xml:space="preserve"> вплоть до </w:t>
      </w:r>
      <w:r w:rsidR="00FC415D" w:rsidRPr="00064ADD">
        <w:rPr>
          <w:rFonts w:ascii="GHEA Grapalat" w:hAnsi="GHEA Grapalat" w:cs="Sylfaen"/>
          <w:sz w:val="20"/>
          <w:lang w:val="hy-AM"/>
        </w:rPr>
        <w:t xml:space="preserve">20-го </w:t>
      </w:r>
      <w:r w:rsidR="00781235" w:rsidRPr="00064ADD">
        <w:rPr>
          <w:rFonts w:ascii="GHEA Grapalat" w:hAnsi="GHEA Grapalat" w:cs="Sylfaen"/>
          <w:sz w:val="20"/>
          <w:lang w:val="af-ZA"/>
        </w:rPr>
        <w:t xml:space="preserve">рабочего дня включительно, следующего за </w:t>
      </w:r>
      <w:r w:rsidR="00781235" w:rsidRPr="00064ADD">
        <w:rPr>
          <w:rFonts w:ascii="GHEA Grapalat" w:hAnsi="GHEA Grapalat" w:cs="Sylfaen"/>
          <w:sz w:val="20"/>
          <w:lang w:val="hy-AM"/>
        </w:rPr>
        <w:t>этим днем .</w:t>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 xml:space="preserve">Если процедура закупок организована по лотам и участник </w:t>
      </w:r>
      <w:r w:rsidRPr="00064ADD">
        <w:rPr>
          <w:rFonts w:ascii="GHEA Grapalat" w:hAnsi="GHEA Grapalat" w:cs="Arial"/>
          <w:sz w:val="20"/>
          <w:lang w:val="hy-AM"/>
        </w:rPr>
        <w:t xml:space="preserve">признан отобранным участником по более чем одному лоту, он может представить либо отдельную гарантию квалификации по каждому лоту, либо одну гарантию квалификации по всем лотам. В случае представления одной гарантии квалификации ее сумма рассчитывается </w:t>
      </w:r>
      <w:r w:rsidR="00BE198C" w:rsidRPr="00064ADD">
        <w:rPr>
          <w:rFonts w:ascii="GHEA Grapalat" w:hAnsi="GHEA Grapalat" w:cs="Sylfaen"/>
          <w:sz w:val="20"/>
          <w:lang w:val="hy-AM"/>
        </w:rPr>
        <w:t>исходя из общей стоимости закупаемых лотов с учетом требований пункта «с» подпункта 1 пункта 32 Устава.</w:t>
      </w:r>
      <w:r w:rsidRPr="00064ADD">
        <w:rPr>
          <w:rFonts w:ascii="GHEA Grapalat" w:hAnsi="GHEA Grapalat" w:cs="Arial"/>
          <w:sz w:val="20"/>
          <w:lang w:val="hy-AM"/>
        </w:rPr>
        <w:t xml:space="preserve"> </w:t>
      </w:r>
      <w:r w:rsidRPr="00064ADD">
        <w:rPr>
          <w:rFonts w:ascii="GHEA Grapalat" w:hAnsi="GHEA Grapalat"/>
          <w:sz w:val="20"/>
          <w:szCs w:val="20"/>
          <w:lang w:val="hy-AM"/>
        </w:rPr>
        <w:t>Наличные</w:t>
      </w:r>
      <w:r w:rsidRPr="00064ADD">
        <w:rPr>
          <w:rFonts w:ascii="GHEA Grapalat" w:hAnsi="GHEA Grapalat"/>
          <w:sz w:val="20"/>
          <w:szCs w:val="20"/>
          <w:lang w:val="af-ZA"/>
        </w:rPr>
        <w:t xml:space="preserve"> </w:t>
      </w:r>
      <w:r w:rsidRPr="00064ADD">
        <w:rPr>
          <w:rFonts w:ascii="GHEA Grapalat" w:hAnsi="GHEA Grapalat"/>
          <w:sz w:val="20"/>
          <w:szCs w:val="20"/>
          <w:lang w:val="hy-AM"/>
        </w:rPr>
        <w:t>деньги</w:t>
      </w:r>
      <w:r w:rsidRPr="00064ADD">
        <w:rPr>
          <w:rFonts w:ascii="GHEA Grapalat" w:hAnsi="GHEA Grapalat"/>
          <w:sz w:val="20"/>
          <w:szCs w:val="20"/>
          <w:lang w:val="af-ZA"/>
        </w:rPr>
        <w:t xml:space="preserve"> </w:t>
      </w:r>
      <w:r w:rsidRPr="00064ADD">
        <w:rPr>
          <w:rFonts w:ascii="GHEA Grapalat" w:hAnsi="GHEA Grapalat"/>
          <w:sz w:val="20"/>
          <w:szCs w:val="20"/>
          <w:lang w:val="hy-AM"/>
        </w:rPr>
        <w:t>в виде</w:t>
      </w:r>
      <w:r w:rsidRPr="00064ADD">
        <w:rPr>
          <w:rFonts w:ascii="GHEA Grapalat" w:hAnsi="GHEA Grapalat"/>
          <w:sz w:val="20"/>
          <w:szCs w:val="20"/>
          <w:lang w:val="af-ZA"/>
        </w:rPr>
        <w:t xml:space="preserve"> </w:t>
      </w:r>
      <w:r w:rsidRPr="00064ADD">
        <w:rPr>
          <w:rFonts w:ascii="GHEA Grapalat" w:hAnsi="GHEA Grapalat"/>
          <w:sz w:val="20"/>
          <w:szCs w:val="20"/>
          <w:lang w:val="hy-AM"/>
        </w:rPr>
        <w:t>представлено</w:t>
      </w:r>
      <w:r w:rsidRPr="00064ADD">
        <w:rPr>
          <w:rFonts w:ascii="GHEA Grapalat" w:hAnsi="GHEA Grapalat"/>
          <w:sz w:val="20"/>
          <w:szCs w:val="20"/>
          <w:lang w:val="af-ZA"/>
        </w:rPr>
        <w:t xml:space="preserve"> </w:t>
      </w:r>
      <w:r w:rsidRPr="00064ADD">
        <w:rPr>
          <w:rFonts w:ascii="GHEA Grapalat" w:hAnsi="GHEA Grapalat" w:cs="Arial"/>
          <w:sz w:val="20"/>
          <w:lang w:val="hy-AM"/>
        </w:rPr>
        <w:t>Квалификационный сбор необходимо перечислить на казначейский счет «900008000698», открытый на имя уполномоченного органа в Центральном казначействе.</w:t>
      </w:r>
    </w:p>
    <w:p w14:paraId="0782BC50" w14:textId="361C6941"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Сертификат соответствия должен быть возвращен отправителю в течение пяти рабочих дней с даты полного принятия заказчиком исполнения договора.</w:t>
      </w:r>
    </w:p>
    <w:p w14:paraId="1B920C97" w14:textId="77777777"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Кроме того, если договоры купли-продажи услуг заключаются на основании части 6 статьи 15 Закона, то гарантия качества, представленная в отношении соглашения (соглашений), заключенного (заключенных) на данный год в рамках имеющихся финансовых ассигнований, подлежит возврату, если подрядчик надлежащим образом и в полном объеме исполняет соглашение (соглашения), и его результат полностью принимается заказчиком.</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Гарантия соответствия требованиям не возвращается, если лицо, предоставившее ее, нарушает обязательство, предусмотренное договором, что приводит к одностороннему расторжению договора клиентом.</w:t>
      </w:r>
    </w:p>
    <w:p w14:paraId="77EAE01E" w14:textId="1B27B8DF" w:rsidR="00EA2CCE" w:rsidRDefault="00281740" w:rsidP="00EA2CCE">
      <w:pPr>
        <w:ind w:firstLine="567"/>
        <w:jc w:val="both"/>
        <w:rPr>
          <w:rFonts w:ascii="GHEA Grapalat" w:hAnsi="GHEA Grapalat" w:cs="Sylfaen"/>
          <w:sz w:val="20"/>
          <w:lang w:val="hy-AM"/>
        </w:rPr>
      </w:pPr>
      <w:r w:rsidRPr="00064ADD">
        <w:rPr>
          <w:rFonts w:ascii="GHEA Grapalat" w:hAnsi="GHEA Grapalat" w:cs="Sylfaen"/>
          <w:sz w:val="20"/>
          <w:lang w:val="hy-AM"/>
        </w:rPr>
        <w:t>10.3. Договор</w:t>
      </w:r>
      <w:r w:rsidRPr="00064ADD">
        <w:rPr>
          <w:rFonts w:ascii="GHEA Grapalat" w:hAnsi="GHEA Grapalat" w:cs="Sylfaen"/>
          <w:sz w:val="20"/>
          <w:lang w:val="af-ZA"/>
        </w:rPr>
        <w:t xml:space="preserve"> </w:t>
      </w:r>
      <w:r w:rsidRPr="00064ADD">
        <w:rPr>
          <w:rFonts w:ascii="GHEA Grapalat" w:hAnsi="GHEA Grapalat" w:cs="Sylfaen"/>
          <w:sz w:val="20"/>
          <w:lang w:val="hy-AM"/>
        </w:rPr>
        <w:t>обеспечение</w:t>
      </w:r>
      <w:r w:rsidRPr="00064ADD">
        <w:rPr>
          <w:rFonts w:ascii="GHEA Grapalat" w:hAnsi="GHEA Grapalat" w:cs="Sylfaen"/>
          <w:sz w:val="20"/>
          <w:lang w:val="af-ZA"/>
        </w:rPr>
        <w:t xml:space="preserve"> </w:t>
      </w:r>
      <w:r w:rsidRPr="00064ADD">
        <w:rPr>
          <w:rFonts w:ascii="GHEA Grapalat" w:hAnsi="GHEA Grapalat" w:cs="Sylfaen"/>
          <w:sz w:val="20"/>
          <w:lang w:val="hy-AM"/>
        </w:rPr>
        <w:t>размер</w:t>
      </w:r>
      <w:r w:rsidRPr="00064ADD">
        <w:rPr>
          <w:rFonts w:ascii="GHEA Grapalat" w:hAnsi="GHEA Grapalat" w:cs="Sylfaen"/>
          <w:sz w:val="20"/>
          <w:lang w:val="af-ZA"/>
        </w:rPr>
        <w:t xml:space="preserve"> </w:t>
      </w:r>
      <w:r w:rsidRPr="00064ADD">
        <w:rPr>
          <w:rFonts w:ascii="GHEA Grapalat" w:hAnsi="GHEA Grapalat" w:cs="Sylfaen"/>
          <w:sz w:val="20"/>
          <w:lang w:val="hy-AM"/>
        </w:rPr>
        <w:t>сделать</w:t>
      </w:r>
      <w:r w:rsidRPr="00064ADD">
        <w:rPr>
          <w:rFonts w:ascii="GHEA Grapalat" w:hAnsi="GHEA Grapalat" w:cs="Sylfaen"/>
          <w:sz w:val="20"/>
          <w:lang w:val="af-ZA"/>
        </w:rPr>
        <w:t xml:space="preserve"> </w:t>
      </w:r>
      <w:r w:rsidRPr="00064ADD">
        <w:rPr>
          <w:rFonts w:ascii="GHEA Grapalat" w:hAnsi="GHEA Grapalat" w:cs="Sylfaen"/>
          <w:sz w:val="20"/>
          <w:lang w:val="hy-AM"/>
        </w:rPr>
        <w:t>является</w:t>
      </w:r>
      <w:r w:rsidRPr="00064ADD">
        <w:rPr>
          <w:rFonts w:ascii="GHEA Grapalat" w:hAnsi="GHEA Grapalat" w:cs="Sylfaen"/>
          <w:sz w:val="20"/>
          <w:lang w:val="af-ZA"/>
        </w:rPr>
        <w:t xml:space="preserve"> </w:t>
      </w:r>
      <w:r w:rsidR="00BE198C" w:rsidRPr="00064ADD">
        <w:rPr>
          <w:rFonts w:ascii="GHEA Grapalat" w:hAnsi="GHEA Grapalat" w:cs="Sylfaen"/>
          <w:sz w:val="20"/>
          <w:lang w:val="hy-AM"/>
        </w:rPr>
        <w:t>покупка</w:t>
      </w:r>
      <w:r w:rsidRPr="00064ADD">
        <w:rPr>
          <w:rFonts w:ascii="GHEA Grapalat" w:hAnsi="GHEA Grapalat" w:cs="Sylfaen"/>
          <w:sz w:val="20"/>
          <w:lang w:val="af-ZA"/>
        </w:rPr>
        <w:t xml:space="preserve"> 10 процентов </w:t>
      </w:r>
      <w:r w:rsidRPr="00064ADD">
        <w:rPr>
          <w:rFonts w:ascii="GHEA Grapalat" w:hAnsi="GHEA Grapalat" w:cs="Sylfaen"/>
          <w:sz w:val="20"/>
          <w:lang w:val="hy-AM"/>
        </w:rPr>
        <w:t xml:space="preserve">от цены . Если закупочная цена услуг, предусмотренных в проекте договора, меньше цены заключаемого договора, сумма обеспечения договора рассчитывается пропорционально цене договора. Обеспечение договора представляется в виде штрафа </w:t>
      </w:r>
      <w:r w:rsidR="00112FF2" w:rsidRPr="00064ADD">
        <w:rPr>
          <w:rFonts w:ascii="GHEA Grapalat" w:hAnsi="GHEA Grapalat" w:cs="Sylfaen"/>
          <w:sz w:val="20"/>
          <w:lang w:val="af-ZA"/>
        </w:rPr>
        <w:t xml:space="preserve">( </w:t>
      </w:r>
      <w:r w:rsidR="00112FF2" w:rsidRPr="00064ADD">
        <w:rPr>
          <w:rFonts w:ascii="GHEA Grapalat" w:hAnsi="GHEA Grapalat" w:cs="Sylfaen"/>
          <w:sz w:val="20"/>
          <w:lang w:val="hy-AM"/>
        </w:rPr>
        <w:t xml:space="preserve">Приложение </w:t>
      </w:r>
      <w:r w:rsidR="00112FF2" w:rsidRPr="00064ADD">
        <w:rPr>
          <w:rFonts w:ascii="GHEA Grapalat" w:hAnsi="GHEA Grapalat" w:cs="Sylfaen"/>
          <w:sz w:val="20"/>
          <w:lang w:val="af-ZA"/>
        </w:rPr>
        <w:t xml:space="preserve">5.1) </w:t>
      </w:r>
      <w:r w:rsidR="00112FF2" w:rsidRPr="00064ADD">
        <w:rPr>
          <w:rFonts w:ascii="GHEA Grapalat" w:hAnsi="GHEA Grapalat" w:cs="Sylfaen"/>
          <w:sz w:val="20"/>
          <w:lang w:val="hy-AM"/>
        </w:rPr>
        <w:t>или</w:t>
      </w:r>
      <w:r w:rsidR="00112FF2" w:rsidRPr="00064ADD">
        <w:rPr>
          <w:rFonts w:ascii="GHEA Grapalat" w:hAnsi="GHEA Grapalat" w:cs="Sylfaen"/>
          <w:sz w:val="20"/>
          <w:lang w:val="af-ZA"/>
        </w:rPr>
        <w:t xml:space="preserve"> </w:t>
      </w:r>
      <w:r w:rsidR="00112FF2" w:rsidRPr="00064ADD">
        <w:rPr>
          <w:rFonts w:ascii="GHEA Grapalat" w:hAnsi="GHEA Grapalat" w:cs="Sylfaen"/>
          <w:sz w:val="20"/>
          <w:lang w:val="hy-AM"/>
        </w:rPr>
        <w:t>наличные</w:t>
      </w:r>
      <w:r w:rsidR="00112FF2" w:rsidRPr="00064ADD">
        <w:rPr>
          <w:rFonts w:ascii="GHEA Grapalat" w:hAnsi="GHEA Grapalat" w:cs="Sylfaen"/>
          <w:sz w:val="20"/>
          <w:lang w:val="af-ZA"/>
        </w:rPr>
        <w:t xml:space="preserve"> </w:t>
      </w:r>
      <w:r w:rsidR="00112FF2" w:rsidRPr="00064ADD">
        <w:rPr>
          <w:rFonts w:ascii="GHEA Grapalat" w:hAnsi="GHEA Grapalat" w:cs="Sylfaen"/>
          <w:sz w:val="20"/>
          <w:lang w:val="hy-AM"/>
        </w:rPr>
        <w:t>деньги</w:t>
      </w:r>
      <w:r w:rsidR="00112FF2" w:rsidRPr="00064ADD">
        <w:rPr>
          <w:rFonts w:ascii="GHEA Grapalat" w:hAnsi="GHEA Grapalat" w:cs="Sylfaen"/>
          <w:sz w:val="20"/>
          <w:lang w:val="af-ZA"/>
        </w:rPr>
        <w:t xml:space="preserve"> </w:t>
      </w:r>
      <w:r w:rsidR="00501A05" w:rsidRPr="00064ADD">
        <w:rPr>
          <w:rFonts w:ascii="GHEA Grapalat" w:hAnsi="GHEA Grapalat" w:cs="Sylfaen"/>
          <w:sz w:val="20"/>
          <w:lang w:val="hy-AM"/>
        </w:rPr>
        <w:t>в виде:</w:t>
      </w:r>
    </w:p>
    <w:p w14:paraId="38494843" w14:textId="08A4DEA8" w:rsidR="00BE198C" w:rsidRPr="00064ADD" w:rsidRDefault="00F562EA" w:rsidP="00EA2CCE">
      <w:pPr>
        <w:ind w:firstLine="567"/>
        <w:jc w:val="both"/>
        <w:rPr>
          <w:rFonts w:ascii="GHEA Grapalat" w:hAnsi="GHEA Grapalat" w:cs="Sylfaen"/>
          <w:sz w:val="20"/>
          <w:lang w:val="hy-AM"/>
        </w:rPr>
      </w:pPr>
      <w:r w:rsidRPr="00064ADD">
        <w:rPr>
          <w:rFonts w:ascii="GHEA Grapalat" w:hAnsi="GHEA Grapalat" w:cs="Arial"/>
          <w:sz w:val="20"/>
          <w:lang w:val="hy-AM"/>
        </w:rPr>
        <w:t xml:space="preserve">Если процедура закупок организована по лотам и участник признан отобранным участником в отношении более чем одного лота, </w:t>
      </w:r>
      <w:r w:rsidR="00FC415D" w:rsidRPr="00064ADD">
        <w:rPr>
          <w:rFonts w:ascii="GHEA Grapalat" w:hAnsi="GHEA Grapalat" w:cs="Sylfaen"/>
          <w:sz w:val="20"/>
          <w:lang w:val="hy-AM"/>
        </w:rPr>
        <w:t>он может представить либо отдельное обеспечение контракта для каждого лота, либо единое обеспечение контракта для всех лотов. В случае представления единого обеспечения контракта его сумма рассчитывается пропорционально общей стоимости закупаемых лотов с учетом требований подпункта 9 пункта 32 Процедуры.</w:t>
      </w:r>
      <w:r w:rsidR="00BE198C" w:rsidRPr="00064ADD">
        <w:rPr>
          <w:rFonts w:ascii="GHEA Grapalat" w:hAnsi="GHEA Grapalat"/>
          <w:color w:val="000000"/>
          <w:lang w:val="hy-AM"/>
        </w:rPr>
        <w:t xml:space="preserve"> </w:t>
      </w:r>
    </w:p>
    <w:p w14:paraId="5C5B4D78" w14:textId="1F1DEC61"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Обеспечительное обеспечение договора должно действовать не позднее 20-го рабочего дня, следующего за последним днем полного исполнения обязательств, предусмотренных в заключаемом договоре, включительно. </w:t>
      </w:r>
      <w:r w:rsidRPr="00064ADD">
        <w:rPr>
          <w:rFonts w:ascii="GHEA Grapalat" w:hAnsi="GHEA Grapalat"/>
          <w:sz w:val="20"/>
          <w:szCs w:val="20"/>
          <w:lang w:val="hy-AM"/>
        </w:rPr>
        <w:t>В случае полного исполнения принятых по заключенному договору обязательств, обеспечительное обеспечение договора возвращается лицу, предоставившем его, в течение 5 рабочих дней после истечения срока полного исполнения обязательств.</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Наличные</w:t>
      </w:r>
      <w:r w:rsidRPr="00064ADD">
        <w:rPr>
          <w:rFonts w:ascii="GHEA Grapalat" w:hAnsi="GHEA Grapalat"/>
          <w:sz w:val="20"/>
          <w:szCs w:val="20"/>
          <w:lang w:val="af-ZA"/>
        </w:rPr>
        <w:t xml:space="preserve"> </w:t>
      </w:r>
      <w:r w:rsidRPr="00064ADD">
        <w:rPr>
          <w:rFonts w:ascii="GHEA Grapalat" w:hAnsi="GHEA Grapalat"/>
          <w:sz w:val="20"/>
          <w:szCs w:val="20"/>
          <w:lang w:val="hy-AM"/>
        </w:rPr>
        <w:t>деньги</w:t>
      </w:r>
      <w:r w:rsidRPr="00064ADD">
        <w:rPr>
          <w:rFonts w:ascii="GHEA Grapalat" w:hAnsi="GHEA Grapalat"/>
          <w:sz w:val="20"/>
          <w:szCs w:val="20"/>
          <w:lang w:val="af-ZA"/>
        </w:rPr>
        <w:t xml:space="preserve"> </w:t>
      </w:r>
      <w:r w:rsidRPr="00064ADD">
        <w:rPr>
          <w:rFonts w:ascii="GHEA Grapalat" w:hAnsi="GHEA Grapalat"/>
          <w:sz w:val="20"/>
          <w:szCs w:val="20"/>
          <w:lang w:val="hy-AM"/>
        </w:rPr>
        <w:t>в виде</w:t>
      </w:r>
      <w:r w:rsidRPr="00064ADD">
        <w:rPr>
          <w:rFonts w:ascii="GHEA Grapalat" w:hAnsi="GHEA Grapalat"/>
          <w:sz w:val="20"/>
          <w:szCs w:val="20"/>
          <w:lang w:val="af-ZA"/>
        </w:rPr>
        <w:t xml:space="preserve"> </w:t>
      </w:r>
      <w:r w:rsidRPr="00064ADD">
        <w:rPr>
          <w:rFonts w:ascii="GHEA Grapalat" w:hAnsi="GHEA Grapalat"/>
          <w:sz w:val="20"/>
          <w:szCs w:val="20"/>
          <w:lang w:val="hy-AM"/>
        </w:rPr>
        <w:t>представлено</w:t>
      </w:r>
      <w:r w:rsidRPr="00064ADD">
        <w:rPr>
          <w:rFonts w:ascii="GHEA Grapalat" w:hAnsi="GHEA Grapalat"/>
          <w:sz w:val="20"/>
          <w:szCs w:val="20"/>
          <w:lang w:val="af-ZA"/>
        </w:rPr>
        <w:t xml:space="preserve"> </w:t>
      </w:r>
      <w:r w:rsidRPr="00064ADD">
        <w:rPr>
          <w:rFonts w:ascii="GHEA Grapalat" w:hAnsi="GHEA Grapalat" w:cs="Arial"/>
          <w:sz w:val="20"/>
          <w:lang w:val="hy-AM"/>
        </w:rPr>
        <w:t>Обеспечение по контракту должно быть переведено на казначейский счет «900008000664», открытый на имя уполномоченного органа в Центральном казначействе.</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 xml:space="preserve">Если процедура закупок организована на основании части 6 статьи 15 Закона и на момент принятия решения о заключении договора финансовые ресурсы не предоставлены, то квалификационные и договорные гарантии должны быть представлены в форме односторонне подтвержденного заявления, штрафа или денежной </w:t>
      </w:r>
      <w:r w:rsidR="00441C20" w:rsidRPr="00064ADD">
        <w:rPr>
          <w:rFonts w:ascii="GHEA Grapalat" w:hAnsi="GHEA Grapalat" w:cs="Arial"/>
          <w:sz w:val="20"/>
          <w:lang w:val="hy-AM"/>
        </w:rPr>
        <w:lastRenderedPageBreak/>
        <w:t>выплаты. Если на момент принятия решения о заключении договора предоставленные финансовые ресурсы превышают 25 миллионов драмов, но финансовые ресурсы по-прежнему необходимы для полного исполнения договора в будущем, то договорные и квалификационные гарантии, в отношении выделенных финансовых ресурсов, должны быть представлены в форме банковской гарантии или денежной выплаты, а в отношении необходимых финансовых ресурсов — в форме односторонне подтвержденного заявления, штрафа или денежной выплаты.</w:t>
      </w:r>
    </w:p>
    <w:p w14:paraId="392ABA46" w14:textId="67DE11E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10,5</w:t>
      </w:r>
      <w:r w:rsidR="00CA1C11" w:rsidRPr="00064ADD">
        <w:rPr>
          <w:rFonts w:ascii="GHEA Grapalat" w:hAnsi="GHEA Grapalat" w:cs="Sylfaen"/>
          <w:sz w:val="20"/>
          <w:lang w:val="af-ZA"/>
        </w:rPr>
        <w:t>​</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10.6. Если договор, заключенный в рамках процедуры закупок, организованной поэтапно, расторгается в отношении какого-либо этапа в связи с неисполнением или ненадлежащим исполнением обязательств, то квалификационное и договорное обеспечение выплачивается только в размере, рассчитанном в отношении этого этапа.</w:t>
      </w:r>
    </w:p>
    <w:p w14:paraId="1EAA1E9C" w14:textId="77777777"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10.7. Менеджер клиента обязан направить в банк, а в случае предоставления обеспечения в денежной форме — в уполномоченный орган, запрос на оплату договорного и квалификационного обеспечения в течение трех рабочих дней с даты возникновения основания для оплаты обеспечения. Если банк отклоняет запрос на оплату обеспечения по причине неполноты запроса или сопроводительных документов, менеджер клиента обязан направить в банк новый запрос в течение двух рабочих дней после получения отказа.</w:t>
      </w:r>
    </w:p>
    <w:p w14:paraId="7F650A41" w14:textId="77777777" w:rsidR="00A04C67" w:rsidRPr="00064ADD" w:rsidRDefault="00A04C67" w:rsidP="00EF3662">
      <w:pPr>
        <w:ind w:firstLine="567"/>
        <w:jc w:val="both"/>
        <w:rPr>
          <w:rFonts w:ascii="GHEA Grapalat" w:hAnsi="GHEA Grapalat" w:cs="Sylfaen"/>
          <w:sz w:val="20"/>
          <w:lang w:val="af-ZA"/>
        </w:rPr>
      </w:pPr>
    </w:p>
    <w:p w14:paraId="6647F146" w14:textId="77777777"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 xml:space="preserve">11. </w:t>
      </w:r>
      <w:r w:rsidRPr="00064ADD">
        <w:rPr>
          <w:rFonts w:ascii="GHEA Grapalat" w:hAnsi="GHEA Grapalat" w:cs="Sylfaen"/>
          <w:b/>
          <w:sz w:val="20"/>
          <w:lang w:val="af-ZA"/>
        </w:rPr>
        <w:t>ПРОЦЕДУРА</w:t>
      </w:r>
      <w:r w:rsidRPr="00064ADD">
        <w:rPr>
          <w:rFonts w:ascii="GHEA Grapalat" w:hAnsi="GHEA Grapalat" w:cs="Arial"/>
          <w:b/>
          <w:sz w:val="20"/>
          <w:lang w:val="af-ZA"/>
        </w:rPr>
        <w:t xml:space="preserve"> </w:t>
      </w:r>
      <w:r w:rsidRPr="00064ADD">
        <w:rPr>
          <w:rFonts w:ascii="GHEA Grapalat" w:hAnsi="GHEA Grapalat" w:cs="Sylfaen"/>
          <w:b/>
          <w:sz w:val="20"/>
          <w:lang w:val="af-ZA"/>
        </w:rPr>
        <w:t>НЕПРЕДВИДЕННЫЙ</w:t>
      </w:r>
      <w:r w:rsidRPr="00064ADD">
        <w:rPr>
          <w:rFonts w:ascii="GHEA Grapalat" w:hAnsi="GHEA Grapalat" w:cs="Arial"/>
          <w:b/>
          <w:sz w:val="20"/>
          <w:lang w:val="af-ZA"/>
        </w:rPr>
        <w:t xml:space="preserve"> </w:t>
      </w:r>
      <w:r w:rsidRPr="00064ADD">
        <w:rPr>
          <w:rFonts w:ascii="GHEA Grapalat" w:hAnsi="GHEA Grapalat" w:cs="Sylfaen"/>
          <w:b/>
          <w:sz w:val="20"/>
          <w:lang w:val="af-ZA"/>
        </w:rPr>
        <w:t>ЗАЯВЛЕНИЕ</w:t>
      </w:r>
    </w:p>
    <w:p w14:paraId="710009CE" w14:textId="77777777" w:rsidR="00096865" w:rsidRPr="00064ADD" w:rsidRDefault="00096865" w:rsidP="00EF3662">
      <w:pPr>
        <w:jc w:val="center"/>
        <w:rPr>
          <w:rFonts w:ascii="GHEA Grapalat" w:hAnsi="GHEA Grapalat"/>
          <w:b/>
          <w:sz w:val="20"/>
          <w:lang w:val="af-ZA"/>
        </w:rPr>
      </w:pPr>
    </w:p>
    <w:p w14:paraId="29851BF3"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 xml:space="preserve">11. </w:t>
      </w:r>
      <w:r w:rsidRPr="00064ADD">
        <w:rPr>
          <w:rFonts w:ascii="GHEA Grapalat" w:hAnsi="GHEA Grapalat" w:cs="Sylfaen"/>
          <w:sz w:val="20"/>
          <w:lang w:val="af-ZA"/>
        </w:rPr>
        <w:t xml:space="preserve">1 </w:t>
      </w:r>
      <w:r w:rsidRPr="00064ADD">
        <w:rPr>
          <w:rFonts w:ascii="GHEA Grapalat" w:hAnsi="GHEA Grapalat" w:cs="Sylfaen"/>
          <w:sz w:val="20"/>
          <w:lang w:val="ru-RU"/>
        </w:rPr>
        <w:t xml:space="preserve">Закон </w:t>
      </w:r>
      <w:r w:rsidRPr="00064ADD">
        <w:rPr>
          <w:rFonts w:ascii="GHEA Grapalat" w:hAnsi="GHEA Grapalat" w:cs="Sylfaen"/>
          <w:sz w:val="20"/>
          <w:lang w:val="af-ZA"/>
        </w:rPr>
        <w:t xml:space="preserve">37 </w:t>
      </w:r>
      <w:r w:rsidRPr="00064ADD">
        <w:rPr>
          <w:rFonts w:ascii="GHEA Grapalat" w:hAnsi="GHEA Grapalat" w:cs="Sylfaen"/>
          <w:sz w:val="20"/>
          <w:lang w:val="ru-RU"/>
        </w:rPr>
        <w:t>статья</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согласно </w:t>
      </w:r>
      <w:r w:rsidRPr="00064ADD">
        <w:rPr>
          <w:rFonts w:ascii="GHEA Grapalat" w:hAnsi="GHEA Grapalat" w:cs="Sylfaen"/>
          <w:sz w:val="20"/>
          <w:lang w:val="af-ZA"/>
        </w:rPr>
        <w:t>комитету</w:t>
      </w:r>
      <w:r w:rsidRPr="00064ADD">
        <w:rPr>
          <w:rFonts w:ascii="GHEA Grapalat" w:hAnsi="GHEA Grapalat" w:cs="Sylfaen"/>
          <w:sz w:val="20"/>
          <w:lang w:val="ru-RU"/>
        </w:rPr>
        <w:t>​</w:t>
      </w:r>
      <w:r w:rsidRPr="00064ADD">
        <w:rPr>
          <w:rFonts w:ascii="GHEA Grapalat" w:hAnsi="GHEA Grapalat" w:cs="Sylfaen"/>
          <w:sz w:val="20"/>
          <w:lang w:val="af-ZA"/>
        </w:rPr>
        <w:t xml:space="preserve"> </w:t>
      </w:r>
      <w:r w:rsidRPr="00064ADD">
        <w:rPr>
          <w:rFonts w:ascii="GHEA Grapalat" w:hAnsi="GHEA Grapalat" w:cs="Sylfaen"/>
          <w:sz w:val="20"/>
          <w:lang w:val="ru-RU"/>
        </w:rPr>
        <w:t>этот</w:t>
      </w:r>
      <w:r w:rsidRPr="00064ADD">
        <w:rPr>
          <w:rFonts w:ascii="GHEA Grapalat" w:hAnsi="GHEA Grapalat" w:cs="Sylfaen"/>
          <w:sz w:val="20"/>
          <w:lang w:val="af-ZA"/>
        </w:rPr>
        <w:t xml:space="preserve"> </w:t>
      </w:r>
      <w:r w:rsidRPr="00064ADD">
        <w:rPr>
          <w:rFonts w:ascii="GHEA Grapalat" w:hAnsi="GHEA Grapalat" w:cs="Sylfaen"/>
          <w:sz w:val="20"/>
          <w:lang w:val="ru-RU"/>
        </w:rPr>
        <w:t>процедура</w:t>
      </w:r>
      <w:r w:rsidRPr="00064ADD">
        <w:rPr>
          <w:rFonts w:ascii="GHEA Grapalat" w:hAnsi="GHEA Grapalat" w:cs="Sylfaen"/>
          <w:sz w:val="20"/>
          <w:lang w:val="af-ZA"/>
        </w:rPr>
        <w:t xml:space="preserve"> </w:t>
      </w:r>
      <w:r w:rsidRPr="00064ADD">
        <w:rPr>
          <w:rFonts w:ascii="GHEA Grapalat" w:hAnsi="GHEA Grapalat" w:cs="Sylfaen"/>
          <w:sz w:val="20"/>
          <w:lang w:val="ru-RU"/>
        </w:rPr>
        <w:t>неуспешный</w:t>
      </w:r>
      <w:r w:rsidRPr="00064ADD">
        <w:rPr>
          <w:rFonts w:ascii="GHEA Grapalat" w:hAnsi="GHEA Grapalat" w:cs="Sylfaen"/>
          <w:sz w:val="20"/>
          <w:lang w:val="af-ZA"/>
        </w:rPr>
        <w:t xml:space="preserve"> </w:t>
      </w:r>
      <w:r w:rsidRPr="00064ADD">
        <w:rPr>
          <w:rFonts w:ascii="GHEA Grapalat" w:hAnsi="GHEA Grapalat" w:cs="Sylfaen"/>
          <w:sz w:val="20"/>
          <w:lang w:val="ru-RU"/>
        </w:rPr>
        <w:t>является</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объявлять если </w:t>
      </w:r>
      <w:r w:rsidRPr="00064ADD">
        <w:rPr>
          <w:rFonts w:ascii="GHEA Grapalat" w:hAnsi="GHEA Grapalat" w:cs="Sylfaen"/>
          <w:sz w:val="20"/>
          <w:lang w:val="af-ZA"/>
        </w:rPr>
        <w:t>:</w:t>
      </w:r>
    </w:p>
    <w:p w14:paraId="728DF35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из приложений</w:t>
      </w:r>
      <w:r w:rsidRPr="00064ADD">
        <w:rPr>
          <w:rFonts w:ascii="GHEA Grapalat" w:hAnsi="GHEA Grapalat" w:cs="Sylfaen"/>
          <w:sz w:val="20"/>
          <w:lang w:val="af-ZA"/>
        </w:rPr>
        <w:t xml:space="preserve"> </w:t>
      </w:r>
      <w:r w:rsidRPr="00064ADD">
        <w:rPr>
          <w:rFonts w:ascii="GHEA Grapalat" w:hAnsi="GHEA Grapalat" w:cs="Sylfaen"/>
          <w:sz w:val="20"/>
          <w:lang w:val="ru-RU"/>
        </w:rPr>
        <w:t>нет</w:t>
      </w:r>
      <w:r w:rsidRPr="00064ADD">
        <w:rPr>
          <w:rFonts w:ascii="GHEA Grapalat" w:hAnsi="GHEA Grapalat" w:cs="Sylfaen"/>
          <w:sz w:val="20"/>
          <w:lang w:val="af-ZA"/>
        </w:rPr>
        <w:t xml:space="preserve"> </w:t>
      </w:r>
      <w:r w:rsidRPr="00064ADD">
        <w:rPr>
          <w:rFonts w:ascii="GHEA Grapalat" w:hAnsi="GHEA Grapalat" w:cs="Sylfaen"/>
          <w:sz w:val="20"/>
          <w:lang w:val="ru-RU"/>
        </w:rPr>
        <w:t>один</w:t>
      </w:r>
      <w:r w:rsidRPr="00064ADD">
        <w:rPr>
          <w:rFonts w:ascii="GHEA Grapalat" w:hAnsi="GHEA Grapalat" w:cs="Sylfaen"/>
          <w:sz w:val="20"/>
          <w:lang w:val="af-ZA"/>
        </w:rPr>
        <w:t xml:space="preserve"> </w:t>
      </w:r>
      <w:r w:rsidRPr="00064ADD">
        <w:rPr>
          <w:rFonts w:ascii="GHEA Grapalat" w:hAnsi="GHEA Grapalat" w:cs="Sylfaen"/>
          <w:sz w:val="20"/>
          <w:lang w:val="ru-RU"/>
        </w:rPr>
        <w:t>нет</w:t>
      </w:r>
      <w:r w:rsidRPr="00064ADD">
        <w:rPr>
          <w:rFonts w:ascii="GHEA Grapalat" w:hAnsi="GHEA Grapalat" w:cs="Sylfaen"/>
          <w:sz w:val="20"/>
          <w:lang w:val="af-ZA"/>
        </w:rPr>
        <w:t xml:space="preserve"> </w:t>
      </w:r>
      <w:r w:rsidRPr="00064ADD">
        <w:rPr>
          <w:rFonts w:ascii="GHEA Grapalat" w:hAnsi="GHEA Grapalat" w:cs="Sylfaen"/>
          <w:sz w:val="20"/>
          <w:lang w:val="ru-RU"/>
        </w:rPr>
        <w:t>соответствовать</w:t>
      </w:r>
      <w:r w:rsidRPr="00064ADD">
        <w:rPr>
          <w:rFonts w:ascii="GHEA Grapalat" w:hAnsi="GHEA Grapalat" w:cs="Sylfaen"/>
          <w:sz w:val="20"/>
          <w:lang w:val="af-ZA"/>
        </w:rPr>
        <w:t xml:space="preserve"> </w:t>
      </w:r>
      <w:r w:rsidRPr="00064ADD">
        <w:rPr>
          <w:rFonts w:ascii="GHEA Grapalat" w:hAnsi="GHEA Grapalat" w:cs="Sylfaen"/>
          <w:sz w:val="20"/>
          <w:lang w:val="ru-RU"/>
        </w:rPr>
        <w:t>приглашение</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в соответствии с условиями </w:t>
      </w:r>
      <w:r w:rsidRPr="00064ADD">
        <w:rPr>
          <w:rFonts w:ascii="GHEA Grapalat" w:hAnsi="GHEA Grapalat" w:cs="Sylfaen"/>
          <w:sz w:val="20"/>
          <w:lang w:val="af-ZA"/>
        </w:rPr>
        <w:t>.</w:t>
      </w:r>
    </w:p>
    <w:p w14:paraId="4ABD6E67" w14:textId="77777777" w:rsidR="00096865" w:rsidRPr="00064ADD" w:rsidRDefault="00096865" w:rsidP="00EF3662">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064ADD">
        <w:rPr>
          <w:rFonts w:ascii="GHEA Grapalat" w:hAnsi="GHEA Grapalat" w:cs="Sylfaen"/>
          <w:sz w:val="20"/>
          <w:lang w:val="ru-RU"/>
        </w:rPr>
        <w:t>прекращение</w:t>
      </w:r>
      <w:r w:rsidRPr="00064ADD">
        <w:rPr>
          <w:rFonts w:ascii="GHEA Grapalat" w:hAnsi="GHEA Grapalat" w:cs="Sylfaen"/>
          <w:sz w:val="20"/>
          <w:lang w:val="af-ZA"/>
        </w:rPr>
        <w:t xml:space="preserve"> </w:t>
      </w:r>
      <w:r w:rsidRPr="00064ADD">
        <w:rPr>
          <w:rFonts w:ascii="GHEA Grapalat" w:hAnsi="GHEA Grapalat" w:cs="Sylfaen"/>
          <w:sz w:val="20"/>
          <w:lang w:val="ru-RU"/>
        </w:rPr>
        <w:t>является</w:t>
      </w:r>
      <w:r w:rsidRPr="00064ADD">
        <w:rPr>
          <w:rFonts w:ascii="GHEA Grapalat" w:hAnsi="GHEA Grapalat" w:cs="Sylfaen"/>
          <w:sz w:val="20"/>
          <w:lang w:val="af-ZA"/>
        </w:rPr>
        <w:t xml:space="preserve"> </w:t>
      </w:r>
      <w:r w:rsidRPr="00064ADD">
        <w:rPr>
          <w:rFonts w:ascii="GHEA Grapalat" w:hAnsi="GHEA Grapalat" w:cs="Sylfaen"/>
          <w:sz w:val="20"/>
          <w:lang w:val="ru-RU"/>
        </w:rPr>
        <w:t>существование</w:t>
      </w:r>
      <w:r w:rsidRPr="00064ADD">
        <w:rPr>
          <w:rFonts w:ascii="GHEA Grapalat" w:hAnsi="GHEA Grapalat" w:cs="Sylfaen"/>
          <w:sz w:val="20"/>
          <w:lang w:val="af-ZA"/>
        </w:rPr>
        <w:t xml:space="preserve"> </w:t>
      </w:r>
      <w:r w:rsidRPr="00064ADD">
        <w:rPr>
          <w:rFonts w:ascii="GHEA Grapalat" w:hAnsi="GHEA Grapalat" w:cs="Sylfaen"/>
          <w:sz w:val="20"/>
          <w:lang w:val="ru-RU"/>
        </w:rPr>
        <w:t>иметь</w:t>
      </w:r>
      <w:r w:rsidRPr="00064ADD">
        <w:rPr>
          <w:rFonts w:ascii="GHEA Grapalat" w:hAnsi="GHEA Grapalat" w:cs="Sylfaen"/>
          <w:sz w:val="20"/>
          <w:lang w:val="af-ZA"/>
        </w:rPr>
        <w:t xml:space="preserve"> </w:t>
      </w:r>
      <w:r w:rsidRPr="00064ADD">
        <w:rPr>
          <w:rFonts w:ascii="GHEA Grapalat" w:hAnsi="GHEA Grapalat" w:cs="Sylfaen"/>
          <w:sz w:val="20"/>
          <w:lang w:val="ru-RU"/>
        </w:rPr>
        <w:t>покупка</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Требование </w:t>
      </w:r>
      <w:r w:rsidR="00FF0FE2" w:rsidRPr="00064ADD">
        <w:rPr>
          <w:rFonts w:ascii="GHEA Grapalat" w:hAnsi="GHEA Grapalat" w:cs="Sylfaen"/>
          <w:sz w:val="20"/>
          <w:lang w:val="hy-AM"/>
        </w:rPr>
        <w:t xml:space="preserve">: Кроме того, </w:t>
      </w:r>
      <w:r w:rsidR="00FF0FE2" w:rsidRPr="00064ADD">
        <w:rPr>
          <w:rFonts w:ascii="GHEA Grapalat" w:hAnsi="GHEA Grapalat" w:cs="Sylfaen"/>
          <w:sz w:val="20"/>
          <w:lang w:val="ru-RU"/>
        </w:rPr>
        <w:t>требование</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или</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сообщества</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потребности</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число</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организованный</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покупка</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процедура</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может</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является</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полностью</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или</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частичный</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неуспешный</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будет объявлено позже</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соответственно</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Армения</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Республика</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правительство</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или</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сообщество</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 xml:space="preserve">совет старейшин </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другие</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клиенты</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 xml:space="preserve">в </w:t>
      </w:r>
      <w:r w:rsidR="00FF0FE2" w:rsidRPr="00064ADD">
        <w:rPr>
          <w:rFonts w:ascii="GHEA Grapalat" w:hAnsi="GHEA Grapalat" w:cs="Sylfaen"/>
          <w:sz w:val="20"/>
          <w:lang w:val="af-ZA"/>
        </w:rPr>
        <w:t xml:space="preserve">случае </w:t>
      </w:r>
      <w:r w:rsidR="00FF0FE2" w:rsidRPr="00064ADD">
        <w:rPr>
          <w:rFonts w:ascii="GHEA Grapalat" w:hAnsi="GHEA Grapalat" w:cs="Sylfaen"/>
          <w:sz w:val="20"/>
          <w:lang w:val="ru-RU"/>
        </w:rPr>
        <w:t>общего</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управление</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внедрение</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авторизовано</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тело</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 xml:space="preserve">лидер </w:t>
      </w:r>
      <w:r w:rsidR="00A10D1E" w:rsidRPr="00064ADD">
        <w:rPr>
          <w:rFonts w:ascii="GHEA Grapalat" w:hAnsi="GHEA Grapalat" w:cs="Sylfaen"/>
          <w:sz w:val="20"/>
          <w:lang w:val="af-ZA"/>
        </w:rPr>
        <w:t>и</w:t>
      </w:r>
      <w:r w:rsidR="00A10D1E" w:rsidRPr="00064ADD">
        <w:rPr>
          <w:rFonts w:ascii="GHEA Grapalat" w:hAnsi="GHEA Grapalat" w:cs="Sylfaen"/>
          <w:sz w:val="20"/>
        </w:rPr>
        <w:t>​</w:t>
      </w:r>
      <w:r w:rsidR="00A10D1E" w:rsidRPr="00064ADD">
        <w:rPr>
          <w:rFonts w:ascii="GHEA Grapalat" w:hAnsi="GHEA Grapalat" w:cs="Sylfaen"/>
          <w:sz w:val="20"/>
          <w:lang w:val="af-ZA"/>
        </w:rPr>
        <w:t xml:space="preserve"> </w:t>
      </w:r>
      <w:r w:rsidR="00A10D1E" w:rsidRPr="00064ADD">
        <w:rPr>
          <w:rFonts w:ascii="GHEA Grapalat" w:hAnsi="GHEA Grapalat" w:cs="Sylfaen"/>
          <w:sz w:val="20"/>
        </w:rPr>
        <w:t>фундаменты</w:t>
      </w:r>
      <w:r w:rsidR="00A10D1E" w:rsidRPr="00064ADD">
        <w:rPr>
          <w:rFonts w:ascii="GHEA Grapalat" w:hAnsi="GHEA Grapalat" w:cs="Sylfaen"/>
          <w:sz w:val="20"/>
          <w:lang w:val="af-ZA"/>
        </w:rPr>
        <w:t xml:space="preserve"> </w:t>
      </w:r>
      <w:r w:rsidR="00A10D1E" w:rsidRPr="00064ADD">
        <w:rPr>
          <w:rFonts w:ascii="GHEA Grapalat" w:hAnsi="GHEA Grapalat" w:cs="Sylfaen"/>
          <w:sz w:val="20"/>
        </w:rPr>
        <w:t>в случае</w:t>
      </w:r>
      <w:r w:rsidR="00A10D1E" w:rsidRPr="00064ADD">
        <w:rPr>
          <w:rFonts w:ascii="GHEA Grapalat" w:hAnsi="GHEA Grapalat" w:cs="Sylfaen"/>
          <w:sz w:val="20"/>
          <w:lang w:val="af-ZA"/>
        </w:rPr>
        <w:t xml:space="preserve"> </w:t>
      </w:r>
      <w:r w:rsidR="00A10D1E" w:rsidRPr="00064ADD">
        <w:rPr>
          <w:rFonts w:ascii="GHEA Grapalat" w:hAnsi="GHEA Grapalat" w:cs="Sylfaen"/>
          <w:sz w:val="20"/>
        </w:rPr>
        <w:t>попечители</w:t>
      </w:r>
      <w:r w:rsidR="00A10D1E" w:rsidRPr="00064ADD">
        <w:rPr>
          <w:rFonts w:ascii="GHEA Grapalat" w:hAnsi="GHEA Grapalat" w:cs="Sylfaen"/>
          <w:sz w:val="20"/>
          <w:lang w:val="af-ZA"/>
        </w:rPr>
        <w:t xml:space="preserve"> </w:t>
      </w:r>
      <w:r w:rsidR="00A10D1E" w:rsidRPr="00064ADD">
        <w:rPr>
          <w:rFonts w:ascii="GHEA Grapalat" w:hAnsi="GHEA Grapalat" w:cs="Sylfaen"/>
          <w:sz w:val="20"/>
        </w:rPr>
        <w:t>совет</w:t>
      </w:r>
      <w:r w:rsidR="00A10D1E" w:rsidRPr="00064ADD">
        <w:rPr>
          <w:rFonts w:ascii="GHEA Grapalat" w:hAnsi="GHEA Grapalat" w:cs="Sylfaen"/>
          <w:sz w:val="20"/>
          <w:lang w:val="af-ZA"/>
        </w:rPr>
        <w:t xml:space="preserve"> </w:t>
      </w:r>
      <w:r w:rsidR="00A10D1E" w:rsidRPr="00064ADD">
        <w:rPr>
          <w:rFonts w:ascii="GHEA Grapalat" w:hAnsi="GHEA Grapalat" w:cs="Sylfaen"/>
          <w:sz w:val="20"/>
        </w:rPr>
        <w:t>решение</w:t>
      </w:r>
      <w:r w:rsidR="00A10D1E" w:rsidRPr="00064ADD">
        <w:rPr>
          <w:rFonts w:ascii="GHEA Grapalat" w:hAnsi="GHEA Grapalat" w:cs="Sylfaen"/>
          <w:sz w:val="20"/>
          <w:lang w:val="af-ZA"/>
        </w:rPr>
        <w:t xml:space="preserve"> </w:t>
      </w:r>
      <w:r w:rsidR="00A10D1E" w:rsidRPr="00064ADD">
        <w:rPr>
          <w:rFonts w:ascii="GHEA Grapalat" w:hAnsi="GHEA Grapalat" w:cs="Sylfaen"/>
          <w:sz w:val="20"/>
        </w:rPr>
        <w:t>основа</w:t>
      </w:r>
      <w:r w:rsidR="00A10D1E" w:rsidRPr="00064ADD">
        <w:rPr>
          <w:rFonts w:ascii="GHEA Grapalat" w:hAnsi="GHEA Grapalat" w:cs="Sylfaen"/>
          <w:sz w:val="20"/>
          <w:lang w:val="af-ZA"/>
        </w:rPr>
        <w:t xml:space="preserve"> </w:t>
      </w:r>
      <w:r w:rsidR="00FF0FE2" w:rsidRPr="00064ADD">
        <w:rPr>
          <w:rFonts w:ascii="GHEA Grapalat" w:hAnsi="GHEA Grapalat" w:cs="Sylfaen"/>
          <w:sz w:val="20"/>
          <w:lang w:val="hy-AM"/>
        </w:rPr>
        <w:t xml:space="preserve">: </w:t>
      </w:r>
      <w:r w:rsidR="00A10D1E" w:rsidRPr="00064ADD">
        <w:rPr>
          <w:rFonts w:ascii="GHEA Grapalat" w:hAnsi="GHEA Grapalat" w:cs="Sylfaen"/>
          <w:sz w:val="20"/>
        </w:rPr>
        <w:t>13</w:t>
      </w:r>
      <w:r w:rsidR="00A10D1E" w:rsidRPr="00064ADD">
        <w:rPr>
          <w:rStyle w:val="af6"/>
          <w:rFonts w:ascii="GHEA Grapalat" w:hAnsi="GHEA Grapalat" w:cs="Sylfaen"/>
          <w:color w:val="FFFFFF"/>
          <w:sz w:val="20"/>
        </w:rPr>
        <w:footnoteReference w:id="1"/>
      </w:r>
      <w:r w:rsidR="00944E5B" w:rsidRPr="00064ADD">
        <w:rPr>
          <w:rFonts w:ascii="GHEA Grapalat" w:hAnsi="GHEA Grapalat" w:cs="Sylfaen"/>
          <w:sz w:val="20"/>
          <w:vertAlign w:val="superscript"/>
          <w:lang w:val="af-ZA"/>
        </w:rPr>
        <w:t>​</w:t>
      </w:r>
    </w:p>
    <w:p w14:paraId="604153F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нет</w:t>
      </w:r>
      <w:r w:rsidRPr="00064ADD">
        <w:rPr>
          <w:rFonts w:ascii="GHEA Grapalat" w:hAnsi="GHEA Grapalat" w:cs="Sylfaen"/>
          <w:sz w:val="20"/>
          <w:lang w:val="af-ZA"/>
        </w:rPr>
        <w:t xml:space="preserve"> </w:t>
      </w:r>
      <w:r w:rsidRPr="00064ADD">
        <w:rPr>
          <w:rFonts w:ascii="GHEA Grapalat" w:hAnsi="GHEA Grapalat" w:cs="Sylfaen"/>
          <w:sz w:val="20"/>
          <w:lang w:val="hy-AM"/>
        </w:rPr>
        <w:t>один</w:t>
      </w:r>
      <w:r w:rsidRPr="00064ADD">
        <w:rPr>
          <w:rFonts w:ascii="GHEA Grapalat" w:hAnsi="GHEA Grapalat" w:cs="Sylfaen"/>
          <w:sz w:val="20"/>
          <w:lang w:val="af-ZA"/>
        </w:rPr>
        <w:t xml:space="preserve"> </w:t>
      </w:r>
      <w:r w:rsidRPr="00064ADD">
        <w:rPr>
          <w:rFonts w:ascii="GHEA Grapalat" w:hAnsi="GHEA Grapalat" w:cs="Sylfaen"/>
          <w:sz w:val="20"/>
          <w:lang w:val="hy-AM"/>
        </w:rPr>
        <w:t>приложение</w:t>
      </w:r>
      <w:r w:rsidRPr="00064ADD">
        <w:rPr>
          <w:rFonts w:ascii="GHEA Grapalat" w:hAnsi="GHEA Grapalat" w:cs="Sylfaen"/>
          <w:sz w:val="20"/>
          <w:lang w:val="af-ZA"/>
        </w:rPr>
        <w:t xml:space="preserve"> </w:t>
      </w:r>
      <w:r w:rsidRPr="00064ADD">
        <w:rPr>
          <w:rFonts w:ascii="GHEA Grapalat" w:hAnsi="GHEA Grapalat" w:cs="Sylfaen"/>
          <w:sz w:val="20"/>
          <w:lang w:val="hy-AM"/>
        </w:rPr>
        <w:t>нет</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представлено </w:t>
      </w:r>
      <w:r w:rsidRPr="00064ADD">
        <w:rPr>
          <w:rFonts w:ascii="GHEA Grapalat" w:hAnsi="GHEA Grapalat" w:cs="Sylfaen"/>
          <w:sz w:val="20"/>
          <w:lang w:val="af-ZA"/>
        </w:rPr>
        <w:t>.</w:t>
      </w:r>
    </w:p>
    <w:p w14:paraId="453DF4F4"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контракт</w:t>
      </w:r>
      <w:r w:rsidRPr="00064ADD">
        <w:rPr>
          <w:rFonts w:ascii="GHEA Grapalat" w:hAnsi="GHEA Grapalat" w:cs="Sylfaen"/>
          <w:sz w:val="20"/>
          <w:lang w:val="af-ZA"/>
        </w:rPr>
        <w:t xml:space="preserve"> </w:t>
      </w:r>
      <w:r w:rsidRPr="00064ADD">
        <w:rPr>
          <w:rFonts w:ascii="GHEA Grapalat" w:hAnsi="GHEA Grapalat" w:cs="Sylfaen"/>
          <w:sz w:val="20"/>
          <w:lang w:val="ru-RU"/>
        </w:rPr>
        <w:t>нет</w:t>
      </w:r>
      <w:r w:rsidRPr="00064ADD">
        <w:rPr>
          <w:rFonts w:ascii="GHEA Grapalat" w:hAnsi="GHEA Grapalat" w:cs="Sylfaen"/>
          <w:sz w:val="20"/>
          <w:lang w:val="af-ZA"/>
        </w:rPr>
        <w:t xml:space="preserve"> </w:t>
      </w:r>
      <w:r w:rsidRPr="00064ADD">
        <w:rPr>
          <w:rFonts w:ascii="GHEA Grapalat" w:hAnsi="GHEA Grapalat" w:cs="Sylfaen"/>
          <w:sz w:val="20"/>
          <w:lang w:val="ru-RU"/>
        </w:rPr>
        <w:t>запечатывается.</w:t>
      </w:r>
    </w:p>
    <w:p w14:paraId="74EB1B84" w14:textId="77777777"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11,2 Г </w:t>
      </w:r>
      <w:r w:rsidR="00CA1C11" w:rsidRPr="00064ADD">
        <w:rPr>
          <w:rFonts w:ascii="GHEA Grapalat" w:hAnsi="GHEA Grapalat" w:cs="Sylfaen"/>
          <w:sz w:val="20"/>
          <w:lang w:val="ru-RU"/>
        </w:rPr>
        <w:t>как</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процедура</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неуспешный</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 xml:space="preserve">будет объявлено </w:t>
      </w:r>
      <w:r w:rsidR="00A747D4" w:rsidRPr="00064ADD">
        <w:rPr>
          <w:rFonts w:ascii="GHEA Grapalat" w:hAnsi="GHEA Grapalat" w:cs="Sylfaen"/>
          <w:sz w:val="20"/>
        </w:rPr>
        <w:t>позже</w:t>
      </w:r>
      <w:r w:rsidR="00A747D4" w:rsidRPr="00064ADD">
        <w:rPr>
          <w:rFonts w:ascii="GHEA Grapalat" w:hAnsi="GHEA Grapalat" w:cs="Sylfaen"/>
          <w:sz w:val="20"/>
          <w:lang w:val="af-ZA"/>
        </w:rPr>
        <w:t xml:space="preserve"> </w:t>
      </w:r>
      <w:r w:rsidR="00A747D4" w:rsidRPr="00064ADD">
        <w:rPr>
          <w:rFonts w:ascii="GHEA Grapalat" w:hAnsi="GHEA Grapalat" w:cs="Sylfaen"/>
          <w:sz w:val="20"/>
        </w:rPr>
        <w:t>последующий</w:t>
      </w:r>
      <w:r w:rsidR="00A747D4" w:rsidRPr="00064ADD">
        <w:rPr>
          <w:rFonts w:ascii="GHEA Grapalat" w:hAnsi="GHEA Grapalat" w:cs="Sylfaen"/>
          <w:sz w:val="20"/>
          <w:lang w:val="af-ZA"/>
        </w:rPr>
        <w:t xml:space="preserve"> </w:t>
      </w:r>
      <w:r w:rsidR="00A747D4" w:rsidRPr="00064ADD">
        <w:rPr>
          <w:rFonts w:ascii="GHEA Grapalat" w:hAnsi="GHEA Grapalat" w:cs="Sylfaen"/>
          <w:sz w:val="20"/>
        </w:rPr>
        <w:t>работающий</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день</w:t>
      </w:r>
      <w:r w:rsidR="00CA1C11" w:rsidRPr="00064ADD">
        <w:rPr>
          <w:rFonts w:ascii="GHEA Grapalat" w:hAnsi="GHEA Grapalat" w:cs="Sylfaen"/>
          <w:sz w:val="20"/>
          <w:lang w:val="af-ZA"/>
        </w:rPr>
        <w:t xml:space="preserve"> В течение </w:t>
      </w:r>
      <w:r w:rsidR="00CA1C11" w:rsidRPr="00064ADD">
        <w:rPr>
          <w:rFonts w:ascii="GHEA Grapalat" w:hAnsi="GHEA Grapalat" w:cs="Sylfaen"/>
          <w:sz w:val="20"/>
          <w:lang w:val="ru-RU"/>
        </w:rPr>
        <w:t xml:space="preserve">этого периода </w:t>
      </w:r>
      <w:r w:rsidR="00CA1C11" w:rsidRPr="00064ADD">
        <w:rPr>
          <w:rFonts w:ascii="GHEA Grapalat" w:hAnsi="GHEA Grapalat" w:cs="Sylfaen"/>
          <w:sz w:val="20"/>
          <w:lang w:val="af-ZA"/>
        </w:rPr>
        <w:t xml:space="preserve">клиент публикует </w:t>
      </w:r>
      <w:r w:rsidR="00CA1C11" w:rsidRPr="00064ADD">
        <w:rPr>
          <w:rFonts w:ascii="GHEA Grapalat" w:hAnsi="GHEA Grapalat" w:cs="Sylfaen"/>
          <w:sz w:val="20"/>
          <w:lang w:val="ru-RU"/>
        </w:rPr>
        <w:t xml:space="preserve">объявление в новостной рассылке </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в котором</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отмеченный</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является</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покупка</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процедура</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неуспешный</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будет объявлено позже</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обоснование.</w:t>
      </w:r>
      <w:r w:rsidR="00CA1C11" w:rsidRPr="00064ADD">
        <w:rPr>
          <w:rFonts w:ascii="GHEA Grapalat" w:hAnsi="GHEA Grapalat" w:cs="Sylfaen"/>
          <w:sz w:val="20"/>
          <w:lang w:val="af-ZA"/>
        </w:rPr>
        <w:t xml:space="preserve"> </w:t>
      </w:r>
    </w:p>
    <w:p w14:paraId="7A8B7FD9" w14:textId="77777777" w:rsidR="00CA1C11" w:rsidRPr="00064ADD" w:rsidRDefault="00CA1C11" w:rsidP="00EF3662">
      <w:pPr>
        <w:ind w:firstLine="567"/>
        <w:jc w:val="both"/>
        <w:rPr>
          <w:rFonts w:ascii="GHEA Grapalat" w:hAnsi="GHEA Grapalat" w:cs="Sylfaen"/>
          <w:sz w:val="20"/>
          <w:lang w:val="af-ZA"/>
        </w:rPr>
      </w:pPr>
    </w:p>
    <w:p w14:paraId="54B4B36C" w14:textId="77777777" w:rsidR="00096865" w:rsidRPr="00064AD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12. Действия, связанные с процессом покупки, и (или)</w:t>
      </w:r>
    </w:p>
    <w:p w14:paraId="3D43E031"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ПРАВО УЧАСТНИКА НА ОБЖАЛОВАНИЕ РЕШЕНИЙ</w:t>
      </w:r>
    </w:p>
    <w:p w14:paraId="6FFC947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ЗАКОН И ПОРЯДОК</w:t>
      </w:r>
    </w:p>
    <w:p w14:paraId="47D94D56" w14:textId="77777777" w:rsidR="00996C19" w:rsidRPr="00064ADD" w:rsidRDefault="00996C19" w:rsidP="00EF3662">
      <w:pPr>
        <w:jc w:val="center"/>
        <w:rPr>
          <w:rFonts w:ascii="GHEA Grapalat" w:hAnsi="GHEA Grapalat"/>
          <w:b/>
          <w:sz w:val="20"/>
          <w:lang w:val="af-ZA"/>
        </w:rPr>
      </w:pPr>
    </w:p>
    <w:p w14:paraId="7678B27B" w14:textId="77777777" w:rsidR="00AE679C" w:rsidRPr="00064AD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 </w:t>
      </w:r>
      <w:r w:rsidRPr="00064ADD">
        <w:rPr>
          <w:rFonts w:ascii="GHEA Grapalat" w:hAnsi="GHEA Grapalat"/>
          <w:sz w:val="20"/>
          <w:szCs w:val="20"/>
        </w:rPr>
        <w:t>Каждый</w:t>
      </w:r>
      <w:r w:rsidRPr="00064ADD">
        <w:rPr>
          <w:rFonts w:ascii="GHEA Grapalat" w:hAnsi="GHEA Grapalat"/>
          <w:sz w:val="20"/>
          <w:szCs w:val="20"/>
          <w:lang w:val="es-ES"/>
        </w:rPr>
        <w:t xml:space="preserve"> </w:t>
      </w:r>
      <w:r w:rsidRPr="00064ADD">
        <w:rPr>
          <w:rFonts w:ascii="GHEA Grapalat" w:hAnsi="GHEA Grapalat"/>
          <w:sz w:val="20"/>
          <w:szCs w:val="20"/>
        </w:rPr>
        <w:t>заинтересованный</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верно</w:t>
      </w:r>
      <w:r w:rsidRPr="00064ADD">
        <w:rPr>
          <w:rFonts w:ascii="GHEA Grapalat" w:hAnsi="GHEA Grapalat"/>
          <w:sz w:val="20"/>
          <w:szCs w:val="20"/>
          <w:lang w:val="es-ES"/>
        </w:rPr>
        <w:t xml:space="preserve"> </w:t>
      </w:r>
      <w:r w:rsidRPr="00064ADD">
        <w:rPr>
          <w:rFonts w:ascii="GHEA Grapalat" w:hAnsi="GHEA Grapalat"/>
          <w:sz w:val="20"/>
          <w:szCs w:val="20"/>
        </w:rPr>
        <w:t>имеет</w:t>
      </w:r>
      <w:r w:rsidRPr="00064ADD">
        <w:rPr>
          <w:rFonts w:ascii="GHEA Grapalat" w:hAnsi="GHEA Grapalat"/>
          <w:sz w:val="20"/>
          <w:szCs w:val="20"/>
          <w:lang w:val="es-ES"/>
        </w:rPr>
        <w:t xml:space="preserve"> </w:t>
      </w:r>
      <w:r w:rsidRPr="00064ADD">
        <w:rPr>
          <w:rFonts w:ascii="GHEA Grapalat" w:hAnsi="GHEA Grapalat"/>
          <w:sz w:val="20"/>
          <w:szCs w:val="20"/>
        </w:rPr>
        <w:t>апелляция</w:t>
      </w:r>
      <w:r w:rsidRPr="00064ADD">
        <w:rPr>
          <w:rFonts w:ascii="GHEA Grapalat" w:hAnsi="GHEA Grapalat"/>
          <w:sz w:val="20"/>
          <w:szCs w:val="20"/>
          <w:lang w:val="es-ES"/>
        </w:rPr>
        <w:t xml:space="preserve"> </w:t>
      </w:r>
      <w:r w:rsidRPr="00064ADD">
        <w:rPr>
          <w:rFonts w:ascii="GHEA Grapalat" w:hAnsi="GHEA Grapalat"/>
          <w:sz w:val="20"/>
          <w:szCs w:val="20"/>
        </w:rPr>
        <w:t xml:space="preserve">клиент </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действия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бездействие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Армения</w:t>
      </w:r>
      <w:r w:rsidRPr="00064ADD">
        <w:rPr>
          <w:rFonts w:ascii="GHEA Grapalat" w:hAnsi="GHEA Grapalat"/>
          <w:sz w:val="20"/>
          <w:szCs w:val="20"/>
          <w:lang w:val="es-ES"/>
        </w:rPr>
        <w:t xml:space="preserve"> </w:t>
      </w:r>
      <w:r w:rsidRPr="00064ADD">
        <w:rPr>
          <w:rFonts w:ascii="GHEA Grapalat" w:hAnsi="GHEA Grapalat"/>
          <w:sz w:val="20"/>
          <w:szCs w:val="20"/>
        </w:rPr>
        <w:t>Республика</w:t>
      </w:r>
      <w:r w:rsidRPr="00064ADD">
        <w:rPr>
          <w:rFonts w:ascii="GHEA Grapalat" w:hAnsi="GHEA Grapalat"/>
          <w:sz w:val="20"/>
          <w:szCs w:val="20"/>
          <w:lang w:val="es-ES"/>
        </w:rPr>
        <w:t xml:space="preserve"> </w:t>
      </w:r>
      <w:r w:rsidRPr="00064ADD">
        <w:rPr>
          <w:rFonts w:ascii="GHEA Grapalat" w:hAnsi="GHEA Grapalat"/>
          <w:sz w:val="20"/>
          <w:szCs w:val="20"/>
        </w:rPr>
        <w:t>гражданский</w:t>
      </w:r>
      <w:r w:rsidRPr="00064ADD">
        <w:rPr>
          <w:rFonts w:ascii="GHEA Grapalat" w:hAnsi="GHEA Grapalat"/>
          <w:sz w:val="20"/>
          <w:szCs w:val="20"/>
          <w:lang w:val="es-ES"/>
        </w:rPr>
        <w:t xml:space="preserve"> </w:t>
      </w:r>
      <w:r w:rsidRPr="00064ADD">
        <w:rPr>
          <w:rFonts w:ascii="GHEA Grapalat" w:hAnsi="GHEA Grapalat"/>
          <w:sz w:val="20"/>
          <w:szCs w:val="20"/>
        </w:rPr>
        <w:t>пробный</w:t>
      </w:r>
      <w:r w:rsidRPr="00064ADD">
        <w:rPr>
          <w:rFonts w:ascii="GHEA Grapalat" w:hAnsi="GHEA Grapalat"/>
          <w:sz w:val="20"/>
          <w:szCs w:val="20"/>
          <w:lang w:val="es-ES"/>
        </w:rPr>
        <w:t xml:space="preserve"> </w:t>
      </w:r>
      <w:r w:rsidRPr="00064ADD">
        <w:rPr>
          <w:rFonts w:ascii="GHEA Grapalat" w:hAnsi="GHEA Grapalat"/>
          <w:sz w:val="20"/>
          <w:szCs w:val="20"/>
        </w:rPr>
        <w:t xml:space="preserve">в соответствии с Кодексом </w:t>
      </w:r>
      <w:r w:rsidRPr="00064ADD">
        <w:rPr>
          <w:rFonts w:ascii="GHEA Grapalat" w:hAnsi="GHEA Grapalat"/>
          <w:sz w:val="20"/>
          <w:szCs w:val="20"/>
          <w:lang w:val="es-ES"/>
        </w:rPr>
        <w:t xml:space="preserve">( </w:t>
      </w:r>
      <w:r w:rsidRPr="00064ADD">
        <w:rPr>
          <w:rFonts w:ascii="GHEA Grapalat" w:hAnsi="GHEA Grapalat"/>
          <w:sz w:val="20"/>
          <w:szCs w:val="20"/>
        </w:rPr>
        <w:t>далее именуемым:</w:t>
      </w:r>
      <w:r w:rsidRPr="00064ADD">
        <w:rPr>
          <w:rFonts w:ascii="GHEA Grapalat" w:hAnsi="GHEA Grapalat"/>
          <w:sz w:val="20"/>
          <w:szCs w:val="20"/>
          <w:lang w:val="es-ES"/>
        </w:rPr>
        <w:t xml:space="preserve"> </w:t>
      </w:r>
      <w:r w:rsidRPr="00064ADD">
        <w:rPr>
          <w:rFonts w:ascii="GHEA Grapalat" w:hAnsi="GHEA Grapalat"/>
          <w:sz w:val="20"/>
          <w:szCs w:val="20"/>
        </w:rPr>
        <w:t xml:space="preserve">Код </w:t>
      </w:r>
      <w:r w:rsidRPr="00064ADD">
        <w:rPr>
          <w:rFonts w:ascii="GHEA Grapalat" w:hAnsi="GHEA Grapalat"/>
          <w:sz w:val="20"/>
          <w:szCs w:val="20"/>
          <w:lang w:val="es-ES"/>
        </w:rPr>
        <w:t xml:space="preserve">) </w:t>
      </w:r>
      <w:r w:rsidRPr="00064ADD">
        <w:rPr>
          <w:rFonts w:ascii="GHEA Grapalat" w:hAnsi="GHEA Grapalat"/>
          <w:sz w:val="20"/>
          <w:szCs w:val="20"/>
        </w:rPr>
        <w:t>определен</w:t>
      </w:r>
      <w:r w:rsidRPr="00064ADD">
        <w:rPr>
          <w:rFonts w:ascii="GHEA Grapalat" w:hAnsi="GHEA Grapalat"/>
          <w:sz w:val="20"/>
          <w:szCs w:val="20"/>
          <w:lang w:val="es-ES"/>
        </w:rPr>
        <w:t xml:space="preserve"> </w:t>
      </w:r>
      <w:r w:rsidRPr="00064ADD">
        <w:rPr>
          <w:rFonts w:ascii="GHEA Grapalat" w:hAnsi="GHEA Grapalat"/>
          <w:sz w:val="20"/>
          <w:szCs w:val="20"/>
        </w:rPr>
        <w:t xml:space="preserve">чтобы </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Каждый</w:t>
      </w:r>
      <w:r w:rsidRPr="00064ADD">
        <w:rPr>
          <w:rFonts w:ascii="GHEA Grapalat" w:hAnsi="GHEA Grapalat"/>
          <w:sz w:val="20"/>
          <w:szCs w:val="20"/>
          <w:lang w:val="es-ES"/>
        </w:rPr>
        <w:t xml:space="preserve"> </w:t>
      </w:r>
      <w:r w:rsidRPr="00064ADD">
        <w:rPr>
          <w:rFonts w:ascii="GHEA Grapalat" w:hAnsi="GHEA Grapalat"/>
          <w:sz w:val="20"/>
          <w:szCs w:val="20"/>
        </w:rPr>
        <w:t>кто-то</w:t>
      </w:r>
      <w:r w:rsidRPr="00064ADD">
        <w:rPr>
          <w:rFonts w:ascii="GHEA Grapalat" w:hAnsi="GHEA Grapalat"/>
          <w:sz w:val="20"/>
          <w:szCs w:val="20"/>
          <w:lang w:val="es-ES"/>
        </w:rPr>
        <w:t xml:space="preserve"> </w:t>
      </w:r>
      <w:r w:rsidRPr="00064ADD">
        <w:rPr>
          <w:rFonts w:ascii="GHEA Grapalat" w:hAnsi="GHEA Grapalat"/>
          <w:sz w:val="20"/>
          <w:szCs w:val="20"/>
        </w:rPr>
        <w:t>верно</w:t>
      </w:r>
      <w:r w:rsidRPr="00064ADD">
        <w:rPr>
          <w:rFonts w:ascii="GHEA Grapalat" w:hAnsi="GHEA Grapalat"/>
          <w:sz w:val="20"/>
          <w:szCs w:val="20"/>
          <w:lang w:val="es-ES"/>
        </w:rPr>
        <w:t xml:space="preserve"> </w:t>
      </w:r>
      <w:r w:rsidRPr="00064ADD">
        <w:rPr>
          <w:rFonts w:ascii="GHEA Grapalat" w:hAnsi="GHEA Grapalat"/>
          <w:sz w:val="20"/>
          <w:szCs w:val="20"/>
        </w:rPr>
        <w:t>имеет</w:t>
      </w:r>
      <w:r w:rsidRPr="00064ADD">
        <w:rPr>
          <w:rFonts w:ascii="GHEA Grapalat" w:hAnsi="GHEA Grapalat"/>
          <w:sz w:val="20"/>
          <w:szCs w:val="20"/>
          <w:lang w:val="es-ES"/>
        </w:rPr>
        <w:t xml:space="preserve"> </w:t>
      </w:r>
      <w:r w:rsidRPr="00064ADD">
        <w:rPr>
          <w:rFonts w:ascii="GHEA Grapalat" w:hAnsi="GHEA Grapalat"/>
          <w:sz w:val="20"/>
          <w:szCs w:val="20"/>
        </w:rPr>
        <w:t>По закону</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чтобы</w:t>
      </w:r>
      <w:r w:rsidRPr="00064ADD">
        <w:rPr>
          <w:rFonts w:ascii="GHEA Grapalat" w:hAnsi="GHEA Grapalat"/>
          <w:sz w:val="20"/>
          <w:szCs w:val="20"/>
          <w:lang w:val="es-ES"/>
        </w:rPr>
        <w:t xml:space="preserve"> </w:t>
      </w:r>
      <w:r w:rsidRPr="00064ADD">
        <w:rPr>
          <w:rFonts w:ascii="GHEA Grapalat" w:hAnsi="GHEA Grapalat"/>
          <w:sz w:val="20"/>
          <w:szCs w:val="20"/>
        </w:rPr>
        <w:t>до</w:t>
      </w:r>
      <w:r w:rsidRPr="00064ADD">
        <w:rPr>
          <w:rFonts w:ascii="GHEA Grapalat" w:hAnsi="GHEA Grapalat"/>
          <w:sz w:val="20"/>
          <w:szCs w:val="20"/>
          <w:lang w:val="es-ES"/>
        </w:rPr>
        <w:t xml:space="preserve"> </w:t>
      </w:r>
      <w:r w:rsidRPr="00064ADD">
        <w:rPr>
          <w:rFonts w:ascii="GHEA Grapalat" w:hAnsi="GHEA Grapalat"/>
          <w:sz w:val="20"/>
          <w:szCs w:val="20"/>
        </w:rPr>
        <w:t>приложения</w:t>
      </w:r>
      <w:r w:rsidRPr="00064ADD">
        <w:rPr>
          <w:rFonts w:ascii="GHEA Grapalat" w:hAnsi="GHEA Grapalat"/>
          <w:sz w:val="20"/>
          <w:szCs w:val="20"/>
          <w:lang w:val="es-ES"/>
        </w:rPr>
        <w:t xml:space="preserve"> </w:t>
      </w:r>
      <w:r w:rsidRPr="00064ADD">
        <w:rPr>
          <w:rFonts w:ascii="GHEA Grapalat" w:hAnsi="GHEA Grapalat"/>
          <w:sz w:val="20"/>
          <w:szCs w:val="20"/>
        </w:rPr>
        <w:t>презентация</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апелляция</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предмет</w:t>
      </w:r>
      <w:r w:rsidRPr="00064ADD">
        <w:rPr>
          <w:rFonts w:ascii="GHEA Grapalat" w:hAnsi="GHEA Grapalat"/>
          <w:sz w:val="20"/>
          <w:szCs w:val="20"/>
          <w:lang w:val="es-ES"/>
        </w:rPr>
        <w:t xml:space="preserve"> </w:t>
      </w:r>
      <w:r w:rsidRPr="00064ADD">
        <w:rPr>
          <w:rFonts w:ascii="GHEA Grapalat" w:hAnsi="GHEA Grapalat"/>
          <w:sz w:val="20"/>
          <w:szCs w:val="20"/>
        </w:rPr>
        <w:t>характеристики</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приглашение</w:t>
      </w:r>
      <w:r w:rsidRPr="00064ADD">
        <w:rPr>
          <w:rFonts w:ascii="GHEA Grapalat" w:hAnsi="GHEA Grapalat"/>
          <w:sz w:val="20"/>
          <w:szCs w:val="20"/>
          <w:lang w:val="es-ES"/>
        </w:rPr>
        <w:t xml:space="preserve"> </w:t>
      </w:r>
      <w:r w:rsidRPr="00064ADD">
        <w:rPr>
          <w:rFonts w:ascii="GHEA Grapalat" w:hAnsi="GHEA Grapalat"/>
          <w:sz w:val="20"/>
          <w:szCs w:val="20"/>
        </w:rPr>
        <w:t xml:space="preserve">требования </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процедура</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отношения</w:t>
      </w:r>
      <w:r w:rsidRPr="00064ADD">
        <w:rPr>
          <w:rFonts w:ascii="GHEA Grapalat" w:hAnsi="GHEA Grapalat"/>
          <w:sz w:val="20"/>
          <w:szCs w:val="20"/>
          <w:lang w:val="es-ES"/>
        </w:rPr>
        <w:t xml:space="preserve"> </w:t>
      </w:r>
      <w:r w:rsidRPr="00064ADD">
        <w:rPr>
          <w:rFonts w:ascii="GHEA Grapalat" w:hAnsi="GHEA Grapalat"/>
          <w:sz w:val="20"/>
          <w:szCs w:val="20"/>
        </w:rPr>
        <w:t>административный</w:t>
      </w:r>
      <w:r w:rsidRPr="00064ADD">
        <w:rPr>
          <w:rFonts w:ascii="GHEA Grapalat" w:hAnsi="GHEA Grapalat"/>
          <w:sz w:val="20"/>
          <w:szCs w:val="20"/>
          <w:lang w:val="es-ES"/>
        </w:rPr>
        <w:t xml:space="preserve"> </w:t>
      </w:r>
      <w:r w:rsidRPr="00064ADD">
        <w:rPr>
          <w:rFonts w:ascii="GHEA Grapalat" w:hAnsi="GHEA Grapalat"/>
          <w:sz w:val="20"/>
          <w:szCs w:val="20"/>
        </w:rPr>
        <w:t>отношения</w:t>
      </w:r>
      <w:r w:rsidRPr="00064ADD">
        <w:rPr>
          <w:rFonts w:ascii="GHEA Grapalat" w:hAnsi="GHEA Grapalat"/>
          <w:sz w:val="20"/>
          <w:szCs w:val="20"/>
          <w:lang w:val="es-ES"/>
        </w:rPr>
        <w:t xml:space="preserve"> </w:t>
      </w:r>
      <w:r w:rsidRPr="00064ADD">
        <w:rPr>
          <w:rFonts w:ascii="GHEA Grapalat" w:hAnsi="GHEA Grapalat"/>
          <w:sz w:val="20"/>
          <w:szCs w:val="20"/>
        </w:rPr>
        <w:t xml:space="preserve">не являются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их</w:t>
      </w:r>
      <w:r w:rsidRPr="00064ADD">
        <w:rPr>
          <w:rFonts w:ascii="GHEA Grapalat" w:hAnsi="GHEA Grapalat"/>
          <w:sz w:val="20"/>
          <w:szCs w:val="20"/>
          <w:lang w:val="es-ES"/>
        </w:rPr>
        <w:t xml:space="preserve"> </w:t>
      </w:r>
      <w:r w:rsidRPr="00064ADD">
        <w:rPr>
          <w:rFonts w:ascii="GHEA Grapalat" w:hAnsi="GHEA Grapalat"/>
          <w:sz w:val="20"/>
          <w:szCs w:val="20"/>
        </w:rPr>
        <w:t>регулируемый</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Армения</w:t>
      </w:r>
      <w:r w:rsidRPr="00064ADD">
        <w:rPr>
          <w:rFonts w:ascii="GHEA Grapalat" w:hAnsi="GHEA Grapalat"/>
          <w:sz w:val="20"/>
          <w:szCs w:val="20"/>
          <w:lang w:val="es-ES"/>
        </w:rPr>
        <w:t xml:space="preserve"> </w:t>
      </w:r>
      <w:r w:rsidRPr="00064ADD">
        <w:rPr>
          <w:rFonts w:ascii="GHEA Grapalat" w:hAnsi="GHEA Grapalat"/>
          <w:sz w:val="20"/>
          <w:szCs w:val="20"/>
        </w:rPr>
        <w:t>Республика</w:t>
      </w:r>
      <w:r w:rsidRPr="00064ADD">
        <w:rPr>
          <w:rFonts w:ascii="GHEA Grapalat" w:hAnsi="GHEA Grapalat"/>
          <w:sz w:val="20"/>
          <w:szCs w:val="20"/>
          <w:lang w:val="es-ES"/>
        </w:rPr>
        <w:t xml:space="preserve"> </w:t>
      </w:r>
      <w:r w:rsidRPr="00064ADD">
        <w:rPr>
          <w:rFonts w:ascii="GHEA Grapalat" w:hAnsi="GHEA Grapalat"/>
          <w:sz w:val="20"/>
          <w:szCs w:val="20"/>
        </w:rPr>
        <w:t>гражданское право</w:t>
      </w:r>
      <w:r w:rsidRPr="00064ADD">
        <w:rPr>
          <w:rFonts w:ascii="GHEA Grapalat" w:hAnsi="GHEA Grapalat"/>
          <w:sz w:val="20"/>
          <w:szCs w:val="20"/>
          <w:lang w:val="es-ES"/>
        </w:rPr>
        <w:t xml:space="preserve"> </w:t>
      </w:r>
      <w:r w:rsidRPr="00064ADD">
        <w:rPr>
          <w:rFonts w:ascii="GHEA Grapalat" w:hAnsi="GHEA Grapalat"/>
          <w:sz w:val="20"/>
          <w:szCs w:val="20"/>
        </w:rPr>
        <w:t>отношения</w:t>
      </w:r>
      <w:r w:rsidRPr="00064ADD">
        <w:rPr>
          <w:rFonts w:ascii="GHEA Grapalat" w:hAnsi="GHEA Grapalat"/>
          <w:sz w:val="20"/>
          <w:szCs w:val="20"/>
          <w:lang w:val="es-ES"/>
        </w:rPr>
        <w:t xml:space="preserve"> </w:t>
      </w:r>
      <w:r w:rsidRPr="00064ADD">
        <w:rPr>
          <w:rFonts w:ascii="GHEA Grapalat" w:hAnsi="GHEA Grapalat"/>
          <w:sz w:val="20"/>
          <w:szCs w:val="20"/>
        </w:rPr>
        <w:t>регулятор</w:t>
      </w:r>
      <w:r w:rsidRPr="00064ADD">
        <w:rPr>
          <w:rFonts w:ascii="GHEA Grapalat" w:hAnsi="GHEA Grapalat"/>
          <w:sz w:val="20"/>
          <w:szCs w:val="20"/>
          <w:lang w:val="es-ES"/>
        </w:rPr>
        <w:t xml:space="preserve"> </w:t>
      </w:r>
      <w:r w:rsidRPr="00064ADD">
        <w:rPr>
          <w:rFonts w:ascii="GHEA Grapalat" w:hAnsi="GHEA Grapalat"/>
          <w:sz w:val="20"/>
          <w:szCs w:val="20"/>
        </w:rPr>
        <w:t xml:space="preserve">законодательным путем </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3. </w:t>
      </w:r>
      <w:r w:rsidRPr="00064ADD">
        <w:rPr>
          <w:rFonts w:ascii="GHEA Grapalat" w:hAnsi="GHEA Grapalat"/>
          <w:sz w:val="20"/>
          <w:szCs w:val="20"/>
        </w:rPr>
        <w:t xml:space="preserve">Клиент </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сделанный</w:t>
      </w:r>
      <w:r w:rsidRPr="00064ADD">
        <w:rPr>
          <w:rFonts w:ascii="GHEA Grapalat" w:hAnsi="GHEA Grapalat"/>
          <w:sz w:val="20"/>
          <w:szCs w:val="20"/>
          <w:lang w:val="es-ES"/>
        </w:rPr>
        <w:t xml:space="preserve"> </w:t>
      </w:r>
      <w:r w:rsidRPr="00064ADD">
        <w:rPr>
          <w:rFonts w:ascii="GHEA Grapalat" w:hAnsi="GHEA Grapalat"/>
          <w:sz w:val="20"/>
          <w:szCs w:val="20"/>
        </w:rPr>
        <w:t>действие</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бездействие</w:t>
      </w:r>
      <w:r w:rsidRPr="00064ADD">
        <w:rPr>
          <w:rFonts w:ascii="GHEA Grapalat" w:hAnsi="GHEA Grapalat"/>
          <w:sz w:val="20"/>
          <w:szCs w:val="20"/>
          <w:lang w:val="es-ES"/>
        </w:rPr>
        <w:t xml:space="preserve"> </w:t>
      </w:r>
      <w:r w:rsidRPr="00064ADD">
        <w:rPr>
          <w:rFonts w:ascii="GHEA Grapalat" w:hAnsi="GHEA Grapalat"/>
          <w:sz w:val="20"/>
          <w:szCs w:val="20"/>
        </w:rPr>
        <w:t>как результат</w:t>
      </w:r>
      <w:r w:rsidRPr="00064ADD">
        <w:rPr>
          <w:rFonts w:ascii="GHEA Grapalat" w:hAnsi="GHEA Grapalat"/>
          <w:sz w:val="20"/>
          <w:szCs w:val="20"/>
          <w:lang w:val="es-ES"/>
        </w:rPr>
        <w:t xml:space="preserve"> </w:t>
      </w:r>
      <w:r w:rsidRPr="00064ADD">
        <w:rPr>
          <w:rFonts w:ascii="GHEA Grapalat" w:hAnsi="GHEA Grapalat"/>
          <w:sz w:val="20"/>
          <w:szCs w:val="20"/>
        </w:rPr>
        <w:t>вызванный</w:t>
      </w:r>
      <w:r w:rsidRPr="00064ADD">
        <w:rPr>
          <w:rFonts w:ascii="GHEA Grapalat" w:hAnsi="GHEA Grapalat"/>
          <w:sz w:val="20"/>
          <w:szCs w:val="20"/>
          <w:lang w:val="es-ES"/>
        </w:rPr>
        <w:t xml:space="preserve"> </w:t>
      </w:r>
      <w:r w:rsidRPr="00064ADD">
        <w:rPr>
          <w:rFonts w:ascii="GHEA Grapalat" w:hAnsi="GHEA Grapalat"/>
          <w:sz w:val="20"/>
          <w:szCs w:val="20"/>
        </w:rPr>
        <w:t>ущерб</w:t>
      </w:r>
      <w:r w:rsidRPr="00064ADD">
        <w:rPr>
          <w:rFonts w:ascii="GHEA Grapalat" w:hAnsi="GHEA Grapalat"/>
          <w:sz w:val="20"/>
          <w:szCs w:val="20"/>
          <w:lang w:val="es-ES"/>
        </w:rPr>
        <w:t xml:space="preserve"> </w:t>
      </w:r>
      <w:r w:rsidRPr="00064ADD">
        <w:rPr>
          <w:rFonts w:ascii="GHEA Grapalat" w:hAnsi="GHEA Grapalat"/>
          <w:sz w:val="20"/>
          <w:szCs w:val="20"/>
        </w:rPr>
        <w:t>компенсированный</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Армения</w:t>
      </w:r>
      <w:r w:rsidRPr="00064ADD">
        <w:rPr>
          <w:rFonts w:ascii="GHEA Grapalat" w:hAnsi="GHEA Grapalat"/>
          <w:sz w:val="20"/>
          <w:szCs w:val="20"/>
          <w:lang w:val="es-ES"/>
        </w:rPr>
        <w:t xml:space="preserve"> </w:t>
      </w:r>
      <w:r w:rsidRPr="00064ADD">
        <w:rPr>
          <w:rFonts w:ascii="GHEA Grapalat" w:hAnsi="GHEA Grapalat"/>
          <w:sz w:val="20"/>
          <w:szCs w:val="20"/>
        </w:rPr>
        <w:t>Республика</w:t>
      </w:r>
      <w:r w:rsidRPr="00064ADD">
        <w:rPr>
          <w:rFonts w:ascii="GHEA Grapalat" w:hAnsi="GHEA Grapalat"/>
          <w:sz w:val="20"/>
          <w:szCs w:val="20"/>
          <w:lang w:val="es-ES"/>
        </w:rPr>
        <w:t xml:space="preserve"> </w:t>
      </w:r>
      <w:r w:rsidRPr="00064ADD">
        <w:rPr>
          <w:rFonts w:ascii="GHEA Grapalat" w:hAnsi="GHEA Grapalat"/>
          <w:sz w:val="20"/>
          <w:szCs w:val="20"/>
        </w:rPr>
        <w:t>гражданский</w:t>
      </w:r>
      <w:r w:rsidRPr="00064ADD">
        <w:rPr>
          <w:rFonts w:ascii="GHEA Grapalat" w:hAnsi="GHEA Grapalat"/>
          <w:sz w:val="20"/>
          <w:szCs w:val="20"/>
          <w:lang w:val="es-ES"/>
        </w:rPr>
        <w:t xml:space="preserve"> </w:t>
      </w:r>
      <w:r w:rsidRPr="00064ADD">
        <w:rPr>
          <w:rFonts w:ascii="GHEA Grapalat" w:hAnsi="GHEA Grapalat"/>
          <w:sz w:val="20"/>
          <w:szCs w:val="20"/>
        </w:rPr>
        <w:t>кодом</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 xml:space="preserve">чтобы </w:t>
      </w:r>
      <w:r w:rsidRPr="00064ADD">
        <w:rPr>
          <w:rFonts w:ascii="GHEA Grapalat" w:hAnsi="GHEA Grapalat"/>
          <w:sz w:val="20"/>
          <w:szCs w:val="20"/>
          <w:lang w:val="es-ES"/>
        </w:rPr>
        <w:t>.</w:t>
      </w:r>
    </w:p>
    <w:p w14:paraId="1FD4879F" w14:textId="38B7D898"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4.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по приглашению</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бездействие</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 xml:space="preserve">клиент </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древность</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 xml:space="preserve">есть </w:t>
      </w:r>
      <w:r w:rsidRPr="00064ADD">
        <w:rPr>
          <w:rFonts w:ascii="GHEA Grapalat" w:hAnsi="GHEA Grapalat"/>
          <w:sz w:val="20"/>
          <w:szCs w:val="20"/>
          <w:lang w:val="es-ES"/>
        </w:rPr>
        <w:t xml:space="preserve">, </w:t>
      </w:r>
      <w:r w:rsidRPr="00064ADD">
        <w:rPr>
          <w:rFonts w:ascii="GHEA Grapalat" w:hAnsi="GHEA Grapalat"/>
          <w:sz w:val="20"/>
          <w:szCs w:val="20"/>
        </w:rPr>
        <w:t>за исключением</w:t>
      </w:r>
      <w:r w:rsidRPr="00064ADD">
        <w:rPr>
          <w:rFonts w:ascii="GHEA Grapalat" w:hAnsi="GHEA Grapalat"/>
          <w:sz w:val="20"/>
          <w:szCs w:val="20"/>
          <w:lang w:val="es-ES"/>
        </w:rPr>
        <w:t xml:space="preserve"> </w:t>
      </w:r>
      <w:r w:rsidRPr="00064ADD">
        <w:rPr>
          <w:rFonts w:ascii="GHEA Grapalat" w:hAnsi="GHEA Grapalat"/>
          <w:sz w:val="20"/>
          <w:szCs w:val="20"/>
        </w:rPr>
        <w:t xml:space="preserve">Закон </w:t>
      </w:r>
      <w:r w:rsidRPr="00064ADD">
        <w:rPr>
          <w:rFonts w:ascii="GHEA Grapalat" w:hAnsi="GHEA Grapalat"/>
          <w:sz w:val="20"/>
          <w:szCs w:val="20"/>
          <w:lang w:val="es-ES"/>
        </w:rPr>
        <w:t xml:space="preserve">6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2 </w:t>
      </w:r>
      <w:r w:rsidRPr="00064ADD">
        <w:rPr>
          <w:rFonts w:ascii="GHEA Grapalat" w:hAnsi="GHEA Grapalat"/>
          <w:sz w:val="20"/>
          <w:szCs w:val="20"/>
        </w:rPr>
        <w:t>частично</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контракт</w:t>
      </w:r>
      <w:r w:rsidRPr="00064ADD">
        <w:rPr>
          <w:rFonts w:ascii="GHEA Grapalat" w:hAnsi="GHEA Grapalat"/>
          <w:sz w:val="20"/>
          <w:szCs w:val="20"/>
          <w:lang w:val="es-ES"/>
        </w:rPr>
        <w:t xml:space="preserve"> </w:t>
      </w:r>
      <w:r w:rsidRPr="00064ADD">
        <w:rPr>
          <w:rFonts w:ascii="GHEA Grapalat" w:hAnsi="GHEA Grapalat"/>
          <w:sz w:val="20"/>
          <w:szCs w:val="20"/>
        </w:rPr>
        <w:t>односторонний</w:t>
      </w:r>
      <w:r w:rsidRPr="00064ADD">
        <w:rPr>
          <w:rFonts w:ascii="GHEA Grapalat" w:hAnsi="GHEA Grapalat"/>
          <w:sz w:val="20"/>
          <w:szCs w:val="20"/>
          <w:lang w:val="es-ES"/>
        </w:rPr>
        <w:t xml:space="preserve"> </w:t>
      </w:r>
      <w:r w:rsidRPr="00064ADD">
        <w:rPr>
          <w:rFonts w:ascii="GHEA Grapalat" w:hAnsi="GHEA Grapalat"/>
          <w:sz w:val="20"/>
          <w:szCs w:val="20"/>
        </w:rPr>
        <w:t>решить</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 xml:space="preserve">споры </w:t>
      </w:r>
      <w:r w:rsidRPr="00064ADD">
        <w:rPr>
          <w:rFonts w:ascii="GHEA Grapalat" w:hAnsi="GHEA Grapalat"/>
          <w:sz w:val="20"/>
          <w:szCs w:val="20"/>
          <w:lang w:val="es-ES"/>
        </w:rPr>
        <w:t xml:space="preserve">, </w:t>
      </w:r>
      <w:r w:rsidRPr="00064ADD">
        <w:rPr>
          <w:rFonts w:ascii="GHEA Grapalat" w:hAnsi="GHEA Grapalat"/>
          <w:sz w:val="20"/>
          <w:szCs w:val="20"/>
        </w:rPr>
        <w:t>которые</w:t>
      </w:r>
      <w:r w:rsidRPr="00064ADD">
        <w:rPr>
          <w:rFonts w:ascii="GHEA Grapalat" w:hAnsi="GHEA Grapalat"/>
          <w:sz w:val="20"/>
          <w:szCs w:val="20"/>
          <w:lang w:val="es-ES"/>
        </w:rPr>
        <w:t xml:space="preserve"> </w:t>
      </w:r>
      <w:r w:rsidRPr="00064ADD">
        <w:rPr>
          <w:rFonts w:ascii="GHEA Grapalat" w:hAnsi="GHEA Grapalat"/>
          <w:sz w:val="20"/>
          <w:szCs w:val="20"/>
        </w:rPr>
        <w:t>в случае</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древность</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тридцать</w:t>
      </w:r>
      <w:r w:rsidRPr="00064ADD">
        <w:rPr>
          <w:rFonts w:ascii="GHEA Grapalat" w:hAnsi="GHEA Grapalat"/>
          <w:sz w:val="20"/>
          <w:szCs w:val="20"/>
          <w:lang w:val="es-ES"/>
        </w:rPr>
        <w:t xml:space="preserve"> </w:t>
      </w:r>
      <w:r w:rsidRPr="00064ADD">
        <w:rPr>
          <w:rFonts w:ascii="GHEA Grapalat" w:hAnsi="GHEA Grapalat"/>
          <w:sz w:val="20"/>
          <w:szCs w:val="20"/>
        </w:rPr>
        <w:t>календарь</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 xml:space="preserve">является </w:t>
      </w:r>
      <w:r w:rsidR="00011485">
        <w:rPr>
          <w:rFonts w:ascii="GHEA Grapalat" w:hAnsi="GHEA Grapalat"/>
          <w:sz w:val="20"/>
          <w:szCs w:val="20"/>
          <w:lang w:val="es-ES"/>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5 </w:t>
      </w:r>
      <w:r w:rsidRPr="00064ADD">
        <w:rPr>
          <w:rFonts w:ascii="Cambria Math" w:hAnsi="Cambria Math" w:cs="Cambria Math"/>
          <w:sz w:val="20"/>
          <w:szCs w:val="20"/>
          <w:lang w:val="es-ES"/>
        </w:rPr>
        <w:t xml:space="preserve">․ </w:t>
      </w:r>
      <w:r w:rsidRPr="00064ADD">
        <w:rPr>
          <w:rFonts w:ascii="GHEA Grapalat" w:hAnsi="GHEA Grapalat" w:cs="GHEA Grapalat"/>
          <w:sz w:val="20"/>
          <w:szCs w:val="20"/>
        </w:rPr>
        <w:t>Это</w:t>
      </w:r>
      <w:r w:rsidRPr="00064ADD">
        <w:rPr>
          <w:rFonts w:ascii="GHEA Grapalat" w:hAnsi="GHEA Grapalat"/>
          <w:sz w:val="20"/>
          <w:szCs w:val="20"/>
          <w:lang w:val="es-ES"/>
        </w:rPr>
        <w:t xml:space="preserve"> </w:t>
      </w:r>
      <w:r w:rsidRPr="00064ADD">
        <w:rPr>
          <w:rFonts w:ascii="GHEA Grapalat" w:hAnsi="GHEA Grapalat" w:cs="GHEA Grapalat"/>
          <w:sz w:val="20"/>
          <w:szCs w:val="20"/>
        </w:rPr>
        <w:t>процедура</w:t>
      </w:r>
      <w:r w:rsidRPr="00064ADD">
        <w:rPr>
          <w:rFonts w:ascii="GHEA Grapalat" w:hAnsi="GHEA Grapalat"/>
          <w:sz w:val="20"/>
          <w:szCs w:val="20"/>
          <w:lang w:val="es-ES"/>
        </w:rPr>
        <w:t xml:space="preserve"> </w:t>
      </w:r>
      <w:r w:rsidRPr="00064ADD">
        <w:rPr>
          <w:rFonts w:ascii="GHEA Grapalat" w:hAnsi="GHEA Grapalat" w:cs="GHEA Grapalat"/>
          <w:sz w:val="20"/>
          <w:szCs w:val="20"/>
        </w:rPr>
        <w:t>назад</w:t>
      </w:r>
      <w:r w:rsidRPr="00064ADD">
        <w:rPr>
          <w:rFonts w:ascii="GHEA Grapalat" w:hAnsi="GHEA Grapalat"/>
          <w:sz w:val="20"/>
          <w:szCs w:val="20"/>
          <w:lang w:val="es-ES"/>
        </w:rPr>
        <w:t xml:space="preserve"> </w:t>
      </w:r>
      <w:r w:rsidRPr="00064ADD">
        <w:rPr>
          <w:rFonts w:ascii="GHEA Grapalat" w:hAnsi="GHEA Grapalat" w:cs="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cs="GHEA Grapalat"/>
          <w:sz w:val="20"/>
          <w:szCs w:val="20"/>
        </w:rPr>
        <w:t>аргументы</w:t>
      </w:r>
      <w:r w:rsidRPr="00064ADD">
        <w:rPr>
          <w:rFonts w:ascii="GHEA Grapalat" w:hAnsi="GHEA Grapalat"/>
          <w:sz w:val="20"/>
          <w:szCs w:val="20"/>
          <w:lang w:val="es-ES"/>
        </w:rPr>
        <w:t xml:space="preserve"> </w:t>
      </w:r>
      <w:r w:rsidRPr="00064ADD">
        <w:rPr>
          <w:rFonts w:ascii="GHEA Grapalat" w:hAnsi="GHEA Grapalat"/>
          <w:sz w:val="20"/>
          <w:szCs w:val="20"/>
        </w:rPr>
        <w:t>подвергается обследованию</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растворение</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Ереван</w:t>
      </w:r>
      <w:r w:rsidRPr="00064ADD">
        <w:rPr>
          <w:rFonts w:ascii="GHEA Grapalat" w:hAnsi="GHEA Grapalat"/>
          <w:sz w:val="20"/>
          <w:szCs w:val="20"/>
          <w:lang w:val="es-ES"/>
        </w:rPr>
        <w:t xml:space="preserve"> </w:t>
      </w:r>
      <w:r w:rsidRPr="00064ADD">
        <w:rPr>
          <w:rFonts w:ascii="GHEA Grapalat" w:hAnsi="GHEA Grapalat"/>
          <w:sz w:val="20"/>
          <w:szCs w:val="20"/>
        </w:rPr>
        <w:t>город</w:t>
      </w:r>
      <w:r w:rsidRPr="00064ADD">
        <w:rPr>
          <w:rFonts w:ascii="GHEA Grapalat" w:hAnsi="GHEA Grapalat"/>
          <w:sz w:val="20"/>
          <w:szCs w:val="20"/>
          <w:lang w:val="es-ES"/>
        </w:rPr>
        <w:t xml:space="preserve"> </w:t>
      </w:r>
      <w:r w:rsidRPr="00064ADD">
        <w:rPr>
          <w:rFonts w:ascii="GHEA Grapalat" w:hAnsi="GHEA Grapalat"/>
          <w:sz w:val="20"/>
          <w:szCs w:val="20"/>
        </w:rPr>
        <w:t>первый</w:t>
      </w:r>
      <w:r w:rsidRPr="00064ADD">
        <w:rPr>
          <w:rFonts w:ascii="GHEA Grapalat" w:hAnsi="GHEA Grapalat"/>
          <w:sz w:val="20"/>
          <w:szCs w:val="20"/>
          <w:lang w:val="es-ES"/>
        </w:rPr>
        <w:t xml:space="preserve"> </w:t>
      </w:r>
      <w:r w:rsidRPr="00064ADD">
        <w:rPr>
          <w:rFonts w:ascii="GHEA Grapalat" w:hAnsi="GHEA Grapalat"/>
          <w:sz w:val="20"/>
          <w:szCs w:val="20"/>
        </w:rPr>
        <w:t>суда</w:t>
      </w:r>
      <w:r w:rsidRPr="00064ADD">
        <w:rPr>
          <w:rFonts w:ascii="GHEA Grapalat" w:hAnsi="GHEA Grapalat"/>
          <w:sz w:val="20"/>
          <w:szCs w:val="20"/>
          <w:lang w:val="es-ES"/>
        </w:rPr>
        <w:t xml:space="preserve"> </w:t>
      </w:r>
      <w:r w:rsidRPr="00064ADD">
        <w:rPr>
          <w:rFonts w:ascii="GHEA Grapalat" w:hAnsi="GHEA Grapalat"/>
          <w:sz w:val="20"/>
          <w:szCs w:val="20"/>
        </w:rPr>
        <w:t>общий</w:t>
      </w:r>
      <w:r w:rsidRPr="00064ADD">
        <w:rPr>
          <w:rFonts w:ascii="GHEA Grapalat" w:hAnsi="GHEA Grapalat"/>
          <w:sz w:val="20"/>
          <w:szCs w:val="20"/>
          <w:lang w:val="es-ES"/>
        </w:rPr>
        <w:t xml:space="preserve"> </w:t>
      </w:r>
      <w:r w:rsidRPr="00064ADD">
        <w:rPr>
          <w:rFonts w:ascii="GHEA Grapalat" w:hAnsi="GHEA Grapalat"/>
          <w:sz w:val="20"/>
          <w:szCs w:val="20"/>
        </w:rPr>
        <w:t>юрисдикция</w:t>
      </w:r>
      <w:r w:rsidRPr="00064ADD">
        <w:rPr>
          <w:rFonts w:ascii="GHEA Grapalat" w:hAnsi="GHEA Grapalat"/>
          <w:sz w:val="20"/>
          <w:szCs w:val="20"/>
          <w:lang w:val="es-ES"/>
        </w:rPr>
        <w:t xml:space="preserve"> </w:t>
      </w:r>
      <w:r w:rsidRPr="00064ADD">
        <w:rPr>
          <w:rFonts w:ascii="GHEA Grapalat" w:hAnsi="GHEA Grapalat"/>
          <w:sz w:val="20"/>
          <w:szCs w:val="20"/>
        </w:rPr>
        <w:t>в суде</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разбирательства</w:t>
      </w:r>
      <w:r w:rsidRPr="00064ADD">
        <w:rPr>
          <w:rFonts w:ascii="GHEA Grapalat" w:hAnsi="GHEA Grapalat"/>
          <w:sz w:val="20"/>
          <w:szCs w:val="20"/>
          <w:lang w:val="es-ES"/>
        </w:rPr>
        <w:t xml:space="preserve"> </w:t>
      </w:r>
      <w:r w:rsidRPr="00064ADD">
        <w:rPr>
          <w:rFonts w:ascii="GHEA Grapalat" w:hAnsi="GHEA Grapalat"/>
          <w:sz w:val="20"/>
          <w:szCs w:val="20"/>
        </w:rPr>
        <w:t>от принятия</w:t>
      </w:r>
      <w:r w:rsidRPr="00064ADD">
        <w:rPr>
          <w:rFonts w:ascii="GHEA Grapalat" w:hAnsi="GHEA Grapalat"/>
          <w:sz w:val="20"/>
          <w:szCs w:val="20"/>
          <w:lang w:val="es-ES"/>
        </w:rPr>
        <w:t xml:space="preserve"> </w:t>
      </w:r>
      <w:r w:rsidRPr="00064ADD">
        <w:rPr>
          <w:rFonts w:ascii="GHEA Grapalat" w:hAnsi="GHEA Grapalat"/>
          <w:sz w:val="20"/>
          <w:szCs w:val="20"/>
        </w:rPr>
        <w:t>затем:</w:t>
      </w:r>
      <w:r w:rsidRPr="00064ADD">
        <w:rPr>
          <w:rFonts w:ascii="GHEA Grapalat" w:hAnsi="GHEA Grapalat"/>
          <w:sz w:val="20"/>
          <w:szCs w:val="20"/>
          <w:lang w:val="es-ES"/>
        </w:rPr>
        <w:t xml:space="preserve"> </w:t>
      </w:r>
      <w:r w:rsidRPr="00064ADD">
        <w:rPr>
          <w:rFonts w:ascii="GHEA Grapalat" w:hAnsi="GHEA Grapalat"/>
          <w:sz w:val="20"/>
          <w:szCs w:val="20"/>
        </w:rPr>
        <w:t>тридцать</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 xml:space="preserve">во время </w:t>
      </w:r>
      <w:r w:rsidRPr="00064ADD">
        <w:rPr>
          <w:rFonts w:ascii="GHEA Grapalat" w:hAnsi="GHEA Grapalat"/>
          <w:sz w:val="20"/>
          <w:szCs w:val="20"/>
          <w:lang w:val="es-ES"/>
        </w:rPr>
        <w:lastRenderedPageBreak/>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обоснованный</w:t>
      </w:r>
      <w:r w:rsidRPr="00064ADD">
        <w:rPr>
          <w:rFonts w:ascii="GHEA Grapalat" w:hAnsi="GHEA Grapalat"/>
          <w:sz w:val="20"/>
          <w:szCs w:val="20"/>
          <w:lang w:val="es-ES"/>
        </w:rPr>
        <w:t xml:space="preserve"> </w:t>
      </w:r>
      <w:r w:rsidRPr="00064ADD">
        <w:rPr>
          <w:rFonts w:ascii="GHEA Grapalat" w:hAnsi="GHEA Grapalat"/>
          <w:sz w:val="20"/>
          <w:szCs w:val="20"/>
        </w:rPr>
        <w:t>по решению</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частично</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может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расширить</w:t>
      </w:r>
      <w:r w:rsidRPr="00064ADD">
        <w:rPr>
          <w:rFonts w:ascii="GHEA Grapalat" w:hAnsi="GHEA Grapalat"/>
          <w:sz w:val="20"/>
          <w:szCs w:val="20"/>
          <w:lang w:val="es-ES"/>
        </w:rPr>
        <w:t xml:space="preserve"> </w:t>
      </w:r>
      <w:r w:rsidRPr="00064ADD">
        <w:rPr>
          <w:rFonts w:ascii="GHEA Grapalat" w:hAnsi="GHEA Grapalat"/>
          <w:sz w:val="20"/>
          <w:szCs w:val="20"/>
        </w:rPr>
        <w:t>один</w:t>
      </w:r>
      <w:r w:rsidRPr="00064ADD">
        <w:rPr>
          <w:rFonts w:ascii="GHEA Grapalat" w:hAnsi="GHEA Grapalat"/>
          <w:sz w:val="20"/>
          <w:szCs w:val="20"/>
          <w:lang w:val="es-ES"/>
        </w:rPr>
        <w:t xml:space="preserve"> </w:t>
      </w:r>
      <w:r w:rsidRPr="00064ADD">
        <w:rPr>
          <w:rFonts w:ascii="GHEA Grapalat" w:hAnsi="GHEA Grapalat"/>
          <w:sz w:val="20"/>
          <w:szCs w:val="20"/>
        </w:rPr>
        <w:t xml:space="preserve">раз </w:t>
      </w:r>
      <w:r w:rsidRPr="00064ADD">
        <w:rPr>
          <w:rFonts w:ascii="GHEA Grapalat" w:hAnsi="GHEA Grapalat"/>
          <w:sz w:val="20"/>
          <w:szCs w:val="20"/>
          <w:lang w:val="es-ES"/>
        </w:rPr>
        <w:t xml:space="preserve">до </w:t>
      </w:r>
      <w:r w:rsidRPr="00064ADD">
        <w:rPr>
          <w:rFonts w:ascii="GHEA Grapalat" w:hAnsi="GHEA Grapalat"/>
          <w:sz w:val="20"/>
          <w:szCs w:val="20"/>
        </w:rPr>
        <w:t>десять</w:t>
      </w:r>
      <w:r w:rsidRPr="00064ADD">
        <w:rPr>
          <w:rFonts w:ascii="GHEA Grapalat" w:hAnsi="GHEA Grapalat"/>
          <w:sz w:val="20"/>
          <w:szCs w:val="20"/>
          <w:lang w:val="es-ES"/>
        </w:rPr>
        <w:t xml:space="preserve"> </w:t>
      </w:r>
      <w:r w:rsidRPr="00064ADD">
        <w:rPr>
          <w:rFonts w:ascii="GHEA Grapalat" w:hAnsi="GHEA Grapalat"/>
          <w:sz w:val="20"/>
          <w:szCs w:val="20"/>
        </w:rPr>
        <w:t>календарь</w:t>
      </w:r>
      <w:r w:rsidRPr="00064ADD">
        <w:rPr>
          <w:rFonts w:ascii="GHEA Grapalat" w:hAnsi="GHEA Grapalat"/>
          <w:sz w:val="20"/>
          <w:szCs w:val="20"/>
          <w:lang w:val="es-ES"/>
        </w:rPr>
        <w:t xml:space="preserve"> </w:t>
      </w:r>
      <w:r w:rsidRPr="00064ADD">
        <w:rPr>
          <w:rFonts w:ascii="GHEA Grapalat" w:hAnsi="GHEA Grapalat"/>
          <w:sz w:val="20"/>
          <w:szCs w:val="20"/>
        </w:rPr>
        <w:t xml:space="preserve">в день </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разбирательства</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вопрос</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с момента его введения</w:t>
      </w:r>
      <w:r w:rsidRPr="00064ADD">
        <w:rPr>
          <w:rFonts w:ascii="GHEA Grapalat" w:hAnsi="GHEA Grapalat"/>
          <w:sz w:val="20"/>
          <w:szCs w:val="20"/>
          <w:lang w:val="es-ES"/>
        </w:rPr>
        <w:t xml:space="preserve"> </w:t>
      </w:r>
      <w:r w:rsidRPr="00064ADD">
        <w:rPr>
          <w:rFonts w:ascii="GHEA Grapalat" w:hAnsi="GHEA Grapalat"/>
          <w:sz w:val="20"/>
          <w:szCs w:val="20"/>
        </w:rPr>
        <w:t>затем:</w:t>
      </w:r>
      <w:r w:rsidRPr="00064ADD">
        <w:rPr>
          <w:rFonts w:ascii="GHEA Grapalat" w:hAnsi="GHEA Grapalat"/>
          <w:sz w:val="20"/>
          <w:szCs w:val="20"/>
          <w:lang w:val="es-ES"/>
        </w:rPr>
        <w:t xml:space="preserve"> </w:t>
      </w:r>
      <w:r w:rsidRPr="00064ADD">
        <w:rPr>
          <w:rFonts w:ascii="GHEA Grapalat" w:hAnsi="GHEA Grapalat"/>
          <w:sz w:val="20"/>
          <w:szCs w:val="20"/>
        </w:rPr>
        <w:t>трехдневный</w:t>
      </w:r>
      <w:r w:rsidRPr="00064ADD">
        <w:rPr>
          <w:rFonts w:ascii="GHEA Grapalat" w:hAnsi="GHEA Grapalat"/>
          <w:sz w:val="20"/>
          <w:szCs w:val="20"/>
          <w:lang w:val="es-ES"/>
        </w:rPr>
        <w:t xml:space="preserve"> </w:t>
      </w:r>
      <w:r w:rsidRPr="00064ADD">
        <w:rPr>
          <w:rFonts w:ascii="GHEA Grapalat" w:hAnsi="GHEA Grapalat"/>
          <w:sz w:val="20"/>
          <w:szCs w:val="20"/>
        </w:rPr>
        <w:t xml:space="preserve">в установленный срок </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Подача заявления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разбирательства</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одновременно</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изготовление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от ответчика</w:t>
      </w:r>
      <w:r w:rsidRPr="00064ADD">
        <w:rPr>
          <w:rFonts w:ascii="GHEA Grapalat" w:hAnsi="GHEA Grapalat"/>
          <w:sz w:val="20"/>
          <w:szCs w:val="20"/>
          <w:lang w:val="es-ES"/>
        </w:rPr>
        <w:t xml:space="preserve"> </w:t>
      </w:r>
      <w:r w:rsidRPr="00064ADD">
        <w:rPr>
          <w:rFonts w:ascii="GHEA Grapalat" w:hAnsi="GHEA Grapalat"/>
          <w:sz w:val="20"/>
          <w:szCs w:val="20"/>
        </w:rPr>
        <w:t>данные</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процесс</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респондент</w:t>
      </w:r>
      <w:r w:rsidRPr="00064ADD">
        <w:rPr>
          <w:rFonts w:ascii="GHEA Grapalat" w:hAnsi="GHEA Grapalat"/>
          <w:sz w:val="20"/>
          <w:szCs w:val="20"/>
          <w:lang w:val="es-ES"/>
        </w:rPr>
        <w:t xml:space="preserve"> </w:t>
      </w:r>
      <w:r w:rsidRPr="00064ADD">
        <w:rPr>
          <w:rFonts w:ascii="GHEA Grapalat" w:hAnsi="GHEA Grapalat"/>
          <w:sz w:val="20"/>
          <w:szCs w:val="20"/>
        </w:rPr>
        <w:t>владение</w:t>
      </w:r>
      <w:r w:rsidRPr="00064ADD">
        <w:rPr>
          <w:rFonts w:ascii="GHEA Grapalat" w:hAnsi="GHEA Grapalat"/>
          <w:sz w:val="20"/>
          <w:szCs w:val="20"/>
          <w:lang w:val="es-ES"/>
        </w:rPr>
        <w:t xml:space="preserve"> </w:t>
      </w:r>
      <w:r w:rsidRPr="00064ADD">
        <w:rPr>
          <w:rFonts w:ascii="GHEA Grapalat" w:hAnsi="GHEA Grapalat"/>
          <w:sz w:val="20"/>
          <w:szCs w:val="20"/>
        </w:rPr>
        <w:t>под</w:t>
      </w:r>
      <w:r w:rsidRPr="00064ADD">
        <w:rPr>
          <w:rFonts w:ascii="GHEA Grapalat" w:hAnsi="GHEA Grapalat"/>
          <w:sz w:val="20"/>
          <w:szCs w:val="20"/>
          <w:lang w:val="es-ES"/>
        </w:rPr>
        <w:t xml:space="preserve"> </w:t>
      </w:r>
      <w:r w:rsidRPr="00064ADD">
        <w:rPr>
          <w:rFonts w:ascii="GHEA Grapalat" w:hAnsi="GHEA Grapalat"/>
          <w:sz w:val="20"/>
          <w:szCs w:val="20"/>
        </w:rPr>
        <w:t>расположен</w:t>
      </w:r>
      <w:r w:rsidRPr="00064ADD">
        <w:rPr>
          <w:rFonts w:ascii="GHEA Grapalat" w:hAnsi="GHEA Grapalat"/>
          <w:sz w:val="20"/>
          <w:szCs w:val="20"/>
          <w:lang w:val="es-ES"/>
        </w:rPr>
        <w:t xml:space="preserve"> </w:t>
      </w:r>
      <w:r w:rsidRPr="00064ADD">
        <w:rPr>
          <w:rFonts w:ascii="GHEA Grapalat" w:hAnsi="GHEA Grapalat"/>
          <w:sz w:val="20"/>
          <w:szCs w:val="20"/>
        </w:rPr>
        <w:t>все</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доказательства</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 xml:space="preserve">о </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Доказательства</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происходит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респондент</w:t>
      </w:r>
      <w:r w:rsidRPr="00064ADD">
        <w:rPr>
          <w:rFonts w:ascii="GHEA Grapalat" w:hAnsi="GHEA Grapalat"/>
          <w:sz w:val="20"/>
          <w:szCs w:val="20"/>
          <w:lang w:val="es-ES"/>
        </w:rPr>
        <w:t xml:space="preserve"> </w:t>
      </w:r>
      <w:r w:rsidRPr="00064ADD">
        <w:rPr>
          <w:rFonts w:ascii="GHEA Grapalat" w:hAnsi="GHEA Grapalat"/>
          <w:sz w:val="20"/>
          <w:szCs w:val="20"/>
        </w:rPr>
        <w:t>к</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от получения</w:t>
      </w:r>
      <w:r w:rsidRPr="00064ADD">
        <w:rPr>
          <w:rFonts w:ascii="GHEA Grapalat" w:hAnsi="GHEA Grapalat"/>
          <w:sz w:val="20"/>
          <w:szCs w:val="20"/>
          <w:lang w:val="es-ES"/>
        </w:rPr>
        <w:t xml:space="preserve"> </w:t>
      </w:r>
      <w:r w:rsidRPr="00064ADD">
        <w:rPr>
          <w:rFonts w:ascii="GHEA Grapalat" w:hAnsi="GHEA Grapalat"/>
          <w:sz w:val="20"/>
          <w:szCs w:val="20"/>
        </w:rPr>
        <w:t>затем:</w:t>
      </w:r>
      <w:r w:rsidRPr="00064ADD">
        <w:rPr>
          <w:rFonts w:ascii="GHEA Grapalat" w:hAnsi="GHEA Grapalat"/>
          <w:sz w:val="20"/>
          <w:szCs w:val="20"/>
          <w:lang w:val="es-ES"/>
        </w:rPr>
        <w:t xml:space="preserve"> </w:t>
      </w:r>
      <w:r w:rsidRPr="00064ADD">
        <w:rPr>
          <w:rFonts w:ascii="GHEA Grapalat" w:hAnsi="GHEA Grapalat"/>
          <w:sz w:val="20"/>
          <w:szCs w:val="20"/>
        </w:rPr>
        <w:t>пятидневный</w:t>
      </w:r>
      <w:r w:rsidRPr="00064ADD">
        <w:rPr>
          <w:rFonts w:ascii="GHEA Grapalat" w:hAnsi="GHEA Grapalat"/>
          <w:sz w:val="20"/>
          <w:szCs w:val="20"/>
          <w:lang w:val="es-ES"/>
        </w:rPr>
        <w:t xml:space="preserve"> </w:t>
      </w:r>
      <w:r w:rsidRPr="00064ADD">
        <w:rPr>
          <w:rFonts w:ascii="GHEA Grapalat" w:hAnsi="GHEA Grapalat"/>
          <w:sz w:val="20"/>
          <w:szCs w:val="20"/>
        </w:rPr>
        <w:t xml:space="preserve">в установленный срок </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с точкой</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в установленный срок</w:t>
      </w:r>
      <w:r w:rsidRPr="00064ADD">
        <w:rPr>
          <w:rFonts w:ascii="GHEA Grapalat" w:hAnsi="GHEA Grapalat"/>
          <w:sz w:val="20"/>
          <w:szCs w:val="20"/>
          <w:lang w:val="es-ES"/>
        </w:rPr>
        <w:t xml:space="preserve"> </w:t>
      </w:r>
      <w:r w:rsidRPr="00064ADD">
        <w:rPr>
          <w:rFonts w:ascii="GHEA Grapalat" w:hAnsi="GHEA Grapalat"/>
          <w:sz w:val="20"/>
          <w:szCs w:val="20"/>
        </w:rPr>
        <w:t>респондент</w:t>
      </w:r>
      <w:r w:rsidRPr="00064ADD">
        <w:rPr>
          <w:rFonts w:ascii="GHEA Grapalat" w:hAnsi="GHEA Grapalat"/>
          <w:sz w:val="20"/>
          <w:szCs w:val="20"/>
          <w:lang w:val="es-ES"/>
        </w:rPr>
        <w:t xml:space="preserve"> </w:t>
      </w:r>
      <w:r w:rsidRPr="00064ADD">
        <w:rPr>
          <w:rFonts w:ascii="GHEA Grapalat" w:hAnsi="GHEA Grapalat"/>
          <w:sz w:val="20"/>
          <w:szCs w:val="20"/>
        </w:rPr>
        <w:t>к</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доказательство</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требования</w:t>
      </w:r>
      <w:r w:rsidRPr="00064ADD">
        <w:rPr>
          <w:rFonts w:ascii="GHEA Grapalat" w:hAnsi="GHEA Grapalat"/>
          <w:sz w:val="20"/>
          <w:szCs w:val="20"/>
          <w:lang w:val="es-ES"/>
        </w:rPr>
        <w:t xml:space="preserve"> </w:t>
      </w:r>
      <w:r w:rsidRPr="00064ADD">
        <w:rPr>
          <w:rFonts w:ascii="GHEA Grapalat" w:hAnsi="GHEA Grapalat"/>
          <w:sz w:val="20"/>
          <w:szCs w:val="20"/>
        </w:rPr>
        <w:t>быть невыполненным</w:t>
      </w:r>
      <w:r w:rsidRPr="00064ADD">
        <w:rPr>
          <w:rFonts w:ascii="GHEA Grapalat" w:hAnsi="GHEA Grapalat"/>
          <w:sz w:val="20"/>
          <w:szCs w:val="20"/>
          <w:lang w:val="es-ES"/>
        </w:rPr>
        <w:t xml:space="preserve"> </w:t>
      </w:r>
      <w:r w:rsidRPr="00064ADD">
        <w:rPr>
          <w:rFonts w:ascii="GHEA Grapalat" w:hAnsi="GHEA Grapalat"/>
          <w:sz w:val="20"/>
          <w:szCs w:val="20"/>
        </w:rPr>
        <w:t>в случае</w:t>
      </w:r>
      <w:r w:rsidRPr="00064ADD">
        <w:rPr>
          <w:rFonts w:ascii="GHEA Grapalat" w:hAnsi="GHEA Grapalat"/>
          <w:sz w:val="20"/>
          <w:szCs w:val="20"/>
          <w:lang w:val="es-ES"/>
        </w:rPr>
        <w:t xml:space="preserve"> </w:t>
      </w:r>
      <w:r w:rsidRPr="00064ADD">
        <w:rPr>
          <w:rFonts w:ascii="GHEA Grapalat" w:hAnsi="GHEA Grapalat"/>
          <w:sz w:val="20"/>
          <w:szCs w:val="20"/>
        </w:rPr>
        <w:t>дело</w:t>
      </w:r>
      <w:r w:rsidRPr="00064ADD">
        <w:rPr>
          <w:rFonts w:ascii="GHEA Grapalat" w:hAnsi="GHEA Grapalat"/>
          <w:sz w:val="20"/>
          <w:szCs w:val="20"/>
          <w:lang w:val="es-ES"/>
        </w:rPr>
        <w:t xml:space="preserve"> </w:t>
      </w:r>
      <w:r w:rsidRPr="00064ADD">
        <w:rPr>
          <w:rFonts w:ascii="GHEA Grapalat" w:hAnsi="GHEA Grapalat"/>
          <w:sz w:val="20"/>
          <w:szCs w:val="20"/>
        </w:rPr>
        <w:t>подвергается обследованию</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в нем</w:t>
      </w:r>
      <w:r w:rsidRPr="00064ADD">
        <w:rPr>
          <w:rFonts w:ascii="GHEA Grapalat" w:hAnsi="GHEA Grapalat"/>
          <w:sz w:val="20"/>
          <w:szCs w:val="20"/>
          <w:lang w:val="es-ES"/>
        </w:rPr>
        <w:t xml:space="preserve"> </w:t>
      </w:r>
      <w:r w:rsidRPr="00064ADD">
        <w:rPr>
          <w:rFonts w:ascii="GHEA Grapalat" w:hAnsi="GHEA Grapalat"/>
          <w:sz w:val="20"/>
          <w:szCs w:val="20"/>
        </w:rPr>
        <w:t>доступный</w:t>
      </w:r>
      <w:r w:rsidRPr="00064ADD">
        <w:rPr>
          <w:rFonts w:ascii="GHEA Grapalat" w:hAnsi="GHEA Grapalat"/>
          <w:sz w:val="20"/>
          <w:szCs w:val="20"/>
          <w:lang w:val="es-ES"/>
        </w:rPr>
        <w:t xml:space="preserve"> </w:t>
      </w:r>
      <w:r w:rsidRPr="00064ADD">
        <w:rPr>
          <w:rFonts w:ascii="GHEA Grapalat" w:hAnsi="GHEA Grapalat"/>
          <w:sz w:val="20"/>
          <w:szCs w:val="20"/>
        </w:rPr>
        <w:t>доказательств</w:t>
      </w:r>
      <w:r w:rsidRPr="00064ADD">
        <w:rPr>
          <w:rFonts w:ascii="GHEA Grapalat" w:hAnsi="GHEA Grapalat"/>
          <w:sz w:val="20"/>
          <w:szCs w:val="20"/>
          <w:lang w:val="es-ES"/>
        </w:rPr>
        <w:t xml:space="preserve"> </w:t>
      </w:r>
      <w:r w:rsidRPr="00064ADD">
        <w:rPr>
          <w:rFonts w:ascii="GHEA Grapalat" w:hAnsi="GHEA Grapalat"/>
          <w:sz w:val="20"/>
          <w:szCs w:val="20"/>
        </w:rPr>
        <w:t>основа</w:t>
      </w:r>
      <w:r w:rsidRPr="00064ADD">
        <w:rPr>
          <w:rFonts w:ascii="GHEA Grapalat" w:hAnsi="GHEA Grapalat"/>
          <w:sz w:val="20"/>
          <w:szCs w:val="20"/>
          <w:lang w:val="es-ES"/>
        </w:rPr>
        <w:t xml:space="preserve"> </w:t>
      </w:r>
      <w:r w:rsidRPr="00064ADD">
        <w:rPr>
          <w:rFonts w:ascii="GHEA Grapalat" w:hAnsi="GHEA Grapalat"/>
          <w:sz w:val="20"/>
          <w:szCs w:val="20"/>
        </w:rPr>
        <w:t>на и</w:t>
      </w:r>
      <w:r w:rsidRPr="00064ADD">
        <w:rPr>
          <w:rFonts w:ascii="GHEA Grapalat" w:hAnsi="GHEA Grapalat"/>
          <w:sz w:val="20"/>
          <w:szCs w:val="20"/>
          <w:lang w:val="es-ES"/>
        </w:rPr>
        <w:t xml:space="preserve">​ </w:t>
      </w:r>
      <w:r w:rsidRPr="00064ADD">
        <w:rPr>
          <w:rFonts w:ascii="GHEA Grapalat" w:hAnsi="GHEA Grapalat"/>
          <w:sz w:val="20"/>
          <w:szCs w:val="20"/>
        </w:rPr>
        <w:t>истец</w:t>
      </w:r>
      <w:r w:rsidRPr="00064ADD">
        <w:rPr>
          <w:rFonts w:ascii="GHEA Grapalat" w:hAnsi="GHEA Grapalat"/>
          <w:sz w:val="20"/>
          <w:szCs w:val="20"/>
          <w:lang w:val="es-ES"/>
        </w:rPr>
        <w:t xml:space="preserve"> </w:t>
      </w:r>
      <w:r w:rsidRPr="00064ADD">
        <w:rPr>
          <w:rFonts w:ascii="GHEA Grapalat" w:hAnsi="GHEA Grapalat"/>
          <w:sz w:val="20"/>
          <w:szCs w:val="20"/>
        </w:rPr>
        <w:t>цит.</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 xml:space="preserve">факты , </w:t>
      </w:r>
      <w:r w:rsidRPr="00064ADD">
        <w:rPr>
          <w:rFonts w:ascii="GHEA Grapalat" w:hAnsi="GHEA Grapalat"/>
          <w:sz w:val="20"/>
          <w:szCs w:val="20"/>
          <w:lang w:val="es-ES"/>
        </w:rPr>
        <w:t xml:space="preserve">которые </w:t>
      </w:r>
      <w:r w:rsidRPr="00064ADD">
        <w:rPr>
          <w:rFonts w:ascii="GHEA Grapalat" w:hAnsi="GHEA Grapalat"/>
          <w:sz w:val="20"/>
          <w:szCs w:val="20"/>
        </w:rPr>
        <w:t>предмет</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подтверждение</w:t>
      </w:r>
      <w:r w:rsidRPr="00064ADD">
        <w:rPr>
          <w:rFonts w:ascii="GHEA Grapalat" w:hAnsi="GHEA Grapalat"/>
          <w:sz w:val="20"/>
          <w:szCs w:val="20"/>
          <w:lang w:val="es-ES"/>
        </w:rPr>
        <w:t xml:space="preserve"> </w:t>
      </w:r>
      <w:r w:rsidRPr="00064ADD">
        <w:rPr>
          <w:rFonts w:ascii="GHEA Grapalat" w:hAnsi="GHEA Grapalat"/>
          <w:sz w:val="20"/>
          <w:szCs w:val="20"/>
        </w:rPr>
        <w:t>респондент</w:t>
      </w:r>
      <w:r w:rsidRPr="00064ADD">
        <w:rPr>
          <w:rFonts w:ascii="GHEA Grapalat" w:hAnsi="GHEA Grapalat"/>
          <w:sz w:val="20"/>
          <w:szCs w:val="20"/>
          <w:lang w:val="es-ES"/>
        </w:rPr>
        <w:t xml:space="preserve"> </w:t>
      </w:r>
      <w:r w:rsidRPr="00064ADD">
        <w:rPr>
          <w:rFonts w:ascii="GHEA Grapalat" w:hAnsi="GHEA Grapalat"/>
          <w:sz w:val="20"/>
          <w:szCs w:val="20"/>
        </w:rPr>
        <w:t>владение</w:t>
      </w:r>
      <w:r w:rsidRPr="00064ADD">
        <w:rPr>
          <w:rFonts w:ascii="GHEA Grapalat" w:hAnsi="GHEA Grapalat"/>
          <w:sz w:val="20"/>
          <w:szCs w:val="20"/>
          <w:lang w:val="es-ES"/>
        </w:rPr>
        <w:t xml:space="preserve"> </w:t>
      </w:r>
      <w:r w:rsidRPr="00064ADD">
        <w:rPr>
          <w:rFonts w:ascii="GHEA Grapalat" w:hAnsi="GHEA Grapalat"/>
          <w:sz w:val="20"/>
          <w:szCs w:val="20"/>
        </w:rPr>
        <w:t>под</w:t>
      </w:r>
      <w:r w:rsidRPr="00064ADD">
        <w:rPr>
          <w:rFonts w:ascii="GHEA Grapalat" w:hAnsi="GHEA Grapalat"/>
          <w:sz w:val="20"/>
          <w:szCs w:val="20"/>
          <w:lang w:val="es-ES"/>
        </w:rPr>
        <w:t xml:space="preserve"> </w:t>
      </w:r>
      <w:r w:rsidRPr="00064ADD">
        <w:rPr>
          <w:rFonts w:ascii="GHEA Grapalat" w:hAnsi="GHEA Grapalat"/>
          <w:sz w:val="20"/>
          <w:szCs w:val="20"/>
        </w:rPr>
        <w:t>расположен</w:t>
      </w:r>
      <w:r w:rsidRPr="00064ADD">
        <w:rPr>
          <w:rFonts w:ascii="GHEA Grapalat" w:hAnsi="GHEA Grapalat"/>
          <w:sz w:val="20"/>
          <w:szCs w:val="20"/>
          <w:lang w:val="es-ES"/>
        </w:rPr>
        <w:t xml:space="preserve"> </w:t>
      </w:r>
      <w:r w:rsidRPr="00064ADD">
        <w:rPr>
          <w:rFonts w:ascii="GHEA Grapalat" w:hAnsi="GHEA Grapalat"/>
          <w:sz w:val="20"/>
          <w:szCs w:val="20"/>
        </w:rPr>
        <w:t xml:space="preserve">с учетом доказательств </w:t>
      </w:r>
      <w:r w:rsidRPr="00064ADD">
        <w:rPr>
          <w:rFonts w:ascii="GHEA Grapalat" w:hAnsi="GHEA Grapalat"/>
          <w:sz w:val="20"/>
          <w:szCs w:val="20"/>
          <w:lang w:val="es-ES"/>
        </w:rPr>
        <w:t xml:space="preserve">, </w:t>
      </w:r>
      <w:r w:rsidRPr="00064ADD">
        <w:rPr>
          <w:rFonts w:ascii="GHEA Grapalat" w:hAnsi="GHEA Grapalat"/>
          <w:sz w:val="20"/>
          <w:szCs w:val="20"/>
        </w:rPr>
        <w:t>рассмотренных</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 xml:space="preserve">одобренный </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9.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к процессу</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поделиться</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споры</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его/её</w:t>
      </w:r>
      <w:r w:rsidRPr="00064ADD">
        <w:rPr>
          <w:rFonts w:ascii="GHEA Grapalat" w:hAnsi="GHEA Grapalat"/>
          <w:sz w:val="20"/>
          <w:szCs w:val="20"/>
          <w:lang w:val="es-ES"/>
        </w:rPr>
        <w:t xml:space="preserve"> </w:t>
      </w:r>
      <w:r w:rsidRPr="00064ADD">
        <w:rPr>
          <w:rFonts w:ascii="GHEA Grapalat" w:hAnsi="GHEA Grapalat"/>
          <w:sz w:val="20"/>
          <w:szCs w:val="20"/>
        </w:rPr>
        <w:t>в ходе разбирательства</w:t>
      </w:r>
      <w:r w:rsidRPr="00064ADD">
        <w:rPr>
          <w:rFonts w:ascii="GHEA Grapalat" w:hAnsi="GHEA Grapalat"/>
          <w:sz w:val="20"/>
          <w:szCs w:val="20"/>
          <w:lang w:val="es-ES"/>
        </w:rPr>
        <w:t xml:space="preserve"> </w:t>
      </w:r>
      <w:r w:rsidRPr="00064ADD">
        <w:rPr>
          <w:rFonts w:ascii="GHEA Grapalat" w:hAnsi="GHEA Grapalat"/>
          <w:sz w:val="20"/>
          <w:szCs w:val="20"/>
        </w:rPr>
        <w:t>в ходе исследования</w:t>
      </w:r>
      <w:r w:rsidRPr="00064ADD">
        <w:rPr>
          <w:rFonts w:ascii="GHEA Grapalat" w:hAnsi="GHEA Grapalat"/>
          <w:sz w:val="20"/>
          <w:szCs w:val="20"/>
          <w:lang w:val="es-ES"/>
        </w:rPr>
        <w:t xml:space="preserve"> </w:t>
      </w:r>
      <w:r w:rsidRPr="00064ADD">
        <w:rPr>
          <w:rFonts w:ascii="GHEA Grapalat" w:hAnsi="GHEA Grapalat"/>
          <w:sz w:val="20"/>
          <w:szCs w:val="20"/>
        </w:rPr>
        <w:t>работы</w:t>
      </w:r>
      <w:r w:rsidRPr="00064ADD">
        <w:rPr>
          <w:rFonts w:ascii="GHEA Grapalat" w:hAnsi="GHEA Grapalat"/>
          <w:sz w:val="20"/>
          <w:szCs w:val="20"/>
          <w:lang w:val="es-ES"/>
        </w:rPr>
        <w:t xml:space="preserve"> </w:t>
      </w:r>
      <w:r w:rsidRPr="00064ADD">
        <w:rPr>
          <w:rFonts w:ascii="GHEA Grapalat" w:hAnsi="GHEA Grapalat"/>
          <w:sz w:val="20"/>
          <w:szCs w:val="20"/>
        </w:rPr>
        <w:t>соединяет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один</w:t>
      </w:r>
      <w:r w:rsidRPr="00064ADD">
        <w:rPr>
          <w:rFonts w:ascii="GHEA Grapalat" w:hAnsi="GHEA Grapalat"/>
          <w:sz w:val="20"/>
          <w:szCs w:val="20"/>
          <w:lang w:val="es-ES"/>
        </w:rPr>
        <w:t xml:space="preserve"> </w:t>
      </w:r>
      <w:r w:rsidRPr="00064ADD">
        <w:rPr>
          <w:rFonts w:ascii="GHEA Grapalat" w:hAnsi="GHEA Grapalat"/>
          <w:sz w:val="20"/>
          <w:szCs w:val="20"/>
        </w:rPr>
        <w:t xml:space="preserve">в ходе разбирательства </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10. </w:t>
      </w:r>
      <w:r w:rsidRPr="00064ADD">
        <w:rPr>
          <w:rFonts w:ascii="GHEA Grapalat" w:hAnsi="GHEA Grapalat"/>
          <w:sz w:val="20"/>
          <w:szCs w:val="20"/>
        </w:rPr>
        <w:t>Подача заявления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разбирательства</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отправляется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авторизовано</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официальный</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почта</w:t>
      </w:r>
      <w:r w:rsidRPr="00064ADD">
        <w:rPr>
          <w:rFonts w:ascii="GHEA Grapalat" w:hAnsi="GHEA Grapalat"/>
          <w:sz w:val="20"/>
          <w:szCs w:val="20"/>
          <w:lang w:val="es-ES"/>
        </w:rPr>
        <w:t xml:space="preserve"> </w:t>
      </w:r>
      <w:r w:rsidRPr="00064ADD">
        <w:rPr>
          <w:rFonts w:ascii="GHEA Grapalat" w:hAnsi="GHEA Grapalat"/>
          <w:sz w:val="20"/>
          <w:szCs w:val="20"/>
        </w:rPr>
        <w:t xml:space="preserve">Кому </w:t>
      </w:r>
      <w:r w:rsidRPr="00064ADD">
        <w:rPr>
          <w:rFonts w:ascii="GHEA Grapalat" w:hAnsi="GHEA Grapalat"/>
          <w:sz w:val="20"/>
          <w:szCs w:val="20"/>
          <w:lang w:val="es-ES"/>
        </w:rPr>
        <w:t xml:space="preserve">: </w:t>
      </w:r>
      <w:r w:rsidRPr="00064ADD">
        <w:rPr>
          <w:rFonts w:ascii="GHEA Grapalat" w:hAnsi="GHEA Grapalat"/>
          <w:sz w:val="20"/>
          <w:szCs w:val="20"/>
        </w:rPr>
        <w:t>Уполномоченному</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с точкой</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в информационном бюллетене:</w:t>
      </w:r>
      <w:r w:rsidRPr="00064ADD">
        <w:rPr>
          <w:rFonts w:ascii="GHEA Grapalat" w:hAnsi="GHEA Grapalat"/>
          <w:sz w:val="20"/>
          <w:szCs w:val="20"/>
          <w:lang w:val="es-ES"/>
        </w:rPr>
        <w:t xml:space="preserve"> </w:t>
      </w:r>
      <w:r w:rsidRPr="00064ADD">
        <w:rPr>
          <w:rFonts w:ascii="GHEA Grapalat" w:hAnsi="GHEA Grapalat"/>
          <w:sz w:val="20"/>
          <w:szCs w:val="20"/>
        </w:rPr>
        <w:t>отмечая</w:t>
      </w:r>
      <w:r w:rsidRPr="00064ADD">
        <w:rPr>
          <w:rFonts w:ascii="GHEA Grapalat" w:hAnsi="GHEA Grapalat"/>
          <w:sz w:val="20"/>
          <w:szCs w:val="20"/>
          <w:lang w:val="es-ES"/>
        </w:rPr>
        <w:t xml:space="preserve"> </w:t>
      </w:r>
      <w:r w:rsidRPr="00064ADD">
        <w:rPr>
          <w:rFonts w:ascii="GHEA Grapalat" w:hAnsi="GHEA Grapalat"/>
          <w:sz w:val="20"/>
          <w:szCs w:val="20"/>
        </w:rPr>
        <w:t>приостановка</w:t>
      </w:r>
      <w:r w:rsidRPr="00064ADD">
        <w:rPr>
          <w:rFonts w:ascii="GHEA Grapalat" w:hAnsi="GHEA Grapalat"/>
          <w:sz w:val="20"/>
          <w:szCs w:val="20"/>
          <w:lang w:val="es-ES"/>
        </w:rPr>
        <w:t xml:space="preserve"> </w:t>
      </w:r>
      <w:r w:rsidRPr="00064ADD">
        <w:rPr>
          <w:rFonts w:ascii="GHEA Grapalat" w:hAnsi="GHEA Grapalat"/>
          <w:sz w:val="20"/>
          <w:szCs w:val="20"/>
        </w:rPr>
        <w:t xml:space="preserve">день </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11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ответ</w:t>
      </w:r>
      <w:r w:rsidRPr="00064ADD">
        <w:rPr>
          <w:rFonts w:ascii="GHEA Grapalat" w:hAnsi="GHEA Grapalat"/>
          <w:sz w:val="20"/>
          <w:szCs w:val="20"/>
          <w:lang w:val="es-ES"/>
        </w:rPr>
        <w:t xml:space="preserve"> </w:t>
      </w:r>
      <w:r w:rsidRPr="00064ADD">
        <w:rPr>
          <w:rFonts w:ascii="GHEA Grapalat" w:hAnsi="GHEA Grapalat"/>
          <w:sz w:val="20"/>
          <w:szCs w:val="20"/>
        </w:rPr>
        <w:t>клиент</w:t>
      </w:r>
      <w:r w:rsidRPr="00064ADD">
        <w:rPr>
          <w:rFonts w:ascii="GHEA Grapalat" w:hAnsi="GHEA Grapalat"/>
          <w:sz w:val="20"/>
          <w:szCs w:val="20"/>
          <w:lang w:val="es-ES"/>
        </w:rPr>
        <w:t xml:space="preserve"> </w:t>
      </w:r>
      <w:r w:rsidRPr="00064ADD">
        <w:rPr>
          <w:rFonts w:ascii="GHEA Grapalat" w:hAnsi="GHEA Grapalat"/>
          <w:sz w:val="20"/>
          <w:szCs w:val="20"/>
        </w:rPr>
        <w:t>подарок</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разбирательства</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от получения</w:t>
      </w:r>
      <w:r w:rsidRPr="00064ADD">
        <w:rPr>
          <w:rFonts w:ascii="GHEA Grapalat" w:hAnsi="GHEA Grapalat"/>
          <w:sz w:val="20"/>
          <w:szCs w:val="20"/>
          <w:lang w:val="es-ES"/>
        </w:rPr>
        <w:t xml:space="preserve"> </w:t>
      </w:r>
      <w:r w:rsidRPr="00064ADD">
        <w:rPr>
          <w:rFonts w:ascii="GHEA Grapalat" w:hAnsi="GHEA Grapalat"/>
          <w:sz w:val="20"/>
          <w:szCs w:val="20"/>
        </w:rPr>
        <w:t>затем:</w:t>
      </w:r>
      <w:r w:rsidRPr="00064ADD">
        <w:rPr>
          <w:rFonts w:ascii="GHEA Grapalat" w:hAnsi="GHEA Grapalat"/>
          <w:sz w:val="20"/>
          <w:szCs w:val="20"/>
          <w:lang w:val="es-ES"/>
        </w:rPr>
        <w:t xml:space="preserve"> </w:t>
      </w:r>
      <w:r w:rsidRPr="00064ADD">
        <w:rPr>
          <w:rFonts w:ascii="GHEA Grapalat" w:hAnsi="GHEA Grapalat"/>
          <w:sz w:val="20"/>
          <w:szCs w:val="20"/>
        </w:rPr>
        <w:t>пятидневный</w:t>
      </w:r>
      <w:r w:rsidRPr="00064ADD">
        <w:rPr>
          <w:rFonts w:ascii="GHEA Grapalat" w:hAnsi="GHEA Grapalat"/>
          <w:sz w:val="20"/>
          <w:szCs w:val="20"/>
          <w:lang w:val="es-ES"/>
        </w:rPr>
        <w:t xml:space="preserve"> </w:t>
      </w:r>
      <w:r w:rsidRPr="00064ADD">
        <w:rPr>
          <w:rFonts w:ascii="GHEA Grapalat" w:hAnsi="GHEA Grapalat"/>
          <w:sz w:val="20"/>
          <w:szCs w:val="20"/>
        </w:rPr>
        <w:t xml:space="preserve">в установленный срок </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12 </w:t>
      </w:r>
      <w:r w:rsidRPr="00064ADD">
        <w:rPr>
          <w:rFonts w:ascii="GHEA Grapalat" w:hAnsi="GHEA Grapalat"/>
          <w:sz w:val="20"/>
          <w:szCs w:val="20"/>
        </w:rPr>
        <w:t>В случае</w:t>
      </w:r>
      <w:r w:rsidRPr="00064ADD">
        <w:rPr>
          <w:rFonts w:ascii="GHEA Grapalat" w:hAnsi="GHEA Grapalat"/>
          <w:sz w:val="20"/>
          <w:szCs w:val="20"/>
          <w:lang w:val="es-ES"/>
        </w:rPr>
        <w:t xml:space="preserve"> </w:t>
      </w:r>
      <w:r w:rsidRPr="00064ADD">
        <w:rPr>
          <w:rFonts w:ascii="GHEA Grapalat" w:hAnsi="GHEA Grapalat"/>
          <w:sz w:val="20"/>
          <w:szCs w:val="20"/>
        </w:rPr>
        <w:t>участник</w:t>
      </w:r>
      <w:r w:rsidRPr="00064ADD">
        <w:rPr>
          <w:rFonts w:ascii="GHEA Grapalat" w:hAnsi="GHEA Grapalat"/>
          <w:sz w:val="20"/>
          <w:szCs w:val="20"/>
          <w:lang w:val="es-ES"/>
        </w:rPr>
        <w:t xml:space="preserve"> </w:t>
      </w:r>
      <w:r w:rsidRPr="00064ADD">
        <w:rPr>
          <w:rFonts w:ascii="GHEA Grapalat" w:hAnsi="GHEA Grapalat"/>
          <w:sz w:val="20"/>
          <w:szCs w:val="20"/>
        </w:rPr>
        <w:t>лица</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их</w:t>
      </w:r>
      <w:r w:rsidRPr="00064ADD">
        <w:rPr>
          <w:rFonts w:ascii="GHEA Grapalat" w:hAnsi="GHEA Grapalat"/>
          <w:sz w:val="20"/>
          <w:szCs w:val="20"/>
          <w:lang w:val="es-ES"/>
        </w:rPr>
        <w:t xml:space="preserve"> </w:t>
      </w:r>
      <w:r w:rsidRPr="00064ADD">
        <w:rPr>
          <w:rFonts w:ascii="GHEA Grapalat" w:hAnsi="GHEA Grapalat"/>
          <w:sz w:val="20"/>
          <w:szCs w:val="20"/>
        </w:rPr>
        <w:t>представители</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сессия</w:t>
      </w:r>
      <w:r w:rsidRPr="00064ADD">
        <w:rPr>
          <w:rFonts w:ascii="GHEA Grapalat" w:hAnsi="GHEA Grapalat"/>
          <w:sz w:val="20"/>
          <w:szCs w:val="20"/>
          <w:lang w:val="es-ES"/>
        </w:rPr>
        <w:t xml:space="preserve"> </w:t>
      </w:r>
      <w:r w:rsidRPr="00064ADD">
        <w:rPr>
          <w:rFonts w:ascii="GHEA Grapalat" w:hAnsi="GHEA Grapalat"/>
          <w:sz w:val="20"/>
          <w:szCs w:val="20"/>
        </w:rPr>
        <w:t>время</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 xml:space="preserve">дикий </w:t>
      </w:r>
      <w:r w:rsidRPr="00064ADD">
        <w:rPr>
          <w:rFonts w:ascii="GHEA Grapalat" w:hAnsi="GHEA Grapalat"/>
          <w:sz w:val="20"/>
          <w:szCs w:val="20"/>
          <w:lang w:val="es-ES"/>
        </w:rPr>
        <w:t xml:space="preserve">, </w:t>
      </w:r>
      <w:r w:rsidRPr="00064ADD">
        <w:rPr>
          <w:rFonts w:ascii="GHEA Grapalat" w:hAnsi="GHEA Grapalat"/>
          <w:sz w:val="20"/>
          <w:szCs w:val="20"/>
        </w:rPr>
        <w:t>как</w:t>
      </w:r>
      <w:r w:rsidRPr="00064ADD">
        <w:rPr>
          <w:rFonts w:ascii="GHEA Grapalat" w:hAnsi="GHEA Grapalat"/>
          <w:sz w:val="20"/>
          <w:szCs w:val="20"/>
          <w:lang w:val="es-ES"/>
        </w:rPr>
        <w:t xml:space="preserve"> </w:t>
      </w:r>
      <w:r w:rsidRPr="00064ADD">
        <w:rPr>
          <w:rFonts w:ascii="GHEA Grapalat" w:hAnsi="GHEA Grapalat"/>
          <w:sz w:val="20"/>
          <w:szCs w:val="20"/>
        </w:rPr>
        <w:t>также</w:t>
      </w:r>
      <w:r w:rsidRPr="00064ADD">
        <w:rPr>
          <w:rFonts w:ascii="GHEA Grapalat" w:hAnsi="GHEA Grapalat"/>
          <w:sz w:val="20"/>
          <w:szCs w:val="20"/>
          <w:lang w:val="es-ES"/>
        </w:rPr>
        <w:t xml:space="preserve"> </w:t>
      </w:r>
      <w:r w:rsidRPr="00064ADD">
        <w:rPr>
          <w:rFonts w:ascii="GHEA Grapalat" w:hAnsi="GHEA Grapalat"/>
          <w:sz w:val="20"/>
          <w:szCs w:val="20"/>
        </w:rPr>
        <w:t>По закону</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в случаях</w:t>
      </w:r>
      <w:r w:rsidRPr="00064ADD">
        <w:rPr>
          <w:rFonts w:ascii="GHEA Grapalat" w:hAnsi="GHEA Grapalat"/>
          <w:sz w:val="20"/>
          <w:szCs w:val="20"/>
          <w:lang w:val="es-ES"/>
        </w:rPr>
        <w:t xml:space="preserve"> </w:t>
      </w:r>
      <w:r w:rsidRPr="00064ADD">
        <w:rPr>
          <w:rFonts w:ascii="GHEA Grapalat" w:hAnsi="GHEA Grapalat"/>
          <w:sz w:val="20"/>
          <w:szCs w:val="20"/>
        </w:rPr>
        <w:t>отдельно</w:t>
      </w:r>
      <w:r w:rsidRPr="00064ADD">
        <w:rPr>
          <w:rFonts w:ascii="GHEA Grapalat" w:hAnsi="GHEA Grapalat"/>
          <w:sz w:val="20"/>
          <w:szCs w:val="20"/>
          <w:lang w:val="es-ES"/>
        </w:rPr>
        <w:t xml:space="preserve"> </w:t>
      </w:r>
      <w:r w:rsidRPr="00064ADD">
        <w:rPr>
          <w:rFonts w:ascii="GHEA Grapalat" w:hAnsi="GHEA Grapalat"/>
          <w:sz w:val="20"/>
          <w:szCs w:val="20"/>
        </w:rPr>
        <w:t>процедурный</w:t>
      </w:r>
      <w:r w:rsidRPr="00064ADD">
        <w:rPr>
          <w:rFonts w:ascii="GHEA Grapalat" w:hAnsi="GHEA Grapalat"/>
          <w:sz w:val="20"/>
          <w:szCs w:val="20"/>
          <w:lang w:val="es-ES"/>
        </w:rPr>
        <w:t xml:space="preserve"> </w:t>
      </w:r>
      <w:r w:rsidRPr="00064ADD">
        <w:rPr>
          <w:rFonts w:ascii="GHEA Grapalat" w:hAnsi="GHEA Grapalat"/>
          <w:sz w:val="20"/>
          <w:szCs w:val="20"/>
        </w:rPr>
        <w:t>действия</w:t>
      </w:r>
      <w:r w:rsidRPr="00064ADD">
        <w:rPr>
          <w:rFonts w:ascii="GHEA Grapalat" w:hAnsi="GHEA Grapalat"/>
          <w:sz w:val="20"/>
          <w:szCs w:val="20"/>
          <w:lang w:val="es-ES"/>
        </w:rPr>
        <w:t xml:space="preserve"> </w:t>
      </w:r>
      <w:r w:rsidRPr="00064ADD">
        <w:rPr>
          <w:rFonts w:ascii="GHEA Grapalat" w:hAnsi="GHEA Grapalat"/>
          <w:sz w:val="20"/>
          <w:szCs w:val="20"/>
        </w:rPr>
        <w:t>выполнять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уведомлен</w:t>
      </w:r>
      <w:r w:rsidRPr="00064ADD">
        <w:rPr>
          <w:rFonts w:ascii="GHEA Grapalat" w:hAnsi="GHEA Grapalat"/>
          <w:sz w:val="20"/>
          <w:szCs w:val="20"/>
          <w:lang w:val="es-ES"/>
        </w:rPr>
        <w:t xml:space="preserve"> </w:t>
      </w:r>
      <w:r w:rsidRPr="00064ADD">
        <w:rPr>
          <w:rFonts w:ascii="GHEA Grapalat" w:hAnsi="GHEA Grapalat"/>
          <w:sz w:val="20"/>
          <w:szCs w:val="20"/>
        </w:rPr>
        <w:t>являются</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коммуникация</w:t>
      </w:r>
      <w:r w:rsidRPr="00064ADD">
        <w:rPr>
          <w:rFonts w:ascii="GHEA Grapalat" w:hAnsi="GHEA Grapalat"/>
          <w:sz w:val="20"/>
          <w:szCs w:val="20"/>
          <w:lang w:val="es-ES"/>
        </w:rPr>
        <w:t xml:space="preserve"> </w:t>
      </w:r>
      <w:r w:rsidRPr="00064ADD">
        <w:rPr>
          <w:rFonts w:ascii="GHEA Grapalat" w:hAnsi="GHEA Grapalat"/>
          <w:sz w:val="20"/>
          <w:szCs w:val="20"/>
        </w:rPr>
        <w:t>через</w:t>
      </w:r>
      <w:r w:rsidRPr="00064ADD">
        <w:rPr>
          <w:rFonts w:ascii="GHEA Grapalat" w:hAnsi="GHEA Grapalat"/>
          <w:sz w:val="20"/>
          <w:szCs w:val="20"/>
          <w:lang w:val="es-ES"/>
        </w:rPr>
        <w:t xml:space="preserve"> </w:t>
      </w:r>
      <w:r w:rsidRPr="00064ADD">
        <w:rPr>
          <w:rFonts w:ascii="GHEA Grapalat" w:hAnsi="GHEA Grapalat"/>
          <w:sz w:val="20"/>
          <w:szCs w:val="20"/>
        </w:rPr>
        <w:t>уведомления</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другой</w:t>
      </w:r>
      <w:r w:rsidRPr="00064ADD">
        <w:rPr>
          <w:rFonts w:ascii="GHEA Grapalat" w:hAnsi="GHEA Grapalat"/>
          <w:sz w:val="20"/>
          <w:szCs w:val="20"/>
          <w:lang w:val="es-ES"/>
        </w:rPr>
        <w:t xml:space="preserve"> </w:t>
      </w:r>
      <w:r w:rsidRPr="00064ADD">
        <w:rPr>
          <w:rFonts w:ascii="GHEA Grapalat" w:hAnsi="GHEA Grapalat"/>
          <w:sz w:val="20"/>
          <w:szCs w:val="20"/>
        </w:rPr>
        <w:t>документы</w:t>
      </w:r>
      <w:r w:rsidRPr="00064ADD">
        <w:rPr>
          <w:rFonts w:ascii="GHEA Grapalat" w:hAnsi="GHEA Grapalat"/>
          <w:sz w:val="20"/>
          <w:szCs w:val="20"/>
          <w:lang w:val="es-ES"/>
        </w:rPr>
        <w:t xml:space="preserve">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97 </w:t>
      </w:r>
      <w:r w:rsidRPr="00064ADD">
        <w:rPr>
          <w:rFonts w:ascii="GHEA Grapalat" w:hAnsi="GHEA Grapalat"/>
          <w:sz w:val="20"/>
          <w:szCs w:val="20"/>
        </w:rPr>
        <w:t>Кодекса</w:t>
      </w:r>
      <w:r w:rsidRPr="00064ADD">
        <w:rPr>
          <w:rFonts w:ascii="GHEA Grapalat" w:hAnsi="GHEA Grapalat"/>
          <w:sz w:val="20"/>
          <w:szCs w:val="20"/>
          <w:lang w:val="es-ES"/>
        </w:rPr>
        <w:t xml:space="preserve"> </w:t>
      </w:r>
      <w:r w:rsidRPr="00064ADD">
        <w:rPr>
          <w:rFonts w:ascii="GHEA Grapalat" w:hAnsi="GHEA Grapalat"/>
          <w:sz w:val="20"/>
          <w:szCs w:val="20"/>
        </w:rPr>
        <w:t>по статье</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чтобы</w:t>
      </w:r>
      <w:r w:rsidRPr="00064ADD">
        <w:rPr>
          <w:rFonts w:ascii="GHEA Grapalat" w:hAnsi="GHEA Grapalat"/>
          <w:sz w:val="20"/>
          <w:szCs w:val="20"/>
          <w:lang w:val="es-ES"/>
        </w:rPr>
        <w:t xml:space="preserve"> </w:t>
      </w:r>
      <w:r w:rsidRPr="00064ADD">
        <w:rPr>
          <w:rFonts w:ascii="GHEA Grapalat" w:hAnsi="GHEA Grapalat"/>
          <w:sz w:val="20"/>
          <w:szCs w:val="20"/>
        </w:rPr>
        <w:t>в приложении</w:t>
      </w:r>
      <w:r w:rsidRPr="00064ADD">
        <w:rPr>
          <w:rFonts w:ascii="GHEA Grapalat" w:hAnsi="GHEA Grapalat"/>
          <w:sz w:val="20"/>
          <w:szCs w:val="20"/>
          <w:lang w:val="es-ES"/>
        </w:rPr>
        <w:t xml:space="preserve"> </w:t>
      </w:r>
      <w:r w:rsidRPr="00064ADD">
        <w:rPr>
          <w:rFonts w:ascii="GHEA Grapalat" w:hAnsi="GHEA Grapalat"/>
          <w:sz w:val="20"/>
          <w:szCs w:val="20"/>
        </w:rPr>
        <w:t>упомянул</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на почту</w:t>
      </w:r>
      <w:r w:rsidRPr="00064ADD">
        <w:rPr>
          <w:rFonts w:ascii="GHEA Grapalat" w:hAnsi="GHEA Grapalat"/>
          <w:sz w:val="20"/>
          <w:szCs w:val="20"/>
          <w:lang w:val="es-ES"/>
        </w:rPr>
        <w:t xml:space="preserve"> </w:t>
      </w:r>
      <w:r w:rsidRPr="00064ADD">
        <w:rPr>
          <w:rFonts w:ascii="GHEA Grapalat" w:hAnsi="GHEA Grapalat"/>
          <w:sz w:val="20"/>
          <w:szCs w:val="20"/>
        </w:rPr>
        <w:t>отправить</w:t>
      </w:r>
      <w:r w:rsidRPr="00064ADD">
        <w:rPr>
          <w:rFonts w:ascii="GHEA Grapalat" w:hAnsi="GHEA Grapalat"/>
          <w:sz w:val="20"/>
          <w:szCs w:val="20"/>
          <w:lang w:val="es-ES"/>
        </w:rPr>
        <w:t xml:space="preserve"> </w:t>
      </w:r>
      <w:r w:rsidRPr="00064ADD">
        <w:rPr>
          <w:rFonts w:ascii="GHEA Grapalat" w:hAnsi="GHEA Grapalat"/>
          <w:sz w:val="20"/>
          <w:szCs w:val="20"/>
        </w:rPr>
        <w:t xml:space="preserve">в некотором смысле </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13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поделиться</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с аргументами</w:t>
      </w:r>
      <w:r w:rsidRPr="00064ADD">
        <w:rPr>
          <w:rFonts w:ascii="GHEA Grapalat" w:hAnsi="GHEA Grapalat"/>
          <w:sz w:val="20"/>
          <w:szCs w:val="20"/>
          <w:lang w:val="es-ES"/>
        </w:rPr>
        <w:t xml:space="preserve"> </w:t>
      </w:r>
      <w:r w:rsidRPr="00064ADD">
        <w:rPr>
          <w:rFonts w:ascii="GHEA Grapalat" w:hAnsi="GHEA Grapalat"/>
          <w:sz w:val="20"/>
          <w:szCs w:val="20"/>
        </w:rPr>
        <w:t>работы</w:t>
      </w:r>
      <w:r w:rsidRPr="00064ADD">
        <w:rPr>
          <w:rFonts w:ascii="GHEA Grapalat" w:hAnsi="GHEA Grapalat"/>
          <w:sz w:val="20"/>
          <w:szCs w:val="20"/>
          <w:lang w:val="es-ES"/>
        </w:rPr>
        <w:t xml:space="preserve"> </w:t>
      </w:r>
      <w:r w:rsidRPr="00064ADD">
        <w:rPr>
          <w:rFonts w:ascii="GHEA Grapalat" w:hAnsi="GHEA Grapalat"/>
          <w:sz w:val="20"/>
          <w:szCs w:val="20"/>
        </w:rPr>
        <w:t>обследование</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их</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вердикты</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изготовление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написанный</w:t>
      </w:r>
      <w:r w:rsidRPr="00064ADD">
        <w:rPr>
          <w:rFonts w:ascii="GHEA Grapalat" w:hAnsi="GHEA Grapalat"/>
          <w:sz w:val="20"/>
          <w:szCs w:val="20"/>
          <w:lang w:val="es-ES"/>
        </w:rPr>
        <w:t xml:space="preserve"> </w:t>
      </w:r>
      <w:r w:rsidRPr="00064ADD">
        <w:rPr>
          <w:rFonts w:ascii="GHEA Grapalat" w:hAnsi="GHEA Grapalat"/>
          <w:sz w:val="20"/>
          <w:szCs w:val="20"/>
        </w:rPr>
        <w:t xml:space="preserve">процедура </w:t>
      </w:r>
      <w:r w:rsidRPr="00064ADD">
        <w:rPr>
          <w:rFonts w:ascii="GHEA Grapalat" w:hAnsi="GHEA Grapalat"/>
          <w:sz w:val="20"/>
          <w:szCs w:val="20"/>
          <w:lang w:val="es-ES"/>
        </w:rPr>
        <w:t xml:space="preserve">, </w:t>
      </w:r>
      <w:r w:rsidRPr="00064ADD">
        <w:rPr>
          <w:rFonts w:ascii="GHEA Grapalat" w:hAnsi="GHEA Grapalat"/>
          <w:sz w:val="20"/>
          <w:szCs w:val="20"/>
        </w:rPr>
        <w:t>за исключением</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 xml:space="preserve">случаи, </w:t>
      </w:r>
      <w:r w:rsidRPr="00064ADD">
        <w:rPr>
          <w:rFonts w:ascii="GHEA Grapalat" w:hAnsi="GHEA Grapalat"/>
          <w:sz w:val="20"/>
          <w:szCs w:val="20"/>
          <w:lang w:val="es-ES"/>
        </w:rPr>
        <w:t xml:space="preserve">когда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к работе</w:t>
      </w:r>
      <w:r w:rsidRPr="00064ADD">
        <w:rPr>
          <w:rFonts w:ascii="GHEA Grapalat" w:hAnsi="GHEA Grapalat"/>
          <w:sz w:val="20"/>
          <w:szCs w:val="20"/>
          <w:lang w:val="es-ES"/>
        </w:rPr>
        <w:t xml:space="preserve"> </w:t>
      </w:r>
      <w:r w:rsidRPr="00064ADD">
        <w:rPr>
          <w:rFonts w:ascii="GHEA Grapalat" w:hAnsi="GHEA Grapalat"/>
          <w:sz w:val="20"/>
          <w:szCs w:val="20"/>
        </w:rPr>
        <w:t>участник</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посредством медиации</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его/её</w:t>
      </w:r>
      <w:r w:rsidRPr="00064ADD">
        <w:rPr>
          <w:rFonts w:ascii="GHEA Grapalat" w:hAnsi="GHEA Grapalat"/>
          <w:sz w:val="20"/>
          <w:szCs w:val="20"/>
          <w:lang w:val="es-ES"/>
        </w:rPr>
        <w:t xml:space="preserve"> </w:t>
      </w:r>
      <w:r w:rsidRPr="00064ADD">
        <w:rPr>
          <w:rFonts w:ascii="GHEA Grapalat" w:hAnsi="GHEA Grapalat"/>
          <w:sz w:val="20"/>
          <w:szCs w:val="20"/>
        </w:rPr>
        <w:t>по инициативе</w:t>
      </w:r>
      <w:r w:rsidRPr="00064ADD">
        <w:rPr>
          <w:rFonts w:ascii="GHEA Grapalat" w:hAnsi="GHEA Grapalat"/>
          <w:sz w:val="20"/>
          <w:szCs w:val="20"/>
          <w:lang w:val="es-ES"/>
        </w:rPr>
        <w:t xml:space="preserve"> </w:t>
      </w:r>
      <w:r w:rsidRPr="00064ADD">
        <w:rPr>
          <w:rFonts w:ascii="GHEA Grapalat" w:hAnsi="GHEA Grapalat"/>
          <w:sz w:val="20"/>
          <w:szCs w:val="20"/>
        </w:rPr>
        <w:t>пришел</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вывод о том </w:t>
      </w:r>
      <w:r w:rsidRPr="00064ADD">
        <w:rPr>
          <w:rFonts w:ascii="GHEA Grapalat" w:hAnsi="GHEA Grapalat"/>
          <w:sz w:val="20"/>
          <w:szCs w:val="20"/>
          <w:lang w:val="es-ES"/>
        </w:rPr>
        <w:t xml:space="preserve">, что </w:t>
      </w:r>
      <w:r w:rsidRPr="00064ADD">
        <w:rPr>
          <w:rFonts w:ascii="GHEA Grapalat" w:hAnsi="GHEA Grapalat"/>
          <w:sz w:val="20"/>
          <w:szCs w:val="20"/>
        </w:rPr>
        <w:t>необходимый</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дело</w:t>
      </w:r>
      <w:r w:rsidRPr="00064ADD">
        <w:rPr>
          <w:rFonts w:ascii="GHEA Grapalat" w:hAnsi="GHEA Grapalat"/>
          <w:sz w:val="20"/>
          <w:szCs w:val="20"/>
          <w:lang w:val="es-ES"/>
        </w:rPr>
        <w:t xml:space="preserve"> </w:t>
      </w:r>
      <w:r w:rsidRPr="00064ADD">
        <w:rPr>
          <w:rFonts w:ascii="GHEA Grapalat" w:hAnsi="GHEA Grapalat"/>
          <w:sz w:val="20"/>
          <w:szCs w:val="20"/>
        </w:rPr>
        <w:t>исследовать</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 xml:space="preserve">на встрече </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14. </w:t>
      </w:r>
      <w:r w:rsidRPr="00064ADD">
        <w:rPr>
          <w:rFonts w:ascii="GHEA Grapalat" w:hAnsi="GHEA Grapalat"/>
          <w:sz w:val="20"/>
          <w:szCs w:val="20"/>
        </w:rPr>
        <w:t>Случай</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на сессии</w:t>
      </w:r>
      <w:r w:rsidRPr="00064ADD">
        <w:rPr>
          <w:rFonts w:ascii="GHEA Grapalat" w:hAnsi="GHEA Grapalat"/>
          <w:sz w:val="20"/>
          <w:szCs w:val="20"/>
          <w:lang w:val="es-ES"/>
        </w:rPr>
        <w:t xml:space="preserve"> </w:t>
      </w:r>
      <w:r w:rsidRPr="00064ADD">
        <w:rPr>
          <w:rFonts w:ascii="GHEA Grapalat" w:hAnsi="GHEA Grapalat"/>
          <w:sz w:val="20"/>
          <w:szCs w:val="20"/>
        </w:rPr>
        <w:t>исследовать</w:t>
      </w:r>
      <w:r w:rsidRPr="00064ADD">
        <w:rPr>
          <w:rFonts w:ascii="GHEA Grapalat" w:hAnsi="GHEA Grapalat"/>
          <w:sz w:val="20"/>
          <w:szCs w:val="20"/>
          <w:lang w:val="es-ES"/>
        </w:rPr>
        <w:t xml:space="preserve"> </w:t>
      </w:r>
      <w:r w:rsidRPr="00064ADD">
        <w:rPr>
          <w:rFonts w:ascii="GHEA Grapalat" w:hAnsi="GHEA Grapalat"/>
          <w:sz w:val="20"/>
          <w:szCs w:val="20"/>
        </w:rPr>
        <w:t>касательно</w:t>
      </w:r>
      <w:r w:rsidRPr="00064ADD">
        <w:rPr>
          <w:rFonts w:ascii="GHEA Grapalat" w:hAnsi="GHEA Grapalat"/>
          <w:sz w:val="20"/>
          <w:szCs w:val="20"/>
          <w:lang w:val="es-ES"/>
        </w:rPr>
        <w:t xml:space="preserve"> </w:t>
      </w:r>
      <w:r w:rsidRPr="00064ADD">
        <w:rPr>
          <w:rFonts w:ascii="GHEA Grapalat" w:hAnsi="GHEA Grapalat"/>
          <w:sz w:val="20"/>
          <w:szCs w:val="20"/>
        </w:rPr>
        <w:t>посредничество</w:t>
      </w:r>
      <w:r w:rsidRPr="00064ADD">
        <w:rPr>
          <w:rFonts w:ascii="GHEA Grapalat" w:hAnsi="GHEA Grapalat"/>
          <w:sz w:val="20"/>
          <w:szCs w:val="20"/>
          <w:lang w:val="es-ES"/>
        </w:rPr>
        <w:t xml:space="preserve"> </w:t>
      </w:r>
      <w:r w:rsidRPr="00064ADD">
        <w:rPr>
          <w:rFonts w:ascii="GHEA Grapalat" w:hAnsi="GHEA Grapalat"/>
          <w:sz w:val="20"/>
          <w:szCs w:val="20"/>
        </w:rPr>
        <w:t>к работе</w:t>
      </w:r>
      <w:r w:rsidRPr="00064ADD">
        <w:rPr>
          <w:rFonts w:ascii="GHEA Grapalat" w:hAnsi="GHEA Grapalat"/>
          <w:sz w:val="20"/>
          <w:szCs w:val="20"/>
          <w:lang w:val="es-ES"/>
        </w:rPr>
        <w:t xml:space="preserve"> </w:t>
      </w:r>
      <w:r w:rsidRPr="00064ADD">
        <w:rPr>
          <w:rFonts w:ascii="GHEA Grapalat" w:hAnsi="GHEA Grapalat"/>
          <w:sz w:val="20"/>
          <w:szCs w:val="20"/>
        </w:rPr>
        <w:t>участник</w:t>
      </w:r>
      <w:r w:rsidRPr="00064ADD">
        <w:rPr>
          <w:rFonts w:ascii="GHEA Grapalat" w:hAnsi="GHEA Grapalat"/>
          <w:sz w:val="20"/>
          <w:szCs w:val="20"/>
          <w:lang w:val="es-ES"/>
        </w:rPr>
        <w:t xml:space="preserve"> </w:t>
      </w:r>
      <w:r w:rsidRPr="00064ADD">
        <w:rPr>
          <w:rFonts w:ascii="GHEA Grapalat" w:hAnsi="GHEA Grapalat"/>
          <w:sz w:val="20"/>
          <w:szCs w:val="20"/>
        </w:rPr>
        <w:t>человек</w:t>
      </w:r>
      <w:r w:rsidRPr="00064ADD">
        <w:rPr>
          <w:rFonts w:ascii="GHEA Grapalat" w:hAnsi="GHEA Grapalat"/>
          <w:sz w:val="20"/>
          <w:szCs w:val="20"/>
          <w:lang w:val="es-ES"/>
        </w:rPr>
        <w:t xml:space="preserve"> </w:t>
      </w:r>
      <w:r w:rsidRPr="00064ADD">
        <w:rPr>
          <w:rFonts w:ascii="GHEA Grapalat" w:hAnsi="GHEA Grapalat"/>
          <w:sz w:val="20"/>
          <w:szCs w:val="20"/>
        </w:rPr>
        <w:t>может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к настоящему</w:t>
      </w:r>
      <w:r w:rsidRPr="00064ADD">
        <w:rPr>
          <w:rFonts w:ascii="GHEA Grapalat" w:hAnsi="GHEA Grapalat"/>
          <w:sz w:val="20"/>
          <w:szCs w:val="20"/>
          <w:lang w:val="es-ES"/>
        </w:rPr>
        <w:t xml:space="preserve"> </w:t>
      </w:r>
      <w:r w:rsidRPr="00064ADD">
        <w:rPr>
          <w:rFonts w:ascii="GHEA Grapalat" w:hAnsi="GHEA Grapalat"/>
          <w:sz w:val="20"/>
          <w:szCs w:val="20"/>
        </w:rPr>
        <w:t>до</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отвечать</w:t>
      </w:r>
      <w:r w:rsidRPr="00064ADD">
        <w:rPr>
          <w:rFonts w:ascii="GHEA Grapalat" w:hAnsi="GHEA Grapalat"/>
          <w:sz w:val="20"/>
          <w:szCs w:val="20"/>
          <w:lang w:val="es-ES"/>
        </w:rPr>
        <w:t xml:space="preserve"> </w:t>
      </w:r>
      <w:r w:rsidRPr="00064ADD">
        <w:rPr>
          <w:rFonts w:ascii="GHEA Grapalat" w:hAnsi="GHEA Grapalat"/>
          <w:sz w:val="20"/>
          <w:szCs w:val="20"/>
        </w:rPr>
        <w:t>к настоящему</w:t>
      </w:r>
      <w:r w:rsidRPr="00064ADD">
        <w:rPr>
          <w:rFonts w:ascii="GHEA Grapalat" w:hAnsi="GHEA Grapalat"/>
          <w:sz w:val="20"/>
          <w:szCs w:val="20"/>
          <w:lang w:val="es-ES"/>
        </w:rPr>
        <w:t xml:space="preserve"> </w:t>
      </w:r>
      <w:r w:rsidRPr="00064ADD">
        <w:rPr>
          <w:rFonts w:ascii="GHEA Grapalat" w:hAnsi="GHEA Grapalat"/>
          <w:sz w:val="20"/>
          <w:szCs w:val="20"/>
        </w:rPr>
        <w:t>число</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 xml:space="preserve">завершение </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15. </w:t>
      </w:r>
      <w:r w:rsidRPr="00064ADD">
        <w:rPr>
          <w:rFonts w:ascii="GHEA Grapalat" w:hAnsi="GHEA Grapalat"/>
          <w:sz w:val="20"/>
          <w:szCs w:val="20"/>
        </w:rPr>
        <w:t>Дело</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на сессии</w:t>
      </w:r>
      <w:r w:rsidRPr="00064ADD">
        <w:rPr>
          <w:rFonts w:ascii="GHEA Grapalat" w:hAnsi="GHEA Grapalat"/>
          <w:sz w:val="20"/>
          <w:szCs w:val="20"/>
          <w:lang w:val="es-ES"/>
        </w:rPr>
        <w:t xml:space="preserve"> </w:t>
      </w:r>
      <w:r w:rsidRPr="00064ADD">
        <w:rPr>
          <w:rFonts w:ascii="GHEA Grapalat" w:hAnsi="GHEA Grapalat"/>
          <w:sz w:val="20"/>
          <w:szCs w:val="20"/>
        </w:rPr>
        <w:t>исследовать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изготовление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отвечать</w:t>
      </w:r>
      <w:r w:rsidRPr="00064ADD">
        <w:rPr>
          <w:rFonts w:ascii="GHEA Grapalat" w:hAnsi="GHEA Grapalat"/>
          <w:sz w:val="20"/>
          <w:szCs w:val="20"/>
          <w:lang w:val="es-ES"/>
        </w:rPr>
        <w:t xml:space="preserve"> </w:t>
      </w:r>
      <w:r w:rsidRPr="00064ADD">
        <w:rPr>
          <w:rFonts w:ascii="GHEA Grapalat" w:hAnsi="GHEA Grapalat"/>
          <w:sz w:val="20"/>
          <w:szCs w:val="20"/>
        </w:rPr>
        <w:t>к настоящему</w:t>
      </w:r>
      <w:r w:rsidRPr="00064ADD">
        <w:rPr>
          <w:rFonts w:ascii="GHEA Grapalat" w:hAnsi="GHEA Grapalat"/>
          <w:sz w:val="20"/>
          <w:szCs w:val="20"/>
          <w:lang w:val="es-ES"/>
        </w:rPr>
        <w:t xml:space="preserve"> </w:t>
      </w:r>
      <w:r w:rsidRPr="00064ADD">
        <w:rPr>
          <w:rFonts w:ascii="GHEA Grapalat" w:hAnsi="GHEA Grapalat"/>
          <w:sz w:val="20"/>
          <w:szCs w:val="20"/>
        </w:rPr>
        <w:t>число</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крайний срок</w:t>
      </w:r>
      <w:r w:rsidRPr="00064ADD">
        <w:rPr>
          <w:rFonts w:ascii="GHEA Grapalat" w:hAnsi="GHEA Grapalat"/>
          <w:sz w:val="20"/>
          <w:szCs w:val="20"/>
          <w:lang w:val="es-ES"/>
        </w:rPr>
        <w:t xml:space="preserve"> </w:t>
      </w:r>
      <w:r w:rsidRPr="00064ADD">
        <w:rPr>
          <w:rFonts w:ascii="GHEA Grapalat" w:hAnsi="GHEA Grapalat"/>
          <w:sz w:val="20"/>
          <w:szCs w:val="20"/>
        </w:rPr>
        <w:t>по истечении срока</w:t>
      </w:r>
      <w:r w:rsidRPr="00064ADD">
        <w:rPr>
          <w:rFonts w:ascii="GHEA Grapalat" w:hAnsi="GHEA Grapalat"/>
          <w:sz w:val="20"/>
          <w:szCs w:val="20"/>
          <w:lang w:val="es-ES"/>
        </w:rPr>
        <w:t xml:space="preserve"> </w:t>
      </w:r>
      <w:r w:rsidRPr="00064ADD">
        <w:rPr>
          <w:rFonts w:ascii="GHEA Grapalat" w:hAnsi="GHEA Grapalat"/>
          <w:sz w:val="20"/>
          <w:szCs w:val="20"/>
        </w:rPr>
        <w:t>затем:</w:t>
      </w:r>
      <w:r w:rsidRPr="00064ADD">
        <w:rPr>
          <w:rFonts w:ascii="GHEA Grapalat" w:hAnsi="GHEA Grapalat"/>
          <w:sz w:val="20"/>
          <w:szCs w:val="20"/>
          <w:lang w:val="es-ES"/>
        </w:rPr>
        <w:t xml:space="preserve"> </w:t>
      </w:r>
      <w:r w:rsidRPr="00064ADD">
        <w:rPr>
          <w:rFonts w:ascii="GHEA Grapalat" w:hAnsi="GHEA Grapalat"/>
          <w:sz w:val="20"/>
          <w:szCs w:val="20"/>
        </w:rPr>
        <w:t>трехдневный</w:t>
      </w:r>
      <w:r w:rsidRPr="00064ADD">
        <w:rPr>
          <w:rFonts w:ascii="GHEA Grapalat" w:hAnsi="GHEA Grapalat"/>
          <w:sz w:val="20"/>
          <w:szCs w:val="20"/>
          <w:lang w:val="es-ES"/>
        </w:rPr>
        <w:t xml:space="preserve"> </w:t>
      </w:r>
      <w:r w:rsidRPr="00064ADD">
        <w:rPr>
          <w:rFonts w:ascii="GHEA Grapalat" w:hAnsi="GHEA Grapalat"/>
          <w:sz w:val="20"/>
          <w:szCs w:val="20"/>
        </w:rPr>
        <w:t xml:space="preserve">в установленный срок </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16. </w:t>
      </w:r>
      <w:r w:rsidRPr="00064ADD">
        <w:rPr>
          <w:rFonts w:ascii="GHEA Grapalat" w:hAnsi="GHEA Grapalat"/>
          <w:sz w:val="20"/>
          <w:szCs w:val="20"/>
        </w:rPr>
        <w:t>Дело</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на сессии</w:t>
      </w:r>
      <w:r w:rsidRPr="00064ADD">
        <w:rPr>
          <w:rFonts w:ascii="GHEA Grapalat" w:hAnsi="GHEA Grapalat"/>
          <w:sz w:val="20"/>
          <w:szCs w:val="20"/>
          <w:lang w:val="es-ES"/>
        </w:rPr>
        <w:t xml:space="preserve"> </w:t>
      </w:r>
      <w:r w:rsidRPr="00064ADD">
        <w:rPr>
          <w:rFonts w:ascii="GHEA Grapalat" w:hAnsi="GHEA Grapalat"/>
          <w:sz w:val="20"/>
          <w:szCs w:val="20"/>
        </w:rPr>
        <w:t>исследовать</w:t>
      </w:r>
      <w:r w:rsidRPr="00064ADD">
        <w:rPr>
          <w:rFonts w:ascii="GHEA Grapalat" w:hAnsi="GHEA Grapalat"/>
          <w:sz w:val="20"/>
          <w:szCs w:val="20"/>
          <w:lang w:val="es-ES"/>
        </w:rPr>
        <w:t xml:space="preserve"> </w:t>
      </w:r>
      <w:r w:rsidRPr="00064ADD">
        <w:rPr>
          <w:rFonts w:ascii="GHEA Grapalat" w:hAnsi="GHEA Grapalat"/>
          <w:sz w:val="20"/>
          <w:szCs w:val="20"/>
        </w:rPr>
        <w:t>вопрос</w:t>
      </w:r>
      <w:r w:rsidRPr="00064ADD">
        <w:rPr>
          <w:rFonts w:ascii="GHEA Grapalat" w:hAnsi="GHEA Grapalat"/>
          <w:sz w:val="20"/>
          <w:szCs w:val="20"/>
          <w:lang w:val="es-ES"/>
        </w:rPr>
        <w:t xml:space="preserve"> </w:t>
      </w:r>
      <w:r w:rsidRPr="00064ADD">
        <w:rPr>
          <w:rFonts w:ascii="GHEA Grapalat" w:hAnsi="GHEA Grapalat"/>
          <w:sz w:val="20"/>
          <w:szCs w:val="20"/>
        </w:rPr>
        <w:t>может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решить</w:t>
      </w:r>
      <w:r w:rsidRPr="00064ADD">
        <w:rPr>
          <w:rFonts w:ascii="GHEA Grapalat" w:hAnsi="GHEA Grapalat"/>
          <w:sz w:val="20"/>
          <w:szCs w:val="20"/>
          <w:lang w:val="es-ES"/>
        </w:rPr>
        <w:t xml:space="preserve"> </w:t>
      </w:r>
      <w:r w:rsidRPr="00064ADD">
        <w:rPr>
          <w:rFonts w:ascii="GHEA Grapalat" w:hAnsi="GHEA Grapalat"/>
          <w:sz w:val="20"/>
          <w:szCs w:val="20"/>
        </w:rPr>
        <w:t>также</w:t>
      </w:r>
      <w:r w:rsidRPr="00064ADD">
        <w:rPr>
          <w:rFonts w:ascii="GHEA Grapalat" w:hAnsi="GHEA Grapalat"/>
          <w:sz w:val="20"/>
          <w:szCs w:val="20"/>
          <w:lang w:val="es-ES"/>
        </w:rPr>
        <w:t xml:space="preserve"> </w:t>
      </w:r>
      <w:r w:rsidRPr="00064ADD">
        <w:rPr>
          <w:rFonts w:ascii="GHEA Grapalat" w:hAnsi="GHEA Grapalat"/>
          <w:sz w:val="20"/>
          <w:szCs w:val="20"/>
        </w:rPr>
        <w:t>петиция</w:t>
      </w:r>
      <w:r w:rsidRPr="00064ADD">
        <w:rPr>
          <w:rFonts w:ascii="GHEA Grapalat" w:hAnsi="GHEA Grapalat"/>
          <w:sz w:val="20"/>
          <w:szCs w:val="20"/>
          <w:lang w:val="es-ES"/>
        </w:rPr>
        <w:t xml:space="preserve"> </w:t>
      </w:r>
      <w:r w:rsidRPr="00064ADD">
        <w:rPr>
          <w:rFonts w:ascii="GHEA Grapalat" w:hAnsi="GHEA Grapalat"/>
          <w:sz w:val="20"/>
          <w:szCs w:val="20"/>
        </w:rPr>
        <w:t>разбирательства</w:t>
      </w:r>
      <w:r w:rsidRPr="00064ADD">
        <w:rPr>
          <w:rFonts w:ascii="GHEA Grapalat" w:hAnsi="GHEA Grapalat"/>
          <w:sz w:val="20"/>
          <w:szCs w:val="20"/>
          <w:lang w:val="es-ES"/>
        </w:rPr>
        <w:t xml:space="preserve"> </w:t>
      </w:r>
      <w:r w:rsidRPr="00064ADD">
        <w:rPr>
          <w:rFonts w:ascii="GHEA Grapalat" w:hAnsi="GHEA Grapalat"/>
          <w:sz w:val="20"/>
          <w:szCs w:val="20"/>
        </w:rPr>
        <w:t>принять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 xml:space="preserve">по решению </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17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Спорный</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у основания</w:t>
      </w:r>
      <w:r w:rsidRPr="00064ADD">
        <w:rPr>
          <w:rFonts w:ascii="GHEA Grapalat" w:hAnsi="GHEA Grapalat"/>
          <w:sz w:val="20"/>
          <w:szCs w:val="20"/>
          <w:lang w:val="es-ES"/>
        </w:rPr>
        <w:t xml:space="preserve"> </w:t>
      </w:r>
      <w:r w:rsidRPr="00064ADD">
        <w:rPr>
          <w:rFonts w:ascii="GHEA Grapalat" w:hAnsi="GHEA Grapalat"/>
          <w:sz w:val="20"/>
          <w:szCs w:val="20"/>
        </w:rPr>
        <w:t>павший</w:t>
      </w:r>
      <w:r w:rsidRPr="00064ADD">
        <w:rPr>
          <w:rFonts w:ascii="GHEA Grapalat" w:hAnsi="GHEA Grapalat"/>
          <w:sz w:val="20"/>
          <w:szCs w:val="20"/>
          <w:lang w:val="es-ES"/>
        </w:rPr>
        <w:t xml:space="preserve"> </w:t>
      </w:r>
      <w:r w:rsidRPr="00064ADD">
        <w:rPr>
          <w:rFonts w:ascii="GHEA Grapalat" w:hAnsi="GHEA Grapalat"/>
          <w:sz w:val="20"/>
          <w:szCs w:val="20"/>
        </w:rPr>
        <w:t xml:space="preserve">обстоятельства </w:t>
      </w:r>
      <w:r w:rsidRPr="00064ADD">
        <w:rPr>
          <w:rFonts w:ascii="GHEA Grapalat" w:hAnsi="GHEA Grapalat"/>
          <w:sz w:val="20"/>
          <w:szCs w:val="20"/>
          <w:lang w:val="es-ES"/>
        </w:rPr>
        <w:t xml:space="preserve">, </w:t>
      </w:r>
      <w:r w:rsidRPr="00064ADD">
        <w:rPr>
          <w:rFonts w:ascii="GHEA Grapalat" w:hAnsi="GHEA Grapalat"/>
          <w:sz w:val="20"/>
          <w:szCs w:val="20"/>
        </w:rPr>
        <w:t>такие как</w:t>
      </w:r>
      <w:r w:rsidRPr="00064ADD">
        <w:rPr>
          <w:rFonts w:ascii="GHEA Grapalat" w:hAnsi="GHEA Grapalat"/>
          <w:sz w:val="20"/>
          <w:szCs w:val="20"/>
          <w:lang w:val="es-ES"/>
        </w:rPr>
        <w:t xml:space="preserve"> </w:t>
      </w:r>
      <w:r w:rsidRPr="00064ADD">
        <w:rPr>
          <w:rFonts w:ascii="GHEA Grapalat" w:hAnsi="GHEA Grapalat"/>
          <w:sz w:val="20"/>
          <w:szCs w:val="20"/>
        </w:rPr>
        <w:t>также</w:t>
      </w:r>
      <w:r w:rsidRPr="00064ADD">
        <w:rPr>
          <w:rFonts w:ascii="GHEA Grapalat" w:hAnsi="GHEA Grapalat"/>
          <w:sz w:val="20"/>
          <w:szCs w:val="20"/>
          <w:lang w:val="es-ES"/>
        </w:rPr>
        <w:t xml:space="preserve"> </w:t>
      </w:r>
      <w:r w:rsidRPr="00064ADD">
        <w:rPr>
          <w:rFonts w:ascii="GHEA Grapalat" w:hAnsi="GHEA Grapalat"/>
          <w:sz w:val="20"/>
          <w:szCs w:val="20"/>
        </w:rPr>
        <w:t>данные</w:t>
      </w:r>
      <w:r w:rsidRPr="00064ADD">
        <w:rPr>
          <w:rFonts w:ascii="GHEA Grapalat" w:hAnsi="GHEA Grapalat"/>
          <w:sz w:val="20"/>
          <w:szCs w:val="20"/>
          <w:lang w:val="es-ES"/>
        </w:rPr>
        <w:t xml:space="preserve"> </w:t>
      </w:r>
      <w:r w:rsidRPr="00064ADD">
        <w:rPr>
          <w:rFonts w:ascii="GHEA Grapalat" w:hAnsi="GHEA Grapalat"/>
          <w:sz w:val="20"/>
          <w:szCs w:val="20"/>
        </w:rPr>
        <w:t xml:space="preserve">выполнение 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бездействие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принятие</w:t>
      </w:r>
      <w:r w:rsidRPr="00064ADD">
        <w:rPr>
          <w:rFonts w:ascii="GHEA Grapalat" w:hAnsi="GHEA Grapalat"/>
          <w:sz w:val="20"/>
          <w:szCs w:val="20"/>
          <w:lang w:val="es-ES"/>
        </w:rPr>
        <w:t xml:space="preserve"> </w:t>
      </w:r>
      <w:r w:rsidRPr="00064ADD">
        <w:rPr>
          <w:rFonts w:ascii="GHEA Grapalat" w:hAnsi="GHEA Grapalat"/>
          <w:sz w:val="20"/>
          <w:szCs w:val="20"/>
        </w:rPr>
        <w:t xml:space="preserve">по закону </w:t>
      </w:r>
      <w:r w:rsidRPr="00064ADD">
        <w:rPr>
          <w:rFonts w:ascii="GHEA Grapalat" w:hAnsi="GHEA Grapalat"/>
          <w:sz w:val="20"/>
          <w:szCs w:val="20"/>
          <w:lang w:val="es-ES"/>
        </w:rPr>
        <w:t xml:space="preserve">, </w:t>
      </w:r>
      <w:r w:rsidRPr="00064ADD">
        <w:rPr>
          <w:rFonts w:ascii="GHEA Grapalat" w:hAnsi="GHEA Grapalat"/>
          <w:sz w:val="20"/>
          <w:szCs w:val="20"/>
        </w:rPr>
        <w:t>иначе</w:t>
      </w:r>
      <w:r w:rsidRPr="00064ADD">
        <w:rPr>
          <w:rFonts w:ascii="GHEA Grapalat" w:hAnsi="GHEA Grapalat"/>
          <w:sz w:val="20"/>
          <w:szCs w:val="20"/>
          <w:lang w:val="es-ES"/>
        </w:rPr>
        <w:t xml:space="preserve"> </w:t>
      </w:r>
      <w:r w:rsidRPr="00064ADD">
        <w:rPr>
          <w:rFonts w:ascii="GHEA Grapalat" w:hAnsi="GHEA Grapalat"/>
          <w:sz w:val="20"/>
          <w:szCs w:val="20"/>
        </w:rPr>
        <w:t>юридический</w:t>
      </w:r>
      <w:r w:rsidRPr="00064ADD">
        <w:rPr>
          <w:rFonts w:ascii="GHEA Grapalat" w:hAnsi="GHEA Grapalat"/>
          <w:sz w:val="20"/>
          <w:szCs w:val="20"/>
          <w:lang w:val="es-ES"/>
        </w:rPr>
        <w:t xml:space="preserve"> </w:t>
      </w:r>
      <w:r w:rsidRPr="00064ADD">
        <w:rPr>
          <w:rFonts w:ascii="GHEA Grapalat" w:hAnsi="GHEA Grapalat"/>
          <w:sz w:val="20"/>
          <w:szCs w:val="20"/>
        </w:rPr>
        <w:t>посредством действий</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заказ</w:t>
      </w:r>
      <w:r w:rsidRPr="00064ADD">
        <w:rPr>
          <w:rFonts w:ascii="GHEA Grapalat" w:hAnsi="GHEA Grapalat"/>
          <w:sz w:val="20"/>
          <w:szCs w:val="20"/>
          <w:lang w:val="es-ES"/>
        </w:rPr>
        <w:t xml:space="preserve"> </w:t>
      </w:r>
      <w:r w:rsidRPr="00064ADD">
        <w:rPr>
          <w:rFonts w:ascii="GHEA Grapalat" w:hAnsi="GHEA Grapalat"/>
          <w:sz w:val="20"/>
          <w:szCs w:val="20"/>
        </w:rPr>
        <w:t>сохраненный</w:t>
      </w:r>
      <w:r w:rsidRPr="00064ADD">
        <w:rPr>
          <w:rFonts w:ascii="GHEA Grapalat" w:hAnsi="GHEA Grapalat"/>
          <w:sz w:val="20"/>
          <w:szCs w:val="20"/>
          <w:lang w:val="es-ES"/>
        </w:rPr>
        <w:t xml:space="preserve"> </w:t>
      </w:r>
      <w:r w:rsidRPr="00064ADD">
        <w:rPr>
          <w:rFonts w:ascii="GHEA Grapalat" w:hAnsi="GHEA Grapalat"/>
          <w:sz w:val="20"/>
          <w:szCs w:val="20"/>
        </w:rPr>
        <w:t>быть</w:t>
      </w:r>
      <w:r w:rsidRPr="00064ADD">
        <w:rPr>
          <w:rFonts w:ascii="GHEA Grapalat" w:hAnsi="GHEA Grapalat"/>
          <w:sz w:val="20"/>
          <w:szCs w:val="20"/>
          <w:lang w:val="es-ES"/>
        </w:rPr>
        <w:t xml:space="preserve"> </w:t>
      </w:r>
      <w:r w:rsidRPr="00064ADD">
        <w:rPr>
          <w:rFonts w:ascii="GHEA Grapalat" w:hAnsi="GHEA Grapalat"/>
          <w:sz w:val="20"/>
          <w:szCs w:val="20"/>
        </w:rPr>
        <w:t>факты</w:t>
      </w:r>
      <w:r w:rsidRPr="00064ADD">
        <w:rPr>
          <w:rFonts w:ascii="GHEA Grapalat" w:hAnsi="GHEA Grapalat"/>
          <w:sz w:val="20"/>
          <w:szCs w:val="20"/>
          <w:lang w:val="es-ES"/>
        </w:rPr>
        <w:t xml:space="preserve"> </w:t>
      </w:r>
      <w:r w:rsidRPr="00064ADD">
        <w:rPr>
          <w:rFonts w:ascii="GHEA Grapalat" w:hAnsi="GHEA Grapalat"/>
          <w:sz w:val="20"/>
          <w:szCs w:val="20"/>
        </w:rPr>
        <w:t>доказать</w:t>
      </w:r>
      <w:r w:rsidRPr="00064ADD">
        <w:rPr>
          <w:rFonts w:ascii="GHEA Grapalat" w:hAnsi="GHEA Grapalat"/>
          <w:sz w:val="20"/>
          <w:szCs w:val="20"/>
          <w:lang w:val="es-ES"/>
        </w:rPr>
        <w:t xml:space="preserve"> </w:t>
      </w:r>
      <w:r w:rsidRPr="00064ADD">
        <w:rPr>
          <w:rFonts w:ascii="GHEA Grapalat" w:hAnsi="GHEA Grapalat"/>
          <w:sz w:val="20"/>
          <w:szCs w:val="20"/>
        </w:rPr>
        <w:t>долг</w:t>
      </w:r>
      <w:r w:rsidRPr="00064ADD">
        <w:rPr>
          <w:rFonts w:ascii="GHEA Grapalat" w:hAnsi="GHEA Grapalat"/>
          <w:sz w:val="20"/>
          <w:szCs w:val="20"/>
          <w:lang w:val="es-ES"/>
        </w:rPr>
        <w:t xml:space="preserve"> </w:t>
      </w:r>
      <w:r w:rsidRPr="00064ADD">
        <w:rPr>
          <w:rFonts w:ascii="GHEA Grapalat" w:hAnsi="GHEA Grapalat"/>
          <w:sz w:val="20"/>
          <w:szCs w:val="20"/>
        </w:rPr>
        <w:t>нести</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ответчик </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18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Ответчик</w:t>
      </w:r>
      <w:r w:rsidRPr="00064ADD">
        <w:rPr>
          <w:rFonts w:ascii="GHEA Grapalat" w:hAnsi="GHEA Grapalat"/>
          <w:sz w:val="20"/>
          <w:szCs w:val="20"/>
          <w:lang w:val="es-ES"/>
        </w:rPr>
        <w:t xml:space="preserve"> </w:t>
      </w:r>
      <w:r w:rsidRPr="00064ADD">
        <w:rPr>
          <w:rFonts w:ascii="GHEA Grapalat" w:hAnsi="GHEA Grapalat"/>
          <w:sz w:val="20"/>
          <w:szCs w:val="20"/>
        </w:rPr>
        <w:t>спорный</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легитимность</w:t>
      </w:r>
      <w:r w:rsidRPr="00064ADD">
        <w:rPr>
          <w:rFonts w:ascii="GHEA Grapalat" w:hAnsi="GHEA Grapalat"/>
          <w:sz w:val="20"/>
          <w:szCs w:val="20"/>
          <w:lang w:val="es-ES"/>
        </w:rPr>
        <w:t xml:space="preserve"> </w:t>
      </w:r>
      <w:r w:rsidRPr="00064ADD">
        <w:rPr>
          <w:rFonts w:ascii="GHEA Grapalat" w:hAnsi="GHEA Grapalat"/>
          <w:sz w:val="20"/>
          <w:szCs w:val="20"/>
        </w:rPr>
        <w:t>обосновывающий</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доказательство</w:t>
      </w:r>
      <w:r w:rsidRPr="00064ADD">
        <w:rPr>
          <w:rFonts w:ascii="GHEA Grapalat" w:hAnsi="GHEA Grapalat"/>
          <w:sz w:val="20"/>
          <w:szCs w:val="20"/>
          <w:lang w:val="es-ES"/>
        </w:rPr>
        <w:t xml:space="preserve"> </w:t>
      </w:r>
      <w:r w:rsidRPr="00064ADD">
        <w:rPr>
          <w:rFonts w:ascii="GHEA Grapalat" w:hAnsi="GHEA Grapalat"/>
          <w:sz w:val="20"/>
          <w:szCs w:val="20"/>
        </w:rPr>
        <w:t>может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к настоящему</w:t>
      </w:r>
      <w:r w:rsidRPr="00064ADD">
        <w:rPr>
          <w:rFonts w:ascii="GHEA Grapalat" w:hAnsi="GHEA Grapalat"/>
          <w:sz w:val="20"/>
          <w:szCs w:val="20"/>
          <w:lang w:val="es-ES"/>
        </w:rPr>
        <w:t xml:space="preserve"> </w:t>
      </w:r>
      <w:r w:rsidRPr="00064ADD">
        <w:rPr>
          <w:rFonts w:ascii="GHEA Grapalat" w:hAnsi="GHEA Grapalat"/>
          <w:sz w:val="20"/>
          <w:szCs w:val="20"/>
        </w:rPr>
        <w:t>только</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доказательства</w:t>
      </w:r>
      <w:r w:rsidRPr="00064ADD">
        <w:rPr>
          <w:rFonts w:ascii="GHEA Grapalat" w:hAnsi="GHEA Grapalat"/>
          <w:sz w:val="20"/>
          <w:szCs w:val="20"/>
          <w:lang w:val="es-ES"/>
        </w:rPr>
        <w:t xml:space="preserve"> </w:t>
      </w:r>
      <w:r w:rsidRPr="00064ADD">
        <w:rPr>
          <w:rFonts w:ascii="GHEA Grapalat" w:hAnsi="GHEA Grapalat"/>
          <w:sz w:val="20"/>
          <w:szCs w:val="20"/>
        </w:rPr>
        <w:t>требовать</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исполнение</w:t>
      </w:r>
      <w:r w:rsidRPr="00064ADD">
        <w:rPr>
          <w:rFonts w:ascii="GHEA Grapalat" w:hAnsi="GHEA Grapalat"/>
          <w:sz w:val="20"/>
          <w:szCs w:val="20"/>
          <w:lang w:val="es-ES"/>
        </w:rPr>
        <w:t xml:space="preserve"> </w:t>
      </w:r>
      <w:r w:rsidRPr="00064ADD">
        <w:rPr>
          <w:rFonts w:ascii="GHEA Grapalat" w:hAnsi="GHEA Grapalat"/>
          <w:sz w:val="20"/>
          <w:szCs w:val="20"/>
        </w:rPr>
        <w:t xml:space="preserve">в течение </w:t>
      </w:r>
      <w:r w:rsidRPr="00064ADD">
        <w:rPr>
          <w:rFonts w:ascii="GHEA Grapalat" w:hAnsi="GHEA Grapalat"/>
          <w:sz w:val="20"/>
          <w:szCs w:val="20"/>
          <w:lang w:val="es-ES"/>
        </w:rPr>
        <w:t xml:space="preserve">, </w:t>
      </w:r>
      <w:r w:rsidRPr="00064ADD">
        <w:rPr>
          <w:rFonts w:ascii="GHEA Grapalat" w:hAnsi="GHEA Grapalat"/>
          <w:sz w:val="20"/>
          <w:szCs w:val="20"/>
        </w:rPr>
        <w:t>за исключением</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w:t>
      </w:r>
      <w:r w:rsidRPr="00064ADD">
        <w:rPr>
          <w:rFonts w:ascii="GHEA Grapalat" w:hAnsi="GHEA Grapalat"/>
          <w:sz w:val="20"/>
          <w:szCs w:val="20"/>
        </w:rPr>
        <w:t xml:space="preserve">случаи, </w:t>
      </w:r>
      <w:r w:rsidRPr="00064ADD">
        <w:rPr>
          <w:rFonts w:ascii="GHEA Grapalat" w:hAnsi="GHEA Grapalat"/>
          <w:sz w:val="20"/>
          <w:szCs w:val="20"/>
          <w:lang w:val="es-ES"/>
        </w:rPr>
        <w:t xml:space="preserve">когда </w:t>
      </w:r>
      <w:r w:rsidRPr="00064ADD">
        <w:rPr>
          <w:rFonts w:ascii="GHEA Grapalat" w:hAnsi="GHEA Grapalat"/>
          <w:sz w:val="20"/>
          <w:szCs w:val="20"/>
        </w:rPr>
        <w:t>обоснование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доказательство</w:t>
      </w:r>
      <w:r w:rsidRPr="00064ADD">
        <w:rPr>
          <w:rFonts w:ascii="GHEA Grapalat" w:hAnsi="GHEA Grapalat"/>
          <w:sz w:val="20"/>
          <w:szCs w:val="20"/>
          <w:lang w:val="es-ES"/>
        </w:rPr>
        <w:t xml:space="preserve"> </w:t>
      </w:r>
      <w:r w:rsidRPr="00064ADD">
        <w:rPr>
          <w:rFonts w:ascii="GHEA Grapalat" w:hAnsi="GHEA Grapalat"/>
          <w:sz w:val="20"/>
          <w:szCs w:val="20"/>
        </w:rPr>
        <w:t>презентация</w:t>
      </w:r>
      <w:r w:rsidRPr="00064ADD">
        <w:rPr>
          <w:rFonts w:ascii="GHEA Grapalat" w:hAnsi="GHEA Grapalat"/>
          <w:sz w:val="20"/>
          <w:szCs w:val="20"/>
          <w:lang w:val="es-ES"/>
        </w:rPr>
        <w:t xml:space="preserve"> </w:t>
      </w:r>
      <w:r w:rsidRPr="00064ADD">
        <w:rPr>
          <w:rFonts w:ascii="GHEA Grapalat" w:hAnsi="GHEA Grapalat"/>
          <w:sz w:val="20"/>
          <w:szCs w:val="20"/>
        </w:rPr>
        <w:t>невозможность</w:t>
      </w:r>
      <w:r w:rsidRPr="00064ADD">
        <w:rPr>
          <w:rFonts w:ascii="GHEA Grapalat" w:hAnsi="GHEA Grapalat"/>
          <w:sz w:val="20"/>
          <w:szCs w:val="20"/>
          <w:lang w:val="es-ES"/>
        </w:rPr>
        <w:t xml:space="preserve"> </w:t>
      </w:r>
      <w:r w:rsidRPr="00064ADD">
        <w:rPr>
          <w:rFonts w:ascii="GHEA Grapalat" w:hAnsi="GHEA Grapalat"/>
          <w:sz w:val="20"/>
          <w:szCs w:val="20"/>
        </w:rPr>
        <w:t>от самого себя</w:t>
      </w:r>
      <w:r w:rsidRPr="00064ADD">
        <w:rPr>
          <w:rFonts w:ascii="GHEA Grapalat" w:hAnsi="GHEA Grapalat"/>
          <w:sz w:val="20"/>
          <w:szCs w:val="20"/>
          <w:lang w:val="es-ES"/>
        </w:rPr>
        <w:t xml:space="preserve"> </w:t>
      </w:r>
      <w:r w:rsidRPr="00064ADD">
        <w:rPr>
          <w:rFonts w:ascii="GHEA Grapalat" w:hAnsi="GHEA Grapalat"/>
          <w:sz w:val="20"/>
          <w:szCs w:val="20"/>
        </w:rPr>
        <w:t>независимый</w:t>
      </w:r>
      <w:r w:rsidRPr="00064ADD">
        <w:rPr>
          <w:rFonts w:ascii="GHEA Grapalat" w:hAnsi="GHEA Grapalat"/>
          <w:sz w:val="20"/>
          <w:szCs w:val="20"/>
          <w:lang w:val="es-ES"/>
        </w:rPr>
        <w:t xml:space="preserve"> </w:t>
      </w:r>
      <w:r w:rsidRPr="00064ADD">
        <w:rPr>
          <w:rFonts w:ascii="GHEA Grapalat" w:hAnsi="GHEA Grapalat"/>
          <w:sz w:val="20"/>
          <w:szCs w:val="20"/>
        </w:rPr>
        <w:t xml:space="preserve">по причинам </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19 . </w:t>
      </w:r>
      <w:r w:rsidRPr="00064ADD">
        <w:rPr>
          <w:rFonts w:ascii="GHEA Grapalat" w:hAnsi="GHEA Grapalat"/>
          <w:sz w:val="20"/>
          <w:szCs w:val="20"/>
        </w:rPr>
        <w:t>Клиент</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 xml:space="preserve">решения </w:t>
      </w:r>
      <w:r w:rsidRPr="00064ADD">
        <w:rPr>
          <w:rFonts w:ascii="GHEA Grapalat" w:hAnsi="GHEA Grapalat"/>
          <w:sz w:val="20"/>
          <w:szCs w:val="20"/>
          <w:lang w:val="es-ES"/>
        </w:rPr>
        <w:t xml:space="preserve">( </w:t>
      </w:r>
      <w:r w:rsidRPr="00064ADD">
        <w:rPr>
          <w:rFonts w:ascii="GHEA Grapalat" w:hAnsi="GHEA Grapalat"/>
          <w:sz w:val="20"/>
          <w:szCs w:val="20"/>
        </w:rPr>
        <w:t>за исключением</w:t>
      </w:r>
      <w:r w:rsidRPr="00064ADD">
        <w:rPr>
          <w:rFonts w:ascii="GHEA Grapalat" w:hAnsi="GHEA Grapalat"/>
          <w:sz w:val="20"/>
          <w:szCs w:val="20"/>
          <w:lang w:val="es-ES"/>
        </w:rPr>
        <w:t xml:space="preserve"> </w:t>
      </w:r>
      <w:r w:rsidRPr="00064ADD">
        <w:rPr>
          <w:rFonts w:ascii="GHEA Grapalat" w:hAnsi="GHEA Grapalat"/>
          <w:sz w:val="20"/>
          <w:szCs w:val="20"/>
        </w:rPr>
        <w:t xml:space="preserve">Закон </w:t>
      </w:r>
      <w:r w:rsidRPr="00064ADD">
        <w:rPr>
          <w:rFonts w:ascii="GHEA Grapalat" w:hAnsi="GHEA Grapalat"/>
          <w:sz w:val="20"/>
          <w:szCs w:val="20"/>
          <w:lang w:val="es-ES"/>
        </w:rPr>
        <w:t xml:space="preserve">6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2 </w:t>
      </w:r>
      <w:r w:rsidRPr="00064ADD">
        <w:rPr>
          <w:rFonts w:ascii="GHEA Grapalat" w:hAnsi="GHEA Grapalat"/>
          <w:sz w:val="20"/>
          <w:szCs w:val="20"/>
        </w:rPr>
        <w:t>частично</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 xml:space="preserve">апелляция </w:t>
      </w:r>
      <w:r w:rsidRPr="00064ADD">
        <w:rPr>
          <w:rFonts w:ascii="GHEA Grapalat" w:hAnsi="GHEA Grapalat"/>
          <w:sz w:val="20"/>
          <w:szCs w:val="20"/>
          <w:lang w:val="es-ES"/>
        </w:rPr>
        <w:t xml:space="preserve">на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автоматически</w:t>
      </w:r>
      <w:r w:rsidRPr="00064ADD">
        <w:rPr>
          <w:rFonts w:ascii="GHEA Grapalat" w:hAnsi="GHEA Grapalat"/>
          <w:sz w:val="20"/>
          <w:szCs w:val="20"/>
          <w:lang w:val="es-ES"/>
        </w:rPr>
        <w:t xml:space="preserve"> </w:t>
      </w:r>
      <w:r w:rsidRPr="00064ADD">
        <w:rPr>
          <w:rFonts w:ascii="GHEA Grapalat" w:hAnsi="GHEA Grapalat"/>
          <w:sz w:val="20"/>
          <w:szCs w:val="20"/>
        </w:rPr>
        <w:t>приостанавливает</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 xml:space="preserve">Процесс </w:t>
      </w:r>
      <w:r w:rsidRPr="00064ADD">
        <w:rPr>
          <w:rFonts w:ascii="GHEA Grapalat" w:hAnsi="GHEA Grapalat"/>
          <w:sz w:val="20"/>
          <w:szCs w:val="20"/>
          <w:lang w:val="es-ES"/>
        </w:rPr>
        <w:t xml:space="preserve">выглядит </w:t>
      </w:r>
      <w:r w:rsidRPr="00064ADD">
        <w:rPr>
          <w:rFonts w:ascii="GHEA Grapalat" w:hAnsi="GHEA Grapalat"/>
          <w:sz w:val="20"/>
          <w:szCs w:val="20"/>
        </w:rPr>
        <w:t>следующим образом.</w:t>
      </w:r>
      <w:r w:rsidRPr="00064ADD">
        <w:rPr>
          <w:rFonts w:ascii="GHEA Grapalat" w:hAnsi="GHEA Grapalat"/>
          <w:sz w:val="20"/>
          <w:szCs w:val="20"/>
          <w:lang w:val="es-ES"/>
        </w:rPr>
        <w:t xml:space="preserve"> 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10 </w:t>
      </w:r>
      <w:r w:rsidRPr="00064ADD">
        <w:rPr>
          <w:rFonts w:ascii="GHEA Grapalat" w:hAnsi="GHEA Grapalat" w:cs="GHEA Grapalat"/>
          <w:sz w:val="20"/>
          <w:szCs w:val="20"/>
        </w:rPr>
        <w:t xml:space="preserve">баллов </w:t>
      </w:r>
      <w:r w:rsidRPr="00064ADD">
        <w:rPr>
          <w:rFonts w:ascii="GHEA Grapalat" w:hAnsi="GHEA Grapalat"/>
          <w:sz w:val="20"/>
          <w:szCs w:val="20"/>
        </w:rPr>
        <w:t>приглашения</w:t>
      </w:r>
      <w:r w:rsidRPr="00064ADD">
        <w:rPr>
          <w:rFonts w:ascii="GHEA Grapalat" w:hAnsi="GHEA Grapalat"/>
          <w:sz w:val="20"/>
          <w:szCs w:val="20"/>
          <w:lang w:val="es-ES"/>
        </w:rPr>
        <w:t xml:space="preserve"> </w:t>
      </w:r>
      <w:r w:rsidRPr="00064ADD">
        <w:rPr>
          <w:rFonts w:ascii="GHEA Grapalat" w:hAnsi="GHEA Grapalat" w:cs="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будет опубликовано</w:t>
      </w:r>
      <w:r w:rsidRPr="00064ADD">
        <w:rPr>
          <w:rFonts w:ascii="GHEA Grapalat" w:hAnsi="GHEA Grapalat"/>
          <w:sz w:val="20"/>
          <w:szCs w:val="20"/>
          <w:lang w:val="es-ES"/>
        </w:rPr>
        <w:t xml:space="preserve"> </w:t>
      </w:r>
      <w:r w:rsidRPr="00064ADD">
        <w:rPr>
          <w:rFonts w:ascii="GHEA Grapalat" w:hAnsi="GHEA Grapalat"/>
          <w:sz w:val="20"/>
          <w:szCs w:val="20"/>
        </w:rPr>
        <w:t>с того дня</w:t>
      </w:r>
      <w:r w:rsidRPr="00064ADD">
        <w:rPr>
          <w:rFonts w:ascii="GHEA Grapalat" w:hAnsi="GHEA Grapalat"/>
          <w:sz w:val="20"/>
          <w:szCs w:val="20"/>
          <w:lang w:val="es-ES"/>
        </w:rPr>
        <w:t xml:space="preserve"> </w:t>
      </w:r>
      <w:r w:rsidRPr="00064ADD">
        <w:rPr>
          <w:rFonts w:ascii="GHEA Grapalat" w:hAnsi="GHEA Grapalat"/>
          <w:sz w:val="20"/>
          <w:szCs w:val="20"/>
        </w:rPr>
        <w:t>до</w:t>
      </w:r>
      <w:r w:rsidRPr="00064ADD">
        <w:rPr>
          <w:rFonts w:ascii="GHEA Grapalat" w:hAnsi="GHEA Grapalat"/>
          <w:sz w:val="20"/>
          <w:szCs w:val="20"/>
          <w:lang w:val="es-ES"/>
        </w:rPr>
        <w:t xml:space="preserve"> </w:t>
      </w:r>
      <w:r w:rsidRPr="00064ADD">
        <w:rPr>
          <w:rFonts w:ascii="GHEA Grapalat" w:hAnsi="GHEA Grapalat"/>
          <w:sz w:val="20"/>
          <w:szCs w:val="20"/>
        </w:rPr>
        <w:t>аргумент</w:t>
      </w:r>
      <w:r w:rsidRPr="00064ADD">
        <w:rPr>
          <w:rFonts w:ascii="GHEA Grapalat" w:hAnsi="GHEA Grapalat"/>
          <w:sz w:val="20"/>
          <w:szCs w:val="20"/>
          <w:lang w:val="es-ES"/>
        </w:rPr>
        <w:t xml:space="preserve"> </w:t>
      </w:r>
      <w:r w:rsidRPr="00064ADD">
        <w:rPr>
          <w:rFonts w:ascii="GHEA Grapalat" w:hAnsi="GHEA Grapalat"/>
          <w:sz w:val="20"/>
          <w:szCs w:val="20"/>
        </w:rPr>
        <w:t>обследование</w:t>
      </w:r>
      <w:r w:rsidRPr="00064ADD">
        <w:rPr>
          <w:rFonts w:ascii="GHEA Grapalat" w:hAnsi="GHEA Grapalat"/>
          <w:sz w:val="20"/>
          <w:szCs w:val="20"/>
          <w:lang w:val="es-ES"/>
        </w:rPr>
        <w:t xml:space="preserve"> </w:t>
      </w:r>
      <w:r w:rsidRPr="00064ADD">
        <w:rPr>
          <w:rFonts w:ascii="GHEA Grapalat" w:hAnsi="GHEA Grapalat"/>
          <w:sz w:val="20"/>
          <w:szCs w:val="20"/>
        </w:rPr>
        <w:t>с результатами</w:t>
      </w:r>
      <w:r w:rsidRPr="00064ADD">
        <w:rPr>
          <w:rFonts w:ascii="GHEA Grapalat" w:hAnsi="GHEA Grapalat"/>
          <w:sz w:val="20"/>
          <w:szCs w:val="20"/>
          <w:lang w:val="es-ES"/>
        </w:rPr>
        <w:t xml:space="preserve"> </w:t>
      </w:r>
      <w:r w:rsidRPr="00064ADD">
        <w:rPr>
          <w:rFonts w:ascii="GHEA Grapalat" w:hAnsi="GHEA Grapalat"/>
          <w:sz w:val="20"/>
          <w:szCs w:val="20"/>
        </w:rPr>
        <w:t>первый</w:t>
      </w:r>
      <w:r w:rsidRPr="00064ADD">
        <w:rPr>
          <w:rFonts w:ascii="GHEA Grapalat" w:hAnsi="GHEA Grapalat"/>
          <w:sz w:val="20"/>
          <w:szCs w:val="20"/>
          <w:lang w:val="es-ES"/>
        </w:rPr>
        <w:t xml:space="preserve"> </w:t>
      </w:r>
      <w:r w:rsidRPr="00064ADD">
        <w:rPr>
          <w:rFonts w:ascii="GHEA Grapalat" w:hAnsi="GHEA Grapalat"/>
          <w:sz w:val="20"/>
          <w:szCs w:val="20"/>
        </w:rPr>
        <w:t>суда</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сделал</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действовать</w:t>
      </w:r>
      <w:r w:rsidRPr="00064ADD">
        <w:rPr>
          <w:rFonts w:ascii="GHEA Grapalat" w:hAnsi="GHEA Grapalat"/>
          <w:sz w:val="20"/>
          <w:szCs w:val="20"/>
          <w:lang w:val="es-ES"/>
        </w:rPr>
        <w:t xml:space="preserve"> </w:t>
      </w:r>
      <w:r w:rsidRPr="00064ADD">
        <w:rPr>
          <w:rFonts w:ascii="GHEA Grapalat" w:hAnsi="GHEA Grapalat"/>
          <w:sz w:val="20"/>
          <w:szCs w:val="20"/>
        </w:rPr>
        <w:t>сила</w:t>
      </w:r>
      <w:r w:rsidRPr="00064ADD">
        <w:rPr>
          <w:rFonts w:ascii="GHEA Grapalat" w:hAnsi="GHEA Grapalat"/>
          <w:sz w:val="20"/>
          <w:szCs w:val="20"/>
          <w:lang w:val="es-ES"/>
        </w:rPr>
        <w:t xml:space="preserve"> </w:t>
      </w:r>
      <w:r w:rsidRPr="00064ADD">
        <w:rPr>
          <w:rFonts w:ascii="GHEA Grapalat" w:hAnsi="GHEA Grapalat"/>
          <w:sz w:val="20"/>
          <w:szCs w:val="20"/>
        </w:rPr>
        <w:t>в</w:t>
      </w:r>
      <w:r w:rsidRPr="00064ADD">
        <w:rPr>
          <w:rFonts w:ascii="GHEA Grapalat" w:hAnsi="GHEA Grapalat"/>
          <w:sz w:val="20"/>
          <w:szCs w:val="20"/>
          <w:lang w:val="es-ES"/>
        </w:rPr>
        <w:t xml:space="preserve"> </w:t>
      </w:r>
      <w:r w:rsidRPr="00064ADD">
        <w:rPr>
          <w:rFonts w:ascii="GHEA Grapalat" w:hAnsi="GHEA Grapalat"/>
          <w:sz w:val="20"/>
          <w:szCs w:val="20"/>
        </w:rPr>
        <w:t>войти</w:t>
      </w:r>
      <w:r w:rsidRPr="00064ADD">
        <w:rPr>
          <w:rFonts w:ascii="GHEA Grapalat" w:hAnsi="GHEA Grapalat"/>
          <w:sz w:val="20"/>
          <w:szCs w:val="20"/>
          <w:lang w:val="es-ES"/>
        </w:rPr>
        <w:t xml:space="preserve"> </w:t>
      </w:r>
      <w:r w:rsidRPr="00064ADD">
        <w:rPr>
          <w:rFonts w:ascii="GHEA Grapalat" w:hAnsi="GHEA Grapalat"/>
          <w:sz w:val="20"/>
          <w:szCs w:val="20"/>
        </w:rPr>
        <w:t xml:space="preserve">день </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20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Это</w:t>
      </w:r>
      <w:r w:rsidRPr="00064ADD">
        <w:rPr>
          <w:rFonts w:ascii="GHEA Grapalat" w:hAnsi="GHEA Grapalat"/>
          <w:sz w:val="20"/>
          <w:szCs w:val="20"/>
          <w:lang w:val="es-ES"/>
        </w:rPr>
        <w:t xml:space="preserve"> в </w:t>
      </w:r>
      <w:r w:rsidRPr="00064ADD">
        <w:rPr>
          <w:rFonts w:ascii="GHEA Grapalat" w:hAnsi="GHEA Grapalat"/>
          <w:sz w:val="20"/>
          <w:szCs w:val="20"/>
        </w:rPr>
        <w:t xml:space="preserve">случаях, когда </w:t>
      </w:r>
      <w:r w:rsidRPr="00064ADD">
        <w:rPr>
          <w:rFonts w:ascii="GHEA Grapalat" w:hAnsi="GHEA Grapalat"/>
          <w:sz w:val="20"/>
          <w:szCs w:val="20"/>
          <w:lang w:val="es-ES"/>
        </w:rPr>
        <w:t xml:space="preserve">общественность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защита</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национальный</w:t>
      </w:r>
      <w:r w:rsidRPr="00064ADD">
        <w:rPr>
          <w:rFonts w:ascii="GHEA Grapalat" w:hAnsi="GHEA Grapalat"/>
          <w:sz w:val="20"/>
          <w:szCs w:val="20"/>
          <w:lang w:val="es-ES"/>
        </w:rPr>
        <w:t xml:space="preserve"> </w:t>
      </w:r>
      <w:r w:rsidRPr="00064ADD">
        <w:rPr>
          <w:rFonts w:ascii="GHEA Grapalat" w:hAnsi="GHEA Grapalat"/>
          <w:sz w:val="20"/>
          <w:szCs w:val="20"/>
        </w:rPr>
        <w:t>безопасность</w:t>
      </w:r>
      <w:r w:rsidRPr="00064ADD">
        <w:rPr>
          <w:rFonts w:ascii="GHEA Grapalat" w:hAnsi="GHEA Grapalat"/>
          <w:sz w:val="20"/>
          <w:szCs w:val="20"/>
          <w:lang w:val="es-ES"/>
        </w:rPr>
        <w:t xml:space="preserve"> </w:t>
      </w:r>
      <w:r w:rsidRPr="00064ADD">
        <w:rPr>
          <w:rFonts w:ascii="GHEA Grapalat" w:hAnsi="GHEA Grapalat"/>
          <w:sz w:val="20"/>
          <w:szCs w:val="20"/>
        </w:rPr>
        <w:t>в интересах</w:t>
      </w:r>
      <w:r w:rsidRPr="00064ADD">
        <w:rPr>
          <w:rFonts w:ascii="GHEA Grapalat" w:hAnsi="GHEA Grapalat"/>
          <w:sz w:val="20"/>
          <w:szCs w:val="20"/>
          <w:lang w:val="es-ES"/>
        </w:rPr>
        <w:t xml:space="preserve"> </w:t>
      </w:r>
      <w:r w:rsidRPr="00064ADD">
        <w:rPr>
          <w:rFonts w:ascii="GHEA Grapalat" w:hAnsi="GHEA Grapalat"/>
          <w:sz w:val="20"/>
          <w:szCs w:val="20"/>
        </w:rPr>
        <w:t xml:space="preserve">на основе </w:t>
      </w:r>
      <w:r w:rsidRPr="00064ADD">
        <w:rPr>
          <w:rFonts w:ascii="GHEA Grapalat" w:hAnsi="GHEA Grapalat"/>
          <w:sz w:val="20"/>
          <w:szCs w:val="20"/>
          <w:lang w:val="es-ES"/>
        </w:rPr>
        <w:t xml:space="preserve">, </w:t>
      </w:r>
      <w:r w:rsidRPr="00064ADD">
        <w:rPr>
          <w:rFonts w:ascii="GHEA Grapalat" w:hAnsi="GHEA Grapalat"/>
          <w:sz w:val="20"/>
          <w:szCs w:val="20"/>
        </w:rPr>
        <w:t>необходимо</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продолжать</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 xml:space="preserve">процесс </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 xml:space="preserve">Закон </w:t>
      </w:r>
      <w:r w:rsidRPr="00064ADD">
        <w:rPr>
          <w:rFonts w:ascii="GHEA Grapalat" w:hAnsi="GHEA Grapalat"/>
          <w:sz w:val="20"/>
          <w:szCs w:val="20"/>
          <w:lang w:val="es-ES"/>
        </w:rPr>
        <w:t xml:space="preserve">2 </w:t>
      </w:r>
      <w:r w:rsidRPr="00064ADD">
        <w:rPr>
          <w:rFonts w:ascii="GHEA Grapalat" w:hAnsi="GHEA Grapalat"/>
          <w:sz w:val="20"/>
          <w:szCs w:val="20"/>
        </w:rPr>
        <w:t xml:space="preserve">Статья </w:t>
      </w:r>
      <w:r w:rsidRPr="00064ADD">
        <w:rPr>
          <w:rFonts w:ascii="GHEA Grapalat" w:hAnsi="GHEA Grapalat"/>
          <w:sz w:val="20"/>
          <w:szCs w:val="20"/>
          <w:lang w:val="es-ES"/>
        </w:rPr>
        <w:t xml:space="preserve">1 </w:t>
      </w:r>
      <w:r w:rsidRPr="00064ADD">
        <w:rPr>
          <w:rFonts w:ascii="GHEA Grapalat" w:hAnsi="GHEA Grapalat"/>
          <w:sz w:val="20"/>
          <w:szCs w:val="20"/>
        </w:rPr>
        <w:t>частично</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тела</w:t>
      </w:r>
      <w:r w:rsidRPr="00064ADD">
        <w:rPr>
          <w:rFonts w:ascii="GHEA Grapalat" w:hAnsi="GHEA Grapalat"/>
          <w:sz w:val="20"/>
          <w:szCs w:val="20"/>
          <w:lang w:val="es-ES"/>
        </w:rPr>
        <w:t xml:space="preserve"> </w:t>
      </w:r>
      <w:r w:rsidRPr="00064ADD">
        <w:rPr>
          <w:rFonts w:ascii="GHEA Grapalat" w:hAnsi="GHEA Grapalat"/>
          <w:sz w:val="20"/>
          <w:szCs w:val="20"/>
        </w:rPr>
        <w:t xml:space="preserve">лидеры </w:t>
      </w:r>
      <w:r w:rsidRPr="00064ADD">
        <w:rPr>
          <w:rFonts w:ascii="GHEA Grapalat" w:hAnsi="GHEA Grapalat"/>
          <w:sz w:val="20"/>
          <w:szCs w:val="20"/>
          <w:lang w:val="es-ES"/>
        </w:rPr>
        <w:t>и</w:t>
      </w:r>
      <w:r w:rsidRPr="00064ADD">
        <w:rPr>
          <w:rFonts w:ascii="GHEA Grapalat" w:hAnsi="GHEA Grapalat"/>
          <w:sz w:val="20"/>
          <w:szCs w:val="20"/>
        </w:rPr>
        <w:t>​</w:t>
      </w:r>
      <w:r w:rsidRPr="00064ADD">
        <w:rPr>
          <w:rFonts w:ascii="GHEA Grapalat" w:hAnsi="GHEA Grapalat"/>
          <w:sz w:val="20"/>
          <w:szCs w:val="20"/>
          <w:lang w:val="es-ES"/>
        </w:rPr>
        <w:t xml:space="preserve"> </w:t>
      </w:r>
      <w:r w:rsidRPr="00064ADD">
        <w:rPr>
          <w:rFonts w:ascii="GHEA Grapalat" w:hAnsi="GHEA Grapalat"/>
          <w:sz w:val="20"/>
          <w:szCs w:val="20"/>
        </w:rPr>
        <w:t>юридический</w:t>
      </w:r>
      <w:r w:rsidRPr="00064ADD">
        <w:rPr>
          <w:rFonts w:ascii="GHEA Grapalat" w:hAnsi="GHEA Grapalat"/>
          <w:sz w:val="20"/>
          <w:szCs w:val="20"/>
          <w:lang w:val="es-ES"/>
        </w:rPr>
        <w:t xml:space="preserve"> </w:t>
      </w:r>
      <w:r w:rsidRPr="00064ADD">
        <w:rPr>
          <w:rFonts w:ascii="GHEA Grapalat" w:hAnsi="GHEA Grapalat"/>
          <w:sz w:val="20"/>
          <w:szCs w:val="20"/>
        </w:rPr>
        <w:t>лица</w:t>
      </w:r>
      <w:r w:rsidRPr="00064ADD">
        <w:rPr>
          <w:rFonts w:ascii="GHEA Grapalat" w:hAnsi="GHEA Grapalat"/>
          <w:sz w:val="20"/>
          <w:szCs w:val="20"/>
          <w:lang w:val="es-ES"/>
        </w:rPr>
        <w:t xml:space="preserve"> </w:t>
      </w:r>
      <w:r w:rsidRPr="00064ADD">
        <w:rPr>
          <w:rFonts w:ascii="GHEA Grapalat" w:hAnsi="GHEA Grapalat"/>
          <w:sz w:val="20"/>
          <w:szCs w:val="20"/>
        </w:rPr>
        <w:t>в случае</w:t>
      </w:r>
      <w:r w:rsidRPr="00064ADD">
        <w:rPr>
          <w:rFonts w:ascii="GHEA Grapalat" w:hAnsi="GHEA Grapalat"/>
          <w:sz w:val="20"/>
          <w:szCs w:val="20"/>
          <w:lang w:val="es-ES"/>
        </w:rPr>
        <w:t xml:space="preserve"> </w:t>
      </w:r>
      <w:r w:rsidRPr="00064ADD">
        <w:rPr>
          <w:rFonts w:ascii="GHEA Grapalat" w:hAnsi="GHEA Grapalat"/>
          <w:sz w:val="20"/>
          <w:szCs w:val="20"/>
        </w:rPr>
        <w:t>исполнительный</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лидер</w:t>
      </w:r>
      <w:r w:rsidRPr="00064ADD">
        <w:rPr>
          <w:rFonts w:ascii="GHEA Grapalat" w:hAnsi="GHEA Grapalat"/>
          <w:sz w:val="20"/>
          <w:szCs w:val="20"/>
          <w:lang w:val="es-ES"/>
        </w:rPr>
        <w:t xml:space="preserve"> </w:t>
      </w:r>
      <w:r w:rsidRPr="00064ADD">
        <w:rPr>
          <w:rFonts w:ascii="GHEA Grapalat" w:hAnsi="GHEA Grapalat"/>
          <w:sz w:val="20"/>
          <w:szCs w:val="20"/>
        </w:rPr>
        <w:t>написанный</w:t>
      </w:r>
      <w:r w:rsidRPr="00064ADD">
        <w:rPr>
          <w:rFonts w:ascii="GHEA Grapalat" w:hAnsi="GHEA Grapalat"/>
          <w:sz w:val="20"/>
          <w:szCs w:val="20"/>
          <w:lang w:val="es-ES"/>
        </w:rPr>
        <w:t xml:space="preserve"> </w:t>
      </w:r>
      <w:r w:rsidRPr="00064ADD">
        <w:rPr>
          <w:rFonts w:ascii="GHEA Grapalat" w:hAnsi="GHEA Grapalat"/>
          <w:sz w:val="20"/>
          <w:szCs w:val="20"/>
        </w:rPr>
        <w:t>медиация</w:t>
      </w:r>
      <w:r w:rsidRPr="00064ADD">
        <w:rPr>
          <w:rFonts w:ascii="GHEA Grapalat" w:hAnsi="GHEA Grapalat"/>
          <w:sz w:val="20"/>
          <w:szCs w:val="20"/>
          <w:lang w:val="es-ES"/>
        </w:rPr>
        <w:t xml:space="preserve"> </w:t>
      </w:r>
      <w:r w:rsidRPr="00064ADD">
        <w:rPr>
          <w:rFonts w:ascii="GHEA Grapalat" w:hAnsi="GHEA Grapalat"/>
          <w:sz w:val="20"/>
          <w:szCs w:val="20"/>
        </w:rPr>
        <w:t>основа</w:t>
      </w:r>
      <w:r w:rsidRPr="00064ADD">
        <w:rPr>
          <w:rFonts w:ascii="GHEA Grapalat" w:hAnsi="GHEA Grapalat"/>
          <w:sz w:val="20"/>
          <w:szCs w:val="20"/>
          <w:lang w:val="es-ES"/>
        </w:rPr>
        <w:t xml:space="preserve"> </w:t>
      </w:r>
      <w:r w:rsidRPr="00064ADD">
        <w:rPr>
          <w:rFonts w:ascii="GHEA Grapalat" w:hAnsi="GHEA Grapalat"/>
          <w:sz w:val="20"/>
          <w:szCs w:val="20"/>
        </w:rPr>
        <w:t>на</w:t>
      </w:r>
      <w:r w:rsidRPr="00064ADD">
        <w:rPr>
          <w:rFonts w:ascii="GHEA Grapalat" w:hAnsi="GHEA Grapalat"/>
          <w:sz w:val="20"/>
          <w:szCs w:val="20"/>
          <w:lang w:val="es-ES"/>
        </w:rPr>
        <w:t xml:space="preserve"> </w:t>
      </w:r>
      <w:r w:rsidRPr="00064ADD">
        <w:rPr>
          <w:rFonts w:ascii="GHEA Grapalat" w:hAnsi="GHEA Grapalat"/>
          <w:sz w:val="20"/>
          <w:szCs w:val="20"/>
        </w:rPr>
        <w:t>изготовление</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покупка</w:t>
      </w:r>
      <w:r w:rsidRPr="00064ADD">
        <w:rPr>
          <w:rFonts w:ascii="GHEA Grapalat" w:hAnsi="GHEA Grapalat"/>
          <w:sz w:val="20"/>
          <w:szCs w:val="20"/>
          <w:lang w:val="es-ES"/>
        </w:rPr>
        <w:t xml:space="preserve"> </w:t>
      </w:r>
      <w:r w:rsidRPr="00064ADD">
        <w:rPr>
          <w:rFonts w:ascii="GHEA Grapalat" w:hAnsi="GHEA Grapalat"/>
          <w:sz w:val="20"/>
          <w:szCs w:val="20"/>
        </w:rPr>
        <w:t>процесс</w:t>
      </w:r>
      <w:r w:rsidRPr="00064ADD">
        <w:rPr>
          <w:rFonts w:ascii="GHEA Grapalat" w:hAnsi="GHEA Grapalat"/>
          <w:sz w:val="20"/>
          <w:szCs w:val="20"/>
          <w:lang w:val="es-ES"/>
        </w:rPr>
        <w:t xml:space="preserve"> </w:t>
      </w:r>
      <w:r w:rsidRPr="00064ADD">
        <w:rPr>
          <w:rFonts w:ascii="GHEA Grapalat" w:hAnsi="GHEA Grapalat"/>
          <w:sz w:val="20"/>
          <w:szCs w:val="20"/>
        </w:rPr>
        <w:t>приостановка</w:t>
      </w:r>
      <w:r w:rsidRPr="00064ADD">
        <w:rPr>
          <w:rFonts w:ascii="GHEA Grapalat" w:hAnsi="GHEA Grapalat"/>
          <w:sz w:val="20"/>
          <w:szCs w:val="20"/>
          <w:lang w:val="es-ES"/>
        </w:rPr>
        <w:t xml:space="preserve"> </w:t>
      </w:r>
      <w:r w:rsidRPr="00064ADD">
        <w:rPr>
          <w:rFonts w:ascii="GHEA Grapalat" w:hAnsi="GHEA Grapalat"/>
          <w:sz w:val="20"/>
          <w:szCs w:val="20"/>
        </w:rPr>
        <w:t>устранить</w:t>
      </w:r>
      <w:r w:rsidRPr="00064ADD">
        <w:rPr>
          <w:rFonts w:ascii="GHEA Grapalat" w:hAnsi="GHEA Grapalat"/>
          <w:sz w:val="20"/>
          <w:szCs w:val="20"/>
          <w:lang w:val="es-ES"/>
        </w:rPr>
        <w:t xml:space="preserve"> </w:t>
      </w:r>
      <w:r w:rsidRPr="00064ADD">
        <w:rPr>
          <w:rFonts w:ascii="GHEA Grapalat" w:hAnsi="GHEA Grapalat"/>
          <w:sz w:val="20"/>
          <w:szCs w:val="20"/>
        </w:rPr>
        <w:t>о</w:t>
      </w:r>
      <w:r w:rsidRPr="00064ADD">
        <w:rPr>
          <w:rFonts w:ascii="GHEA Grapalat" w:hAnsi="GHEA Grapalat"/>
          <w:sz w:val="20"/>
          <w:szCs w:val="20"/>
          <w:lang w:val="es-ES"/>
        </w:rPr>
        <w:t xml:space="preserve"> </w:t>
      </w:r>
      <w:r w:rsidRPr="00064ADD">
        <w:rPr>
          <w:rFonts w:ascii="GHEA Grapalat" w:hAnsi="GHEA Grapalat"/>
          <w:sz w:val="20"/>
          <w:szCs w:val="20"/>
        </w:rPr>
        <w:t xml:space="preserve">Решение </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этот</w:t>
      </w:r>
      <w:r w:rsidRPr="00064ADD">
        <w:rPr>
          <w:rFonts w:ascii="GHEA Grapalat" w:hAnsi="GHEA Grapalat"/>
          <w:sz w:val="20"/>
          <w:szCs w:val="20"/>
          <w:lang w:val="es-ES"/>
        </w:rPr>
        <w:t xml:space="preserve"> </w:t>
      </w:r>
      <w:r w:rsidRPr="00064ADD">
        <w:rPr>
          <w:rFonts w:ascii="GHEA Grapalat" w:hAnsi="GHEA Grapalat"/>
          <w:sz w:val="20"/>
          <w:szCs w:val="20"/>
        </w:rPr>
        <w:t>с точкой</w:t>
      </w:r>
      <w:r w:rsidRPr="00064ADD">
        <w:rPr>
          <w:rFonts w:ascii="GHEA Grapalat" w:hAnsi="GHEA Grapalat"/>
          <w:sz w:val="20"/>
          <w:szCs w:val="20"/>
          <w:lang w:val="es-ES"/>
        </w:rPr>
        <w:t xml:space="preserve"> </w:t>
      </w:r>
      <w:r w:rsidRPr="00064ADD">
        <w:rPr>
          <w:rFonts w:ascii="GHEA Grapalat" w:hAnsi="GHEA Grapalat"/>
          <w:sz w:val="20"/>
          <w:szCs w:val="20"/>
        </w:rPr>
        <w:t>намеревался</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его</w:t>
      </w:r>
      <w:r w:rsidRPr="00064ADD">
        <w:rPr>
          <w:rFonts w:ascii="GHEA Grapalat" w:hAnsi="GHEA Grapalat"/>
          <w:sz w:val="20"/>
          <w:szCs w:val="20"/>
          <w:lang w:val="es-ES"/>
        </w:rPr>
        <w:t xml:space="preserve"> </w:t>
      </w:r>
      <w:r w:rsidRPr="00064ADD">
        <w:rPr>
          <w:rFonts w:ascii="GHEA Grapalat" w:hAnsi="GHEA Grapalat"/>
          <w:sz w:val="20"/>
          <w:szCs w:val="20"/>
        </w:rPr>
        <w:t>учреждение</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отправка</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авторизовано</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официальный</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почта</w:t>
      </w:r>
      <w:r w:rsidRPr="00064ADD">
        <w:rPr>
          <w:rFonts w:ascii="GHEA Grapalat" w:hAnsi="GHEA Grapalat"/>
          <w:sz w:val="20"/>
          <w:szCs w:val="20"/>
          <w:lang w:val="es-ES"/>
        </w:rPr>
        <w:t xml:space="preserve"> </w:t>
      </w:r>
      <w:r w:rsidRPr="00064ADD">
        <w:rPr>
          <w:rFonts w:ascii="GHEA Grapalat" w:hAnsi="GHEA Grapalat"/>
          <w:sz w:val="20"/>
          <w:szCs w:val="20"/>
        </w:rPr>
        <w:t xml:space="preserve">Кому </w:t>
      </w:r>
      <w:r w:rsidRPr="00064ADD">
        <w:rPr>
          <w:rFonts w:ascii="GHEA Grapalat" w:hAnsi="GHEA Grapalat"/>
          <w:sz w:val="20"/>
          <w:szCs w:val="20"/>
          <w:lang w:val="es-ES"/>
        </w:rPr>
        <w:t xml:space="preserve">: </w:t>
      </w:r>
      <w:r w:rsidRPr="00064ADD">
        <w:rPr>
          <w:rFonts w:ascii="GHEA Grapalat" w:hAnsi="GHEA Grapalat"/>
          <w:sz w:val="20"/>
          <w:szCs w:val="20"/>
        </w:rPr>
        <w:t>Уполномоченному</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что</w:t>
      </w:r>
      <w:r w:rsidRPr="00064ADD">
        <w:rPr>
          <w:rFonts w:ascii="GHEA Grapalat" w:hAnsi="GHEA Grapalat"/>
          <w:sz w:val="20"/>
          <w:szCs w:val="20"/>
          <w:lang w:val="es-ES"/>
        </w:rPr>
        <w:t xml:space="preserve"> </w:t>
      </w:r>
      <w:r w:rsidRPr="00064ADD">
        <w:rPr>
          <w:rFonts w:ascii="GHEA Grapalat" w:hAnsi="GHEA Grapalat"/>
          <w:sz w:val="20"/>
          <w:szCs w:val="20"/>
        </w:rPr>
        <w:t>решение</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информационный бюллетень </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21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Клиент</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с аргументами</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действовать</w:t>
      </w:r>
      <w:r w:rsidRPr="00064ADD">
        <w:rPr>
          <w:rFonts w:ascii="GHEA Grapalat" w:hAnsi="GHEA Grapalat"/>
          <w:sz w:val="20"/>
          <w:szCs w:val="20"/>
          <w:lang w:val="es-ES"/>
        </w:rPr>
        <w:t xml:space="preserve"> </w:t>
      </w:r>
      <w:r w:rsidRPr="00064ADD">
        <w:rPr>
          <w:rFonts w:ascii="GHEA Grapalat" w:hAnsi="GHEA Grapalat"/>
          <w:sz w:val="20"/>
          <w:szCs w:val="20"/>
        </w:rPr>
        <w:t>сила</w:t>
      </w:r>
      <w:r w:rsidRPr="00064ADD">
        <w:rPr>
          <w:rFonts w:ascii="GHEA Grapalat" w:hAnsi="GHEA Grapalat"/>
          <w:sz w:val="20"/>
          <w:szCs w:val="20"/>
          <w:lang w:val="es-ES"/>
        </w:rPr>
        <w:t xml:space="preserve"> </w:t>
      </w:r>
      <w:r w:rsidRPr="00064ADD">
        <w:rPr>
          <w:rFonts w:ascii="GHEA Grapalat" w:hAnsi="GHEA Grapalat"/>
          <w:sz w:val="20"/>
          <w:szCs w:val="20"/>
        </w:rPr>
        <w:t>в</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входить</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 xml:space="preserve">с того самого момента </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12.22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Клиент</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оценщик</w:t>
      </w:r>
      <w:r w:rsidRPr="00064ADD">
        <w:rPr>
          <w:rFonts w:ascii="GHEA Grapalat" w:hAnsi="GHEA Grapalat"/>
          <w:sz w:val="20"/>
          <w:szCs w:val="20"/>
          <w:lang w:val="es-ES"/>
        </w:rPr>
        <w:t xml:space="preserve"> </w:t>
      </w:r>
      <w:r w:rsidRPr="00064ADD">
        <w:rPr>
          <w:rFonts w:ascii="GHEA Grapalat" w:hAnsi="GHEA Grapalat"/>
          <w:sz w:val="20"/>
          <w:szCs w:val="20"/>
        </w:rPr>
        <w:t>комиссия</w:t>
      </w:r>
      <w:r w:rsidRPr="00064ADD">
        <w:rPr>
          <w:rFonts w:ascii="GHEA Grapalat" w:hAnsi="GHEA Grapalat"/>
          <w:sz w:val="20"/>
          <w:szCs w:val="20"/>
          <w:lang w:val="es-ES"/>
        </w:rPr>
        <w:t xml:space="preserve"> </w:t>
      </w:r>
      <w:r w:rsidRPr="00064ADD">
        <w:rPr>
          <w:rFonts w:ascii="GHEA Grapalat" w:hAnsi="GHEA Grapalat"/>
          <w:sz w:val="20"/>
          <w:szCs w:val="20"/>
        </w:rPr>
        <w:t xml:space="preserve">действий </w:t>
      </w:r>
      <w:r w:rsidRPr="00064ADD">
        <w:rPr>
          <w:rFonts w:ascii="GHEA Grapalat" w:hAnsi="GHEA Grapalat"/>
          <w:sz w:val="20"/>
          <w:szCs w:val="20"/>
          <w:lang w:val="es-ES"/>
        </w:rPr>
        <w:t xml:space="preserve">( </w:t>
      </w:r>
      <w:r w:rsidRPr="00064ADD">
        <w:rPr>
          <w:rFonts w:ascii="GHEA Grapalat" w:hAnsi="GHEA Grapalat"/>
          <w:sz w:val="20"/>
          <w:szCs w:val="20"/>
        </w:rPr>
        <w:t xml:space="preserve">бездействия </w:t>
      </w:r>
      <w:r w:rsidRPr="00064ADD">
        <w:rPr>
          <w:rFonts w:ascii="GHEA Grapalat" w:hAnsi="GHEA Grapalat"/>
          <w:sz w:val="20"/>
          <w:szCs w:val="20"/>
          <w:lang w:val="es-ES"/>
        </w:rPr>
        <w:t xml:space="preserve">) </w:t>
      </w:r>
      <w:r w:rsidRPr="00064ADD">
        <w:rPr>
          <w:rFonts w:ascii="GHEA Grapalat" w:hAnsi="GHEA Grapalat"/>
          <w:sz w:val="20"/>
          <w:szCs w:val="20"/>
        </w:rPr>
        <w:t>и</w:t>
      </w:r>
      <w:r w:rsidRPr="00064ADD">
        <w:rPr>
          <w:rFonts w:ascii="GHEA Grapalat" w:hAnsi="GHEA Grapalat"/>
          <w:sz w:val="20"/>
          <w:szCs w:val="20"/>
          <w:lang w:val="es-ES"/>
        </w:rPr>
        <w:t xml:space="preserve"> </w:t>
      </w:r>
      <w:r w:rsidRPr="00064ADD">
        <w:rPr>
          <w:rFonts w:ascii="GHEA Grapalat" w:hAnsi="GHEA Grapalat"/>
          <w:sz w:val="20"/>
          <w:szCs w:val="20"/>
        </w:rPr>
        <w:t>решения</w:t>
      </w:r>
      <w:r w:rsidRPr="00064ADD">
        <w:rPr>
          <w:rFonts w:ascii="GHEA Grapalat" w:hAnsi="GHEA Grapalat"/>
          <w:sz w:val="20"/>
          <w:szCs w:val="20"/>
          <w:lang w:val="es-ES"/>
        </w:rPr>
        <w:t xml:space="preserve"> </w:t>
      </w:r>
      <w:r w:rsidRPr="00064ADD">
        <w:rPr>
          <w:rFonts w:ascii="GHEA Grapalat" w:hAnsi="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sz w:val="20"/>
          <w:szCs w:val="20"/>
        </w:rPr>
        <w:t>назад</w:t>
      </w:r>
      <w:r w:rsidRPr="00064ADD">
        <w:rPr>
          <w:rFonts w:ascii="GHEA Grapalat" w:hAnsi="GHEA Grapalat"/>
          <w:sz w:val="20"/>
          <w:szCs w:val="20"/>
          <w:lang w:val="es-ES"/>
        </w:rPr>
        <w:t xml:space="preserve"> </w:t>
      </w:r>
      <w:r w:rsidRPr="00064ADD">
        <w:rPr>
          <w:rFonts w:ascii="GHEA Grapalat" w:hAnsi="GHEA Grapalat"/>
          <w:sz w:val="20"/>
          <w:szCs w:val="20"/>
        </w:rPr>
        <w:t>связанный</w:t>
      </w:r>
      <w:r w:rsidRPr="00064ADD">
        <w:rPr>
          <w:rFonts w:ascii="GHEA Grapalat" w:hAnsi="GHEA Grapalat"/>
          <w:sz w:val="20"/>
          <w:szCs w:val="20"/>
          <w:lang w:val="es-ES"/>
        </w:rPr>
        <w:t xml:space="preserve"> </w:t>
      </w:r>
      <w:r w:rsidRPr="00064ADD">
        <w:rPr>
          <w:rFonts w:ascii="GHEA Grapalat" w:hAnsi="GHEA Grapalat"/>
          <w:sz w:val="20"/>
          <w:szCs w:val="20"/>
        </w:rPr>
        <w:t>с аргументами</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вердикт</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часть</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другой</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акт</w:t>
      </w:r>
      <w:r w:rsidRPr="00064ADD">
        <w:rPr>
          <w:rFonts w:ascii="GHEA Grapalat" w:hAnsi="GHEA Grapalat"/>
          <w:sz w:val="20"/>
          <w:szCs w:val="20"/>
          <w:lang w:val="es-ES"/>
        </w:rPr>
        <w:t xml:space="preserve"> </w:t>
      </w:r>
      <w:r w:rsidRPr="00064ADD">
        <w:rPr>
          <w:rFonts w:ascii="GHEA Grapalat" w:hAnsi="GHEA Grapalat"/>
          <w:sz w:val="20"/>
          <w:szCs w:val="20"/>
        </w:rPr>
        <w:t>его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день</w:t>
      </w:r>
      <w:r w:rsidRPr="00064ADD">
        <w:rPr>
          <w:rFonts w:ascii="GHEA Grapalat" w:hAnsi="GHEA Grapalat"/>
          <w:sz w:val="20"/>
          <w:szCs w:val="20"/>
          <w:lang w:val="es-ES"/>
        </w:rPr>
        <w:t xml:space="preserve"> </w:t>
      </w:r>
      <w:r w:rsidRPr="00064ADD">
        <w:rPr>
          <w:rFonts w:ascii="GHEA Grapalat" w:hAnsi="GHEA Grapalat"/>
          <w:sz w:val="20"/>
          <w:szCs w:val="20"/>
        </w:rPr>
        <w:t>отправляется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авторизовано</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официальный</w:t>
      </w:r>
      <w:r w:rsidRPr="00064ADD">
        <w:rPr>
          <w:rFonts w:ascii="GHEA Grapalat" w:hAnsi="GHEA Grapalat"/>
          <w:sz w:val="20"/>
          <w:szCs w:val="20"/>
          <w:lang w:val="es-ES"/>
        </w:rPr>
        <w:t xml:space="preserve"> </w:t>
      </w:r>
      <w:r w:rsidRPr="00064ADD">
        <w:rPr>
          <w:rFonts w:ascii="GHEA Grapalat" w:hAnsi="GHEA Grapalat"/>
          <w:sz w:val="20"/>
          <w:szCs w:val="20"/>
        </w:rPr>
        <w:t>электронный</w:t>
      </w:r>
      <w:r w:rsidRPr="00064ADD">
        <w:rPr>
          <w:rFonts w:ascii="GHEA Grapalat" w:hAnsi="GHEA Grapalat"/>
          <w:sz w:val="20"/>
          <w:szCs w:val="20"/>
          <w:lang w:val="es-ES"/>
        </w:rPr>
        <w:t xml:space="preserve"> </w:t>
      </w:r>
      <w:r w:rsidRPr="00064ADD">
        <w:rPr>
          <w:rFonts w:ascii="GHEA Grapalat" w:hAnsi="GHEA Grapalat"/>
          <w:sz w:val="20"/>
          <w:szCs w:val="20"/>
        </w:rPr>
        <w:t>почта</w:t>
      </w:r>
      <w:r w:rsidRPr="00064ADD">
        <w:rPr>
          <w:rFonts w:ascii="GHEA Grapalat" w:hAnsi="GHEA Grapalat"/>
          <w:sz w:val="20"/>
          <w:szCs w:val="20"/>
          <w:lang w:val="es-ES"/>
        </w:rPr>
        <w:t xml:space="preserve"> </w:t>
      </w:r>
      <w:r w:rsidRPr="00064ADD">
        <w:rPr>
          <w:rFonts w:ascii="GHEA Grapalat" w:hAnsi="GHEA Grapalat"/>
          <w:sz w:val="20"/>
          <w:szCs w:val="20"/>
        </w:rPr>
        <w:t xml:space="preserve">Кому </w:t>
      </w:r>
      <w:r w:rsidRPr="00064ADD">
        <w:rPr>
          <w:rFonts w:ascii="GHEA Grapalat" w:hAnsi="GHEA Grapalat"/>
          <w:sz w:val="20"/>
          <w:szCs w:val="20"/>
          <w:lang w:val="es-ES"/>
        </w:rPr>
        <w:t xml:space="preserve">: </w:t>
      </w:r>
      <w:r w:rsidRPr="00064ADD">
        <w:rPr>
          <w:rFonts w:ascii="GHEA Grapalat" w:hAnsi="GHEA Grapalat"/>
          <w:sz w:val="20"/>
          <w:szCs w:val="20"/>
        </w:rPr>
        <w:t>Уполномоченному</w:t>
      </w:r>
      <w:r w:rsidRPr="00064ADD">
        <w:rPr>
          <w:rFonts w:ascii="GHEA Grapalat" w:hAnsi="GHEA Grapalat"/>
          <w:sz w:val="20"/>
          <w:szCs w:val="20"/>
          <w:lang w:val="es-ES"/>
        </w:rPr>
        <w:t xml:space="preserve"> </w:t>
      </w:r>
      <w:r w:rsidRPr="00064ADD">
        <w:rPr>
          <w:rFonts w:ascii="GHEA Grapalat" w:hAnsi="GHEA Grapalat"/>
          <w:sz w:val="20"/>
          <w:szCs w:val="20"/>
        </w:rPr>
        <w:t>тело</w:t>
      </w:r>
      <w:r w:rsidRPr="00064ADD">
        <w:rPr>
          <w:rFonts w:ascii="GHEA Grapalat" w:hAnsi="GHEA Grapalat"/>
          <w:sz w:val="20"/>
          <w:szCs w:val="20"/>
          <w:lang w:val="es-ES"/>
        </w:rPr>
        <w:t xml:space="preserve"> </w:t>
      </w:r>
      <w:r w:rsidRPr="00064ADD">
        <w:rPr>
          <w:rFonts w:ascii="GHEA Grapalat" w:hAnsi="GHEA Grapalat"/>
          <w:sz w:val="20"/>
          <w:szCs w:val="20"/>
        </w:rPr>
        <w:t>суд</w:t>
      </w:r>
      <w:r w:rsidRPr="00064ADD">
        <w:rPr>
          <w:rFonts w:ascii="GHEA Grapalat" w:hAnsi="GHEA Grapalat"/>
          <w:sz w:val="20"/>
          <w:szCs w:val="20"/>
          <w:lang w:val="es-ES"/>
        </w:rPr>
        <w:t xml:space="preserve"> </w:t>
      </w:r>
      <w:r w:rsidRPr="00064ADD">
        <w:rPr>
          <w:rFonts w:ascii="GHEA Grapalat" w:hAnsi="GHEA Grapalat"/>
          <w:sz w:val="20"/>
          <w:szCs w:val="20"/>
        </w:rPr>
        <w:t>вердикт</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часть</w:t>
      </w:r>
      <w:r w:rsidRPr="00064ADD">
        <w:rPr>
          <w:rFonts w:ascii="GHEA Grapalat" w:hAnsi="GHEA Grapalat"/>
          <w:sz w:val="20"/>
          <w:szCs w:val="20"/>
          <w:lang w:val="es-ES"/>
        </w:rPr>
        <w:t xml:space="preserve"> </w:t>
      </w:r>
      <w:r w:rsidRPr="00064ADD">
        <w:rPr>
          <w:rFonts w:ascii="GHEA Grapalat" w:hAnsi="GHEA Grapalat"/>
          <w:sz w:val="20"/>
          <w:szCs w:val="20"/>
        </w:rPr>
        <w:t>или</w:t>
      </w:r>
      <w:r w:rsidRPr="00064ADD">
        <w:rPr>
          <w:rFonts w:ascii="GHEA Grapalat" w:hAnsi="GHEA Grapalat"/>
          <w:sz w:val="20"/>
          <w:szCs w:val="20"/>
          <w:lang w:val="es-ES"/>
        </w:rPr>
        <w:t xml:space="preserve"> </w:t>
      </w:r>
      <w:r w:rsidRPr="00064ADD">
        <w:rPr>
          <w:rFonts w:ascii="GHEA Grapalat" w:hAnsi="GHEA Grapalat"/>
          <w:sz w:val="20"/>
          <w:szCs w:val="20"/>
        </w:rPr>
        <w:t>другой</w:t>
      </w:r>
      <w:r w:rsidRPr="00064ADD">
        <w:rPr>
          <w:rFonts w:ascii="GHEA Grapalat" w:hAnsi="GHEA Grapalat"/>
          <w:sz w:val="20"/>
          <w:szCs w:val="20"/>
          <w:lang w:val="es-ES"/>
        </w:rPr>
        <w:t xml:space="preserve"> </w:t>
      </w:r>
      <w:r w:rsidRPr="00064ADD">
        <w:rPr>
          <w:rFonts w:ascii="GHEA Grapalat" w:hAnsi="GHEA Grapalat"/>
          <w:sz w:val="20"/>
          <w:szCs w:val="20"/>
        </w:rPr>
        <w:t>финал</w:t>
      </w:r>
      <w:r w:rsidRPr="00064ADD">
        <w:rPr>
          <w:rFonts w:ascii="GHEA Grapalat" w:hAnsi="GHEA Grapalat"/>
          <w:sz w:val="20"/>
          <w:szCs w:val="20"/>
          <w:lang w:val="es-ES"/>
        </w:rPr>
        <w:t xml:space="preserve"> </w:t>
      </w:r>
      <w:r w:rsidRPr="00064ADD">
        <w:rPr>
          <w:rFonts w:ascii="GHEA Grapalat" w:hAnsi="GHEA Grapalat"/>
          <w:sz w:val="20"/>
          <w:szCs w:val="20"/>
        </w:rPr>
        <w:t>судебный</w:t>
      </w:r>
      <w:r w:rsidRPr="00064ADD">
        <w:rPr>
          <w:rFonts w:ascii="GHEA Grapalat" w:hAnsi="GHEA Grapalat"/>
          <w:sz w:val="20"/>
          <w:szCs w:val="20"/>
          <w:lang w:val="es-ES"/>
        </w:rPr>
        <w:t xml:space="preserve"> </w:t>
      </w:r>
      <w:r w:rsidRPr="00064ADD">
        <w:rPr>
          <w:rFonts w:ascii="GHEA Grapalat" w:hAnsi="GHEA Grapalat"/>
          <w:sz w:val="20"/>
          <w:szCs w:val="20"/>
        </w:rPr>
        <w:t>действовать</w:t>
      </w:r>
      <w:r w:rsidRPr="00064ADD">
        <w:rPr>
          <w:rFonts w:ascii="GHEA Grapalat" w:hAnsi="GHEA Grapalat"/>
          <w:sz w:val="20"/>
          <w:szCs w:val="20"/>
          <w:lang w:val="es-ES"/>
        </w:rPr>
        <w:t xml:space="preserve"> </w:t>
      </w:r>
      <w:r w:rsidRPr="00064ADD">
        <w:rPr>
          <w:rFonts w:ascii="GHEA Grapalat" w:hAnsi="GHEA Grapalat"/>
          <w:sz w:val="20"/>
          <w:szCs w:val="20"/>
        </w:rPr>
        <w:t>немедленно</w:t>
      </w:r>
      <w:r w:rsidRPr="00064ADD">
        <w:rPr>
          <w:rFonts w:ascii="GHEA Grapalat" w:hAnsi="GHEA Grapalat"/>
          <w:sz w:val="20"/>
          <w:szCs w:val="20"/>
          <w:lang w:val="es-ES"/>
        </w:rPr>
        <w:t xml:space="preserve"> </w:t>
      </w:r>
      <w:r w:rsidRPr="00064ADD">
        <w:rPr>
          <w:rFonts w:ascii="GHEA Grapalat" w:hAnsi="GHEA Grapalat"/>
          <w:sz w:val="20"/>
          <w:szCs w:val="20"/>
        </w:rPr>
        <w:t>публикация</w:t>
      </w:r>
      <w:r w:rsidRPr="00064ADD">
        <w:rPr>
          <w:rFonts w:ascii="GHEA Grapalat" w:hAnsi="GHEA Grapalat"/>
          <w:sz w:val="20"/>
          <w:szCs w:val="20"/>
          <w:lang w:val="es-ES"/>
        </w:rPr>
        <w:t xml:space="preserve"> </w:t>
      </w:r>
      <w:r w:rsidRPr="00064ADD">
        <w:rPr>
          <w:rFonts w:ascii="GHEA Grapalat" w:hAnsi="GHEA Grapalat"/>
          <w:sz w:val="20"/>
          <w:szCs w:val="20"/>
        </w:rPr>
        <w:t>является</w:t>
      </w:r>
      <w:r w:rsidRPr="00064ADD">
        <w:rPr>
          <w:rFonts w:ascii="GHEA Grapalat" w:hAnsi="GHEA Grapalat"/>
          <w:sz w:val="20"/>
          <w:szCs w:val="20"/>
          <w:lang w:val="es-ES"/>
        </w:rPr>
        <w:t xml:space="preserve"> </w:t>
      </w:r>
      <w:r w:rsidRPr="00064ADD">
        <w:rPr>
          <w:rFonts w:ascii="GHEA Grapalat" w:hAnsi="GHEA Grapalat"/>
          <w:sz w:val="20"/>
          <w:szCs w:val="20"/>
        </w:rPr>
        <w:t xml:space="preserve">информационный бюллетень </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 xml:space="preserve">12 </w:t>
      </w:r>
      <w:r w:rsidRPr="00064ADD">
        <w:rPr>
          <w:rFonts w:ascii="Cambria Math" w:hAnsi="Cambria Math" w:cs="Cambria Math"/>
          <w:sz w:val="20"/>
          <w:szCs w:val="20"/>
          <w:lang w:val="es-ES"/>
        </w:rPr>
        <w:t xml:space="preserve">․ </w:t>
      </w:r>
      <w:r w:rsidRPr="00064ADD">
        <w:rPr>
          <w:rFonts w:ascii="GHEA Grapalat" w:hAnsi="GHEA Grapalat"/>
          <w:sz w:val="20"/>
          <w:szCs w:val="20"/>
          <w:lang w:val="es-ES"/>
        </w:rPr>
        <w:t xml:space="preserve">23 </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Обращаться</w:t>
      </w:r>
      <w:r w:rsidRPr="00064ADD">
        <w:rPr>
          <w:rFonts w:ascii="GHEA Grapalat" w:hAnsi="GHEA Grapalat"/>
          <w:sz w:val="20"/>
          <w:szCs w:val="20"/>
          <w:lang w:val="es-ES"/>
        </w:rPr>
        <w:t xml:space="preserve"> </w:t>
      </w:r>
      <w:r w:rsidRPr="00064ADD">
        <w:rPr>
          <w:rFonts w:ascii="GHEA Grapalat" w:hAnsi="GHEA Grapalat" w:cs="GHEA Grapalat"/>
          <w:sz w:val="20"/>
          <w:szCs w:val="20"/>
        </w:rPr>
        <w:t>число</w:t>
      </w:r>
      <w:r w:rsidRPr="00064ADD">
        <w:rPr>
          <w:rFonts w:ascii="GHEA Grapalat" w:hAnsi="GHEA Grapalat"/>
          <w:sz w:val="20"/>
          <w:szCs w:val="20"/>
          <w:lang w:val="es-ES"/>
        </w:rPr>
        <w:t xml:space="preserve"> </w:t>
      </w:r>
      <w:r w:rsidRPr="00064ADD">
        <w:rPr>
          <w:rFonts w:ascii="GHEA Grapalat" w:hAnsi="GHEA Grapalat" w:cs="GHEA Grapalat"/>
          <w:sz w:val="20"/>
          <w:szCs w:val="20"/>
        </w:rPr>
        <w:t>платный</w:t>
      </w:r>
      <w:r w:rsidRPr="00064ADD">
        <w:rPr>
          <w:rFonts w:ascii="GHEA Grapalat" w:hAnsi="GHEA Grapalat"/>
          <w:sz w:val="20"/>
          <w:szCs w:val="20"/>
          <w:lang w:val="es-ES"/>
        </w:rPr>
        <w:t xml:space="preserve"> </w:t>
      </w:r>
      <w:r w:rsidRPr="00064ADD">
        <w:rPr>
          <w:rFonts w:ascii="GHEA Grapalat" w:hAnsi="GHEA Grapalat"/>
          <w:sz w:val="20"/>
          <w:szCs w:val="20"/>
        </w:rPr>
        <w:t>состояние</w:t>
      </w:r>
      <w:r w:rsidRPr="00064ADD">
        <w:rPr>
          <w:rFonts w:ascii="GHEA Grapalat" w:hAnsi="GHEA Grapalat"/>
          <w:sz w:val="20"/>
          <w:szCs w:val="20"/>
          <w:lang w:val="es-ES"/>
        </w:rPr>
        <w:t xml:space="preserve"> </w:t>
      </w:r>
      <w:r w:rsidRPr="00064ADD">
        <w:rPr>
          <w:rFonts w:ascii="GHEA Grapalat" w:hAnsi="GHEA Grapalat"/>
          <w:sz w:val="20"/>
          <w:szCs w:val="20"/>
        </w:rPr>
        <w:t>обязанности</w:t>
      </w:r>
      <w:r w:rsidRPr="00064ADD">
        <w:rPr>
          <w:rFonts w:ascii="GHEA Grapalat" w:hAnsi="GHEA Grapalat"/>
          <w:sz w:val="20"/>
          <w:szCs w:val="20"/>
          <w:lang w:val="es-ES"/>
        </w:rPr>
        <w:t xml:space="preserve"> </w:t>
      </w:r>
      <w:r w:rsidRPr="00064ADD">
        <w:rPr>
          <w:rFonts w:ascii="GHEA Grapalat" w:hAnsi="GHEA Grapalat"/>
          <w:sz w:val="20"/>
          <w:szCs w:val="20"/>
        </w:rPr>
        <w:t>ставки</w:t>
      </w:r>
      <w:r w:rsidRPr="00064ADD">
        <w:rPr>
          <w:rFonts w:ascii="GHEA Grapalat" w:hAnsi="GHEA Grapalat"/>
          <w:sz w:val="20"/>
          <w:szCs w:val="20"/>
          <w:lang w:val="es-ES"/>
        </w:rPr>
        <w:t xml:space="preserve"> </w:t>
      </w:r>
      <w:r w:rsidRPr="00064ADD">
        <w:rPr>
          <w:rFonts w:ascii="GHEA Grapalat" w:hAnsi="GHEA Grapalat"/>
          <w:sz w:val="20"/>
          <w:szCs w:val="20"/>
        </w:rPr>
        <w:t>определенный</w:t>
      </w:r>
      <w:r w:rsidRPr="00064ADD">
        <w:rPr>
          <w:rFonts w:ascii="GHEA Grapalat" w:hAnsi="GHEA Grapalat"/>
          <w:sz w:val="20"/>
          <w:szCs w:val="20"/>
          <w:lang w:val="es-ES"/>
        </w:rPr>
        <w:t xml:space="preserve"> </w:t>
      </w:r>
      <w:r w:rsidRPr="00064ADD">
        <w:rPr>
          <w:rFonts w:ascii="GHEA Grapalat" w:hAnsi="GHEA Grapalat"/>
          <w:sz w:val="20"/>
          <w:szCs w:val="20"/>
        </w:rPr>
        <w:t xml:space="preserve">являются </w:t>
      </w:r>
      <w:r w:rsidRPr="00064ADD">
        <w:rPr>
          <w:rFonts w:ascii="GHEA Grapalat" w:hAnsi="GHEA Grapalat"/>
          <w:sz w:val="20"/>
          <w:szCs w:val="20"/>
          <w:lang w:val="es-ES"/>
        </w:rPr>
        <w:t xml:space="preserve">" </w:t>
      </w:r>
      <w:r w:rsidRPr="00064ADD">
        <w:rPr>
          <w:rFonts w:ascii="GHEA Grapalat" w:hAnsi="GHEA Grapalat"/>
          <w:sz w:val="20"/>
          <w:szCs w:val="20"/>
        </w:rPr>
        <w:t>Государственным</w:t>
      </w:r>
      <w:r w:rsidRPr="00064ADD">
        <w:rPr>
          <w:rFonts w:ascii="GHEA Grapalat" w:hAnsi="GHEA Grapalat"/>
          <w:sz w:val="20"/>
          <w:szCs w:val="20"/>
          <w:lang w:val="es-ES"/>
        </w:rPr>
        <w:t xml:space="preserve"> </w:t>
      </w:r>
      <w:r w:rsidRPr="00064ADD">
        <w:rPr>
          <w:rFonts w:ascii="GHEA Grapalat" w:hAnsi="GHEA Grapalat"/>
          <w:sz w:val="20"/>
          <w:szCs w:val="20"/>
        </w:rPr>
        <w:t>долг</w:t>
      </w:r>
      <w:r w:rsidRPr="00064ADD">
        <w:rPr>
          <w:rFonts w:ascii="GHEA Grapalat" w:hAnsi="GHEA Grapalat"/>
          <w:sz w:val="20"/>
          <w:szCs w:val="20"/>
          <w:lang w:val="es-ES"/>
        </w:rPr>
        <w:t xml:space="preserve"> </w:t>
      </w:r>
      <w:r w:rsidRPr="00064ADD">
        <w:rPr>
          <w:rFonts w:ascii="GHEA Grapalat" w:hAnsi="GHEA Grapalat"/>
          <w:sz w:val="20"/>
          <w:szCs w:val="20"/>
        </w:rPr>
        <w:t xml:space="preserve">«о </w:t>
      </w:r>
      <w:r w:rsidRPr="00064ADD">
        <w:rPr>
          <w:rFonts w:ascii="GHEA Grapalat" w:hAnsi="GHEA Grapalat"/>
          <w:sz w:val="20"/>
          <w:szCs w:val="20"/>
          <w:lang w:val="es-ES"/>
        </w:rPr>
        <w:t xml:space="preserve">» </w:t>
      </w:r>
      <w:r w:rsidRPr="00064ADD">
        <w:rPr>
          <w:rFonts w:ascii="GHEA Grapalat" w:hAnsi="GHEA Grapalat"/>
          <w:sz w:val="20"/>
          <w:szCs w:val="20"/>
        </w:rPr>
        <w:t>по закону.</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 xml:space="preserve">ЧАСТЬ </w:t>
      </w:r>
      <w:r w:rsidR="00096865" w:rsidRPr="00064ADD">
        <w:rPr>
          <w:rFonts w:ascii="GHEA Grapalat" w:hAnsi="GHEA Grapalat"/>
          <w:b/>
          <w:szCs w:val="22"/>
          <w:lang w:val="af-ZA"/>
        </w:rPr>
        <w:t>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ЧАС</w:t>
      </w:r>
      <w:r w:rsidRPr="00064ADD">
        <w:rPr>
          <w:rFonts w:ascii="GHEA Grapalat" w:hAnsi="GHEA Grapalat"/>
          <w:b/>
          <w:szCs w:val="22"/>
          <w:lang w:val="af-ZA"/>
        </w:rPr>
        <w:t xml:space="preserve"> </w:t>
      </w:r>
      <w:r w:rsidRPr="00064ADD">
        <w:rPr>
          <w:rFonts w:ascii="GHEA Grapalat" w:hAnsi="GHEA Grapalat" w:cs="Sylfaen"/>
          <w:b/>
          <w:szCs w:val="22"/>
          <w:lang w:val="es-ES"/>
        </w:rPr>
        <w:t>Р</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ЧАС</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Н</w:t>
      </w:r>
      <w:r w:rsidRPr="00064ADD">
        <w:rPr>
          <w:rFonts w:ascii="GHEA Grapalat" w:hAnsi="GHEA Grapalat"/>
          <w:b/>
          <w:szCs w:val="22"/>
          <w:lang w:val="af-ZA"/>
        </w:rPr>
        <w:t xml:space="preserve"> </w:t>
      </w:r>
      <w:r w:rsidRPr="00064ADD">
        <w:rPr>
          <w:rFonts w:ascii="GHEA Grapalat" w:hAnsi="GHEA Grapalat" w:cs="Sylfaen"/>
          <w:b/>
          <w:szCs w:val="22"/>
          <w:lang w:val="es-ES"/>
        </w:rPr>
        <w:t>Г</w:t>
      </w:r>
    </w:p>
    <w:p w14:paraId="3C7D4E55" w14:textId="4E0DB921" w:rsidR="00096865" w:rsidRPr="00064ADD" w:rsidRDefault="00202BDD" w:rsidP="00EF3662">
      <w:pPr>
        <w:pStyle w:val="aa"/>
        <w:ind w:right="-7"/>
        <w:jc w:val="center"/>
        <w:rPr>
          <w:rFonts w:ascii="GHEA Grapalat" w:hAnsi="GHEA Grapalat"/>
          <w:b/>
          <w:szCs w:val="22"/>
          <w:lang w:val="af-ZA"/>
        </w:rPr>
      </w:pPr>
      <w:r>
        <w:rPr>
          <w:rFonts w:ascii="GHEA Grapalat" w:hAnsi="GHEA Grapalat" w:cs="Sylfaen"/>
          <w:b/>
          <w:szCs w:val="22"/>
          <w:lang w:val="es-ES"/>
        </w:rPr>
        <w:t>ВОПРОСЫ НА ЗНАНИЯ</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ЧАС</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Я</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Т</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ЧАС</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Т</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С</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Т</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Л</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И</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ОБЩИЕ ПОЛОЖЕНИЯ</w:t>
      </w:r>
      <w:r w:rsidRPr="00064ADD">
        <w:rPr>
          <w:rFonts w:ascii="GHEA Grapalat" w:hAnsi="GHEA Grapalat"/>
          <w:b/>
          <w:sz w:val="20"/>
          <w:lang w:val="af-ZA"/>
        </w:rPr>
        <w:t xml:space="preserve"> </w:t>
      </w:r>
      <w:r w:rsidRPr="00064ADD">
        <w:rPr>
          <w:rFonts w:ascii="GHEA Grapalat" w:hAnsi="GHEA Grapalat" w:cs="Sylfaen"/>
          <w:b/>
          <w:sz w:val="20"/>
          <w:lang w:val="es-ES"/>
        </w:rPr>
        <w:t>ПОЛОЖЕНИЯ</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Это</w:t>
      </w:r>
      <w:r w:rsidRPr="00064ADD">
        <w:rPr>
          <w:rFonts w:ascii="GHEA Grapalat" w:hAnsi="GHEA Grapalat" w:cs="Sylfaen"/>
          <w:sz w:val="20"/>
          <w:lang w:val="af-ZA"/>
        </w:rPr>
        <w:t xml:space="preserve"> </w:t>
      </w:r>
      <w:r w:rsidRPr="00064ADD">
        <w:rPr>
          <w:rFonts w:ascii="GHEA Grapalat" w:hAnsi="GHEA Grapalat" w:cs="Sylfaen"/>
          <w:sz w:val="20"/>
          <w:lang w:val="ru-RU"/>
        </w:rPr>
        <w:t>инструкция</w:t>
      </w:r>
      <w:r w:rsidRPr="00064ADD">
        <w:rPr>
          <w:rFonts w:ascii="GHEA Grapalat" w:hAnsi="GHEA Grapalat" w:cs="Sylfaen"/>
          <w:sz w:val="20"/>
          <w:lang w:val="af-ZA"/>
        </w:rPr>
        <w:t xml:space="preserve"> </w:t>
      </w:r>
      <w:r w:rsidRPr="00064ADD">
        <w:rPr>
          <w:rFonts w:ascii="GHEA Grapalat" w:hAnsi="GHEA Grapalat" w:cs="Sylfaen"/>
          <w:sz w:val="20"/>
          <w:lang w:val="ru-RU"/>
        </w:rPr>
        <w:t>цель</w:t>
      </w:r>
      <w:r w:rsidRPr="00064ADD">
        <w:rPr>
          <w:rFonts w:ascii="GHEA Grapalat" w:hAnsi="GHEA Grapalat" w:cs="Sylfaen"/>
          <w:sz w:val="20"/>
          <w:lang w:val="af-ZA"/>
        </w:rPr>
        <w:t xml:space="preserve"> </w:t>
      </w:r>
      <w:r w:rsidRPr="00064ADD">
        <w:rPr>
          <w:rFonts w:ascii="GHEA Grapalat" w:hAnsi="GHEA Grapalat" w:cs="Sylfaen"/>
          <w:sz w:val="20"/>
          <w:lang w:val="ru-RU"/>
        </w:rPr>
        <w:t>имеет</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оказывать помощь </w:t>
      </w:r>
      <w:r w:rsidRPr="00064ADD">
        <w:rPr>
          <w:rFonts w:ascii="GHEA Grapalat" w:hAnsi="GHEA Grapalat" w:cs="Sylfaen"/>
          <w:sz w:val="20"/>
          <w:lang w:val="af-ZA"/>
        </w:rPr>
        <w:t xml:space="preserve">согражданам </w:t>
      </w:r>
      <w:r w:rsidRPr="00064ADD">
        <w:rPr>
          <w:rFonts w:ascii="GHEA Grapalat" w:hAnsi="GHEA Grapalat" w:cs="Sylfaen"/>
          <w:sz w:val="20"/>
          <w:lang w:val="ru-RU"/>
        </w:rPr>
        <w:t>приложение</w:t>
      </w:r>
      <w:r w:rsidRPr="00064ADD">
        <w:rPr>
          <w:rFonts w:ascii="GHEA Grapalat" w:hAnsi="GHEA Grapalat" w:cs="Sylfaen"/>
          <w:sz w:val="20"/>
          <w:lang w:val="af-ZA"/>
        </w:rPr>
        <w:t xml:space="preserve"> </w:t>
      </w:r>
      <w:r w:rsidRPr="00064ADD">
        <w:rPr>
          <w:rFonts w:ascii="GHEA Grapalat" w:hAnsi="GHEA Grapalat" w:cs="Sylfaen"/>
          <w:sz w:val="20"/>
          <w:lang w:val="ru-RU"/>
        </w:rPr>
        <w:t>во время подготовки.</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Целесообразность</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в случае </w:t>
      </w:r>
      <w:r w:rsidRPr="00064ADD">
        <w:rPr>
          <w:rFonts w:ascii="GHEA Grapalat" w:hAnsi="GHEA Grapalat" w:cs="Sylfaen"/>
          <w:sz w:val="20"/>
          <w:lang w:val="af-ZA"/>
        </w:rPr>
        <w:t xml:space="preserve">m </w:t>
      </w:r>
      <w:r w:rsidRPr="00064ADD">
        <w:rPr>
          <w:rFonts w:ascii="GHEA Grapalat" w:hAnsi="GHEA Grapalat" w:cs="Sylfaen"/>
          <w:sz w:val="20"/>
          <w:lang w:val="ru-RU"/>
        </w:rPr>
        <w:t>аналог</w:t>
      </w:r>
      <w:r w:rsidRPr="00064ADD">
        <w:rPr>
          <w:rFonts w:ascii="GHEA Grapalat" w:hAnsi="GHEA Grapalat" w:cs="Sylfaen"/>
          <w:sz w:val="20"/>
          <w:lang w:val="af-ZA"/>
        </w:rPr>
        <w:t xml:space="preserve"> </w:t>
      </w:r>
      <w:r w:rsidRPr="00064ADD">
        <w:rPr>
          <w:rFonts w:ascii="GHEA Grapalat" w:hAnsi="GHEA Grapalat" w:cs="Sylfaen"/>
          <w:sz w:val="20"/>
          <w:lang w:val="ru-RU"/>
        </w:rPr>
        <w:t>необходимый</w:t>
      </w:r>
      <w:r w:rsidRPr="00064ADD">
        <w:rPr>
          <w:rFonts w:ascii="GHEA Grapalat" w:hAnsi="GHEA Grapalat" w:cs="Sylfaen"/>
          <w:sz w:val="20"/>
          <w:lang w:val="af-ZA"/>
        </w:rPr>
        <w:t xml:space="preserve"> </w:t>
      </w:r>
      <w:r w:rsidRPr="00064ADD">
        <w:rPr>
          <w:rFonts w:ascii="GHEA Grapalat" w:hAnsi="GHEA Grapalat" w:cs="Sylfaen"/>
          <w:sz w:val="20"/>
          <w:lang w:val="ru-RU"/>
        </w:rPr>
        <w:t>информация</w:t>
      </w:r>
      <w:r w:rsidRPr="00064ADD">
        <w:rPr>
          <w:rFonts w:ascii="GHEA Grapalat" w:hAnsi="GHEA Grapalat" w:cs="Sylfaen"/>
          <w:sz w:val="20"/>
          <w:lang w:val="af-ZA"/>
        </w:rPr>
        <w:t xml:space="preserve"> </w:t>
      </w:r>
      <w:r w:rsidRPr="00064ADD">
        <w:rPr>
          <w:rFonts w:ascii="GHEA Grapalat" w:hAnsi="GHEA Grapalat" w:cs="Sylfaen"/>
          <w:sz w:val="20"/>
          <w:lang w:val="ru-RU"/>
        </w:rPr>
        <w:t>может</w:t>
      </w:r>
      <w:r w:rsidRPr="00064ADD">
        <w:rPr>
          <w:rFonts w:ascii="GHEA Grapalat" w:hAnsi="GHEA Grapalat" w:cs="Sylfaen"/>
          <w:sz w:val="20"/>
          <w:lang w:val="af-ZA"/>
        </w:rPr>
        <w:t xml:space="preserve"> </w:t>
      </w:r>
      <w:r w:rsidRPr="00064ADD">
        <w:rPr>
          <w:rFonts w:ascii="GHEA Grapalat" w:hAnsi="GHEA Grapalat" w:cs="Sylfaen"/>
          <w:sz w:val="20"/>
          <w:lang w:val="ru-RU"/>
        </w:rPr>
        <w:t>является</w:t>
      </w:r>
      <w:r w:rsidRPr="00064ADD">
        <w:rPr>
          <w:rFonts w:ascii="GHEA Grapalat" w:hAnsi="GHEA Grapalat" w:cs="Sylfaen"/>
          <w:sz w:val="20"/>
          <w:lang w:val="af-ZA"/>
        </w:rPr>
        <w:t xml:space="preserve"> </w:t>
      </w:r>
      <w:r w:rsidRPr="00064ADD">
        <w:rPr>
          <w:rFonts w:ascii="GHEA Grapalat" w:hAnsi="GHEA Grapalat" w:cs="Sylfaen"/>
          <w:sz w:val="20"/>
          <w:lang w:val="ru-RU"/>
        </w:rPr>
        <w:t>к настоящему</w:t>
      </w:r>
      <w:r w:rsidRPr="00064ADD">
        <w:rPr>
          <w:rFonts w:ascii="GHEA Grapalat" w:hAnsi="GHEA Grapalat" w:cs="Sylfaen"/>
          <w:sz w:val="20"/>
          <w:lang w:val="af-ZA"/>
        </w:rPr>
        <w:t xml:space="preserve"> </w:t>
      </w:r>
      <w:r w:rsidRPr="00064ADD">
        <w:rPr>
          <w:rFonts w:ascii="GHEA Grapalat" w:hAnsi="GHEA Grapalat" w:cs="Sylfaen"/>
          <w:sz w:val="20"/>
          <w:lang w:val="ru-RU"/>
        </w:rPr>
        <w:t>этот</w:t>
      </w:r>
      <w:r w:rsidRPr="00064ADD">
        <w:rPr>
          <w:rFonts w:ascii="GHEA Grapalat" w:hAnsi="GHEA Grapalat" w:cs="Sylfaen"/>
          <w:sz w:val="20"/>
          <w:lang w:val="af-ZA"/>
        </w:rPr>
        <w:t xml:space="preserve"> </w:t>
      </w:r>
      <w:r w:rsidRPr="00064ADD">
        <w:rPr>
          <w:rFonts w:ascii="GHEA Grapalat" w:hAnsi="GHEA Grapalat" w:cs="Sylfaen"/>
          <w:sz w:val="20"/>
          <w:lang w:val="ru-RU"/>
        </w:rPr>
        <w:t>по заказу</w:t>
      </w:r>
      <w:r w:rsidRPr="00064ADD">
        <w:rPr>
          <w:rFonts w:ascii="GHEA Grapalat" w:hAnsi="GHEA Grapalat" w:cs="Sylfaen"/>
          <w:sz w:val="20"/>
          <w:lang w:val="af-ZA"/>
        </w:rPr>
        <w:t xml:space="preserve"> </w:t>
      </w:r>
      <w:r w:rsidRPr="00064ADD">
        <w:rPr>
          <w:rFonts w:ascii="GHEA Grapalat" w:hAnsi="GHEA Grapalat" w:cs="Sylfaen"/>
          <w:sz w:val="20"/>
          <w:lang w:val="ru-RU"/>
        </w:rPr>
        <w:t>предложенный</w:t>
      </w:r>
      <w:r w:rsidRPr="00064ADD">
        <w:rPr>
          <w:rFonts w:ascii="GHEA Grapalat" w:hAnsi="GHEA Grapalat" w:cs="Sylfaen"/>
          <w:sz w:val="20"/>
          <w:lang w:val="af-ZA"/>
        </w:rPr>
        <w:t xml:space="preserve"> </w:t>
      </w:r>
      <w:r w:rsidRPr="00064ADD">
        <w:rPr>
          <w:rFonts w:ascii="GHEA Grapalat" w:hAnsi="GHEA Grapalat" w:cs="Sylfaen"/>
          <w:sz w:val="20"/>
          <w:lang w:val="ru-RU"/>
        </w:rPr>
        <w:t>из форм</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разные </w:t>
      </w:r>
      <w:r w:rsidRPr="00064ADD">
        <w:rPr>
          <w:rFonts w:ascii="GHEA Grapalat" w:hAnsi="GHEA Grapalat" w:cs="Sylfaen"/>
          <w:sz w:val="20"/>
          <w:lang w:val="af-ZA"/>
        </w:rPr>
        <w:t xml:space="preserve">: </w:t>
      </w:r>
      <w:r w:rsidRPr="00064ADD">
        <w:rPr>
          <w:rFonts w:ascii="GHEA Grapalat" w:hAnsi="GHEA Grapalat" w:cs="Sylfaen"/>
          <w:sz w:val="20"/>
          <w:lang w:val="ru-RU"/>
        </w:rPr>
        <w:t>разные</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различными способами </w:t>
      </w:r>
      <w:r w:rsidRPr="00064ADD">
        <w:rPr>
          <w:rFonts w:ascii="GHEA Grapalat" w:hAnsi="GHEA Grapalat" w:cs="Sylfaen"/>
          <w:sz w:val="20"/>
          <w:lang w:val="af-ZA"/>
        </w:rPr>
        <w:t xml:space="preserve">, </w:t>
      </w:r>
      <w:r w:rsidRPr="00064ADD">
        <w:rPr>
          <w:rFonts w:ascii="GHEA Grapalat" w:hAnsi="GHEA Grapalat" w:cs="Sylfaen"/>
          <w:sz w:val="20"/>
          <w:lang w:val="ru-RU"/>
        </w:rPr>
        <w:t>сохраняя</w:t>
      </w:r>
      <w:r w:rsidRPr="00064ADD">
        <w:rPr>
          <w:rFonts w:ascii="GHEA Grapalat" w:hAnsi="GHEA Grapalat" w:cs="Sylfaen"/>
          <w:sz w:val="20"/>
          <w:lang w:val="af-ZA"/>
        </w:rPr>
        <w:t xml:space="preserve"> </w:t>
      </w:r>
      <w:r w:rsidRPr="00064ADD">
        <w:rPr>
          <w:rFonts w:ascii="GHEA Grapalat" w:hAnsi="GHEA Grapalat" w:cs="Sylfaen"/>
          <w:sz w:val="20"/>
          <w:lang w:val="ru-RU"/>
        </w:rPr>
        <w:t>необходимый</w:t>
      </w:r>
      <w:r w:rsidRPr="00064ADD">
        <w:rPr>
          <w:rFonts w:ascii="GHEA Grapalat" w:hAnsi="GHEA Grapalat" w:cs="Sylfaen"/>
          <w:sz w:val="20"/>
          <w:lang w:val="af-ZA"/>
        </w:rPr>
        <w:t xml:space="preserve"> </w:t>
      </w:r>
      <w:r w:rsidRPr="00064ADD">
        <w:rPr>
          <w:rFonts w:ascii="GHEA Grapalat" w:hAnsi="GHEA Grapalat" w:cs="Sylfaen"/>
          <w:sz w:val="20"/>
          <w:lang w:val="ru-RU"/>
        </w:rPr>
        <w:t>предварительные условия.</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 xml:space="preserve">Приложения </w:t>
      </w:r>
      <w:r w:rsidR="00AE679C" w:rsidRPr="00064ADD">
        <w:rPr>
          <w:rFonts w:ascii="GHEA Grapalat" w:hAnsi="GHEA Grapalat" w:cs="Sylfaen"/>
          <w:sz w:val="20"/>
          <w:lang w:val="af-ZA"/>
        </w:rPr>
        <w:t xml:space="preserve">, </w:t>
      </w:r>
      <w:r w:rsidR="005D71EF" w:rsidRPr="00064ADD">
        <w:rPr>
          <w:rFonts w:ascii="GHEA Grapalat" w:hAnsi="GHEA Grapalat" w:cs="Sylfaen"/>
          <w:sz w:val="20"/>
          <w:lang w:val="ru-RU"/>
        </w:rPr>
        <w:t>из Армении</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 xml:space="preserve">кроме </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может</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являются</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представлено</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также</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Английский</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или</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На русском языке.</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ПРОЦЕДУРА</w:t>
      </w:r>
      <w:r w:rsidRPr="00064ADD">
        <w:rPr>
          <w:rFonts w:ascii="GHEA Grapalat" w:hAnsi="GHEA Grapalat"/>
          <w:b/>
          <w:sz w:val="20"/>
          <w:lang w:val="af-ZA"/>
        </w:rPr>
        <w:t xml:space="preserve"> </w:t>
      </w:r>
      <w:r w:rsidRPr="00064ADD">
        <w:rPr>
          <w:rFonts w:ascii="GHEA Grapalat" w:hAnsi="GHEA Grapalat" w:cs="Sylfaen"/>
          <w:b/>
          <w:sz w:val="20"/>
          <w:lang w:val="es-ES"/>
        </w:rPr>
        <w:t>ЗАЯВЛЕНИЕ</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Для участия в процедуре участник </w:t>
      </w:r>
      <w:r w:rsidRPr="00064ADD">
        <w:rPr>
          <w:rFonts w:ascii="GHEA Grapalat" w:hAnsi="GHEA Grapalat"/>
          <w:sz w:val="20"/>
          <w:szCs w:val="20"/>
        </w:rPr>
        <w:t>должен :</w:t>
      </w:r>
      <w:r w:rsidRPr="00064ADD">
        <w:rPr>
          <w:rFonts w:ascii="GHEA Grapalat" w:hAnsi="GHEA Grapalat"/>
          <w:sz w:val="20"/>
          <w:szCs w:val="20"/>
          <w:lang w:val="af-ZA"/>
        </w:rPr>
        <w:t xml:space="preserve"> 2- </w:t>
      </w:r>
      <w:r w:rsidRPr="00064ADD">
        <w:rPr>
          <w:rFonts w:ascii="GHEA Grapalat" w:hAnsi="GHEA Grapalat"/>
          <w:sz w:val="20"/>
          <w:szCs w:val="20"/>
        </w:rPr>
        <w:t>е приглашение</w:t>
      </w:r>
      <w:r w:rsidRPr="00064ADD">
        <w:rPr>
          <w:rFonts w:ascii="GHEA Grapalat" w:hAnsi="GHEA Grapalat"/>
          <w:sz w:val="20"/>
          <w:szCs w:val="20"/>
          <w:lang w:val="af-ZA"/>
        </w:rPr>
        <w:t xml:space="preserve"> </w:t>
      </w:r>
      <w:r w:rsidRPr="00064ADD">
        <w:rPr>
          <w:rFonts w:ascii="GHEA Grapalat" w:hAnsi="GHEA Grapalat"/>
          <w:sz w:val="20"/>
          <w:szCs w:val="20"/>
        </w:rPr>
        <w:t xml:space="preserve">Часть </w:t>
      </w:r>
      <w:r w:rsidRPr="00064ADD">
        <w:rPr>
          <w:rFonts w:ascii="GHEA Grapalat" w:hAnsi="GHEA Grapalat"/>
          <w:sz w:val="20"/>
          <w:szCs w:val="20"/>
          <w:lang w:val="af-ZA"/>
        </w:rPr>
        <w:t xml:space="preserve">3 </w:t>
      </w:r>
      <w:r w:rsidRPr="00064ADD">
        <w:rPr>
          <w:rFonts w:ascii="GHEA Grapalat" w:hAnsi="GHEA Grapalat"/>
          <w:sz w:val="20"/>
          <w:szCs w:val="20"/>
        </w:rPr>
        <w:t>поделиться</w:t>
      </w:r>
      <w:r w:rsidRPr="00064ADD">
        <w:rPr>
          <w:rFonts w:ascii="GHEA Grapalat" w:hAnsi="GHEA Grapalat"/>
          <w:sz w:val="20"/>
          <w:szCs w:val="20"/>
          <w:lang w:val="af-ZA"/>
        </w:rPr>
        <w:t xml:space="preserve"> </w:t>
      </w:r>
      <w:r w:rsidRPr="00064ADD">
        <w:rPr>
          <w:rFonts w:ascii="GHEA Grapalat" w:hAnsi="GHEA Grapalat"/>
          <w:sz w:val="20"/>
          <w:szCs w:val="20"/>
        </w:rPr>
        <w:t>определенный</w:t>
      </w:r>
      <w:r w:rsidRPr="00064ADD">
        <w:rPr>
          <w:rFonts w:ascii="GHEA Grapalat" w:hAnsi="GHEA Grapalat"/>
          <w:sz w:val="20"/>
          <w:szCs w:val="20"/>
          <w:lang w:val="af-ZA"/>
        </w:rPr>
        <w:t xml:space="preserve"> </w:t>
      </w:r>
      <w:r w:rsidRPr="00064ADD">
        <w:rPr>
          <w:rFonts w:ascii="GHEA Grapalat" w:hAnsi="GHEA Grapalat"/>
          <w:sz w:val="20"/>
          <w:szCs w:val="20"/>
          <w:lang w:val="hy-AM"/>
        </w:rPr>
        <w:t xml:space="preserve">Подача заявления осуществляется </w:t>
      </w:r>
      <w:r w:rsidRPr="00064ADD">
        <w:rPr>
          <w:rFonts w:ascii="GHEA Grapalat" w:hAnsi="GHEA Grapalat"/>
          <w:sz w:val="20"/>
          <w:szCs w:val="20"/>
        </w:rPr>
        <w:t xml:space="preserve">в соответствии с установленным порядком . К заявлению необходимо приложить соответствующие документы </w:t>
      </w:r>
      <w:r w:rsidRPr="00064ADD">
        <w:rPr>
          <w:rFonts w:ascii="GHEA Grapalat" w:hAnsi="GHEA Grapalat"/>
          <w:sz w:val="20"/>
          <w:szCs w:val="20"/>
          <w:lang w:val="es-ES"/>
        </w:rPr>
        <w:t>(информацию), указанные в данном приглашении.</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Участник</w:t>
      </w:r>
      <w:r w:rsidRPr="00064ADD">
        <w:rPr>
          <w:rFonts w:ascii="GHEA Grapalat" w:hAnsi="GHEA Grapalat" w:cs="Sylfaen"/>
          <w:sz w:val="20"/>
          <w:lang w:val="es-ES"/>
        </w:rPr>
        <w:t xml:space="preserve"> </w:t>
      </w:r>
      <w:r w:rsidR="002240AB" w:rsidRPr="00064ADD">
        <w:rPr>
          <w:rFonts w:ascii="GHEA Grapalat" w:hAnsi="GHEA Grapalat" w:cs="Sylfaen"/>
          <w:sz w:val="20"/>
        </w:rPr>
        <w:t>по запросу</w:t>
      </w:r>
      <w:r w:rsidR="002240AB" w:rsidRPr="00064ADD">
        <w:rPr>
          <w:rFonts w:ascii="GHEA Grapalat" w:hAnsi="GHEA Grapalat" w:cs="Sylfaen"/>
          <w:sz w:val="20"/>
          <w:lang w:val="es-ES"/>
        </w:rPr>
        <w:t xml:space="preserve"> </w:t>
      </w:r>
      <w:r w:rsidRPr="00064ADD">
        <w:rPr>
          <w:rFonts w:ascii="GHEA Grapalat" w:hAnsi="GHEA Grapalat" w:cs="Sylfaen"/>
          <w:sz w:val="20"/>
        </w:rPr>
        <w:t>подарок</w:t>
      </w:r>
      <w:r w:rsidRPr="00064ADD">
        <w:rPr>
          <w:rFonts w:ascii="GHEA Grapalat" w:hAnsi="GHEA Grapalat" w:cs="Sylfaen"/>
          <w:sz w:val="20"/>
          <w:lang w:val="es-ES"/>
        </w:rPr>
        <w:t xml:space="preserve"> </w:t>
      </w:r>
      <w:r w:rsidRPr="00064ADD">
        <w:rPr>
          <w:rFonts w:ascii="GHEA Grapalat" w:hAnsi="GHEA Grapalat" w:cs="Sylfaen"/>
          <w:sz w:val="20"/>
        </w:rPr>
        <w:t>является</w:t>
      </w:r>
      <w:r w:rsidRPr="00064ADD">
        <w:rPr>
          <w:rFonts w:ascii="GHEA Grapalat" w:hAnsi="GHEA Grapalat" w:cs="Sylfaen"/>
          <w:sz w:val="20"/>
          <w:lang w:val="es-ES"/>
        </w:rPr>
        <w:t xml:space="preserve"> </w:t>
      </w:r>
      <w:r w:rsidRPr="00064ADD">
        <w:rPr>
          <w:rFonts w:ascii="GHEA Grapalat" w:hAnsi="GHEA Grapalat" w:cs="Sylfaen"/>
          <w:sz w:val="20"/>
        </w:rPr>
        <w:t>его/её</w:t>
      </w:r>
      <w:r w:rsidRPr="00064ADD">
        <w:rPr>
          <w:rFonts w:ascii="GHEA Grapalat" w:hAnsi="GHEA Grapalat" w:cs="Sylfaen"/>
          <w:sz w:val="20"/>
          <w:lang w:val="es-ES"/>
        </w:rPr>
        <w:t xml:space="preserve"> </w:t>
      </w:r>
      <w:r w:rsidRPr="00064ADD">
        <w:rPr>
          <w:rFonts w:ascii="GHEA Grapalat" w:hAnsi="GHEA Grapalat" w:cs="Sylfaen"/>
          <w:sz w:val="20"/>
        </w:rPr>
        <w:t>к</w:t>
      </w:r>
      <w:r w:rsidRPr="00064ADD">
        <w:rPr>
          <w:rFonts w:ascii="GHEA Grapalat" w:hAnsi="GHEA Grapalat" w:cs="Sylfaen"/>
          <w:sz w:val="20"/>
          <w:lang w:val="es-ES"/>
        </w:rPr>
        <w:t xml:space="preserve"> </w:t>
      </w:r>
      <w:r w:rsidRPr="00064ADD">
        <w:rPr>
          <w:rFonts w:ascii="GHEA Grapalat" w:hAnsi="GHEA Grapalat" w:cs="Sylfaen"/>
          <w:sz w:val="20"/>
        </w:rPr>
        <w:t xml:space="preserve">одобренный </w:t>
      </w:r>
      <w:r w:rsidRPr="00064ADD">
        <w:rPr>
          <w:rFonts w:ascii="GHEA Grapalat" w:hAnsi="GHEA Grapalat" w:cs="Sylfaen"/>
          <w:sz w:val="20"/>
          <w:lang w:val="es-ES"/>
        </w:rPr>
        <w:t>:</w:t>
      </w:r>
    </w:p>
    <w:p w14:paraId="3440269B" w14:textId="77777777" w:rsidR="00096865" w:rsidRPr="00064ADD" w:rsidRDefault="00096865" w:rsidP="00EF3662">
      <w:pPr>
        <w:ind w:firstLine="567"/>
        <w:jc w:val="both"/>
        <w:rPr>
          <w:rFonts w:ascii="GHEA Grapalat" w:hAnsi="GHEA Grapalat" w:cs="Sylfaen"/>
          <w:sz w:val="20"/>
          <w:lang w:val="es-ES"/>
        </w:rPr>
      </w:pPr>
      <w:r w:rsidRPr="00064ADD">
        <w:rPr>
          <w:rFonts w:ascii="GHEA Grapalat" w:hAnsi="GHEA Grapalat" w:cs="Sylfaen"/>
          <w:sz w:val="20"/>
          <w:lang w:val="ru-RU"/>
        </w:rPr>
        <w:t xml:space="preserve">Процедура </w:t>
      </w:r>
      <w:r w:rsidR="002D5CF0" w:rsidRPr="00064ADD">
        <w:rPr>
          <w:rFonts w:ascii="GHEA Grapalat" w:hAnsi="GHEA Grapalat" w:cs="Sylfaen"/>
          <w:sz w:val="20"/>
          <w:lang w:val="es-ES"/>
        </w:rPr>
        <w:t>2.1</w:t>
      </w:r>
      <w:r w:rsidRPr="00064ADD">
        <w:rPr>
          <w:rFonts w:ascii="GHEA Grapalat" w:hAnsi="GHEA Grapalat" w:cs="Sylfaen"/>
          <w:sz w:val="20"/>
          <w:lang w:val="af-ZA"/>
        </w:rPr>
        <w:t xml:space="preserve"> </w:t>
      </w:r>
      <w:r w:rsidRPr="00064ADD">
        <w:rPr>
          <w:rFonts w:ascii="GHEA Grapalat" w:hAnsi="GHEA Grapalat" w:cs="Sylfaen"/>
          <w:sz w:val="20"/>
          <w:lang w:val="ru-RU"/>
        </w:rPr>
        <w:t>участвовать</w:t>
      </w:r>
      <w:r w:rsidRPr="00064ADD">
        <w:rPr>
          <w:rFonts w:ascii="GHEA Grapalat" w:hAnsi="GHEA Grapalat" w:cs="Sylfaen"/>
          <w:sz w:val="20"/>
          <w:lang w:val="af-ZA"/>
        </w:rPr>
        <w:t xml:space="preserve"> </w:t>
      </w:r>
      <w:r w:rsidRPr="00064ADD">
        <w:rPr>
          <w:rFonts w:ascii="GHEA Grapalat" w:hAnsi="GHEA Grapalat" w:cs="Sylfaen"/>
          <w:sz w:val="20"/>
          <w:lang w:val="ru-RU"/>
        </w:rPr>
        <w:t xml:space="preserve">Заявление </w:t>
      </w:r>
      <w:r w:rsidR="00EF4630" w:rsidRPr="00064ADD">
        <w:rPr>
          <w:rFonts w:ascii="GHEA Grapalat" w:hAnsi="GHEA Grapalat" w:cs="Sylfaen"/>
          <w:sz w:val="20"/>
          <w:lang w:val="es-ES"/>
        </w:rPr>
        <w:t xml:space="preserve">- </w:t>
      </w:r>
      <w:r w:rsidR="00EF4630" w:rsidRPr="00064ADD">
        <w:rPr>
          <w:rFonts w:ascii="GHEA Grapalat" w:hAnsi="GHEA Grapalat" w:cs="Sylfaen"/>
          <w:sz w:val="20"/>
        </w:rPr>
        <w:t xml:space="preserve">справка </w:t>
      </w:r>
      <w:r w:rsidRPr="00064ADD">
        <w:rPr>
          <w:rFonts w:ascii="GHEA Grapalat" w:hAnsi="GHEA Grapalat" w:cs="Sylfaen"/>
          <w:sz w:val="20"/>
          <w:lang w:val="af-ZA"/>
        </w:rPr>
        <w:t xml:space="preserve">согласно </w:t>
      </w:r>
      <w:r w:rsidRPr="00064ADD">
        <w:rPr>
          <w:rFonts w:ascii="GHEA Grapalat" w:hAnsi="GHEA Grapalat" w:cs="Sylfaen"/>
          <w:sz w:val="20"/>
          <w:lang w:val="ru-RU"/>
        </w:rPr>
        <w:t xml:space="preserve">прилагаемому документу </w:t>
      </w:r>
      <w:r w:rsidRPr="00064ADD">
        <w:rPr>
          <w:rFonts w:ascii="GHEA Grapalat" w:hAnsi="GHEA Grapalat" w:cs="Sylfaen"/>
          <w:sz w:val="20"/>
          <w:lang w:val="af-ZA"/>
        </w:rPr>
        <w:t xml:space="preserve">№ 1 </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 xml:space="preserve">2.2 </w:t>
      </w:r>
      <w:r w:rsidR="00EF4630" w:rsidRPr="00064ADD">
        <w:rPr>
          <w:rFonts w:ascii="GHEA Grapalat" w:hAnsi="GHEA Grapalat" w:cs="Sylfaen"/>
          <w:sz w:val="20"/>
          <w:szCs w:val="24"/>
          <w:lang w:eastAsia="en-US"/>
        </w:rPr>
        <w:t>агентство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договор</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копия</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и</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его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сторона</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существование</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человек</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 xml:space="preserve">данные </w:t>
      </w:r>
      <w:r w:rsidR="00EF4630" w:rsidRPr="00064ADD">
        <w:rPr>
          <w:rFonts w:ascii="GHEA Grapalat" w:hAnsi="GHEA Grapalat" w:cs="Sylfaen"/>
          <w:sz w:val="20"/>
          <w:szCs w:val="24"/>
          <w:lang w:val="af-ZA" w:eastAsia="en-US"/>
        </w:rPr>
        <w:t xml:space="preserve">если </w:t>
      </w:r>
      <w:r w:rsidR="00EF4630" w:rsidRPr="00064ADD">
        <w:rPr>
          <w:rFonts w:ascii="GHEA Grapalat" w:hAnsi="GHEA Grapalat" w:cs="Sylfaen"/>
          <w:sz w:val="20"/>
          <w:szCs w:val="24"/>
          <w:lang w:eastAsia="en-US"/>
        </w:rPr>
        <w:t>контракт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быть выполнено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является</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агентство</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 xml:space="preserve">через </w:t>
      </w:r>
      <w:r w:rsidR="00EF4630" w:rsidRPr="00064ADD">
        <w:rPr>
          <w:rFonts w:ascii="GHEA Grapalat" w:hAnsi="GHEA Grapalat" w:cs="Sylfaen"/>
          <w:sz w:val="20"/>
          <w:szCs w:val="24"/>
          <w:lang w:val="af-ZA" w:eastAsia="en-US"/>
        </w:rPr>
        <w:t>.</w:t>
      </w:r>
    </w:p>
    <w:p w14:paraId="0BF99B5B" w14:textId="77777777"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сустав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активность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контракт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если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участники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покупка</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к процедуре</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участники</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являются</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совместно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активность</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в порядке </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 xml:space="preserve">по консорциуму </w:t>
      </w:r>
      <w:r w:rsidRPr="00064ADD">
        <w:rPr>
          <w:rFonts w:ascii="GHEA Grapalat" w:hAnsi="GHEA Grapalat" w:cs="Sylfaen"/>
          <w:sz w:val="20"/>
          <w:szCs w:val="24"/>
          <w:lang w:val="af-ZA" w:eastAsia="en-US"/>
        </w:rPr>
        <w:t xml:space="preserve">): </w:t>
      </w:r>
      <w:r w:rsidR="0094544B" w:rsidRPr="00064ADD">
        <w:rPr>
          <w:rFonts w:ascii="GHEA Grapalat" w:hAnsi="GHEA Grapalat" w:cs="Sylfaen"/>
          <w:sz w:val="20"/>
          <w:szCs w:val="24"/>
          <w:vertAlign w:val="superscript"/>
          <w:lang w:val="af-ZA" w:eastAsia="en-US"/>
        </w:rPr>
        <w:t>14</w:t>
      </w:r>
      <w:r w:rsidR="00E02338" w:rsidRPr="00064ADD">
        <w:rPr>
          <w:rFonts w:ascii="GHEA Grapalat" w:hAnsi="GHEA Grapalat" w:cs="Sylfaen"/>
          <w:sz w:val="20"/>
          <w:szCs w:val="24"/>
          <w:lang w:val="af-ZA" w:eastAsia="en-US"/>
        </w:rPr>
        <w:t xml:space="preserve"> </w:t>
      </w:r>
      <w:r w:rsidR="00E02338" w:rsidRPr="00064ADD">
        <w:rPr>
          <w:rFonts w:ascii="GHEA Grapalat" w:hAnsi="GHEA Grapalat" w:cs="Sylfaen"/>
          <w:color w:val="FFFFFF"/>
          <w:sz w:val="20"/>
          <w:szCs w:val="24"/>
          <w:lang w:val="af-ZA" w:eastAsia="en-US"/>
        </w:rPr>
        <w:t xml:space="preserve">  </w:t>
      </w:r>
      <w:r w:rsidRPr="00064ADD">
        <w:rPr>
          <w:rStyle w:val="af6"/>
          <w:rFonts w:ascii="GHEA Grapalat" w:hAnsi="GHEA Grapalat" w:cs="Sylfaen"/>
          <w:color w:val="FFFFFF"/>
          <w:sz w:val="20"/>
          <w:szCs w:val="24"/>
          <w:lang w:val="af-ZA" w:eastAsia="en-US"/>
        </w:rPr>
        <w:footnoteReference w:id="2"/>
      </w:r>
    </w:p>
    <w:p w14:paraId="01C99DF8" w14:textId="7F83F4FC" w:rsidR="006505D2" w:rsidRPr="00064AD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2.4</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2,5 </w:t>
      </w:r>
      <w:r w:rsidR="00E67BA7" w:rsidRPr="00064ADD">
        <w:rPr>
          <w:rFonts w:ascii="GHEA Grapalat" w:hAnsi="GHEA Grapalat" w:cs="Sylfaen"/>
          <w:sz w:val="20"/>
          <w:lang w:val="hy-AM"/>
        </w:rPr>
        <w:t>цена</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 xml:space="preserve">предложение </w:t>
      </w:r>
      <w:r w:rsidR="00294FFF" w:rsidRPr="00064ADD">
        <w:rPr>
          <w:rFonts w:ascii="GHEA Grapalat" w:hAnsi="GHEA Grapalat" w:cs="Sylfaen"/>
          <w:sz w:val="20"/>
          <w:lang w:val="af-ZA"/>
        </w:rPr>
        <w:t xml:space="preserve">в соответствии </w:t>
      </w:r>
      <w:r w:rsidR="00294FFF" w:rsidRPr="00064ADD">
        <w:rPr>
          <w:rFonts w:ascii="GHEA Grapalat" w:hAnsi="GHEA Grapalat" w:cs="Sylfaen"/>
          <w:sz w:val="20"/>
          <w:lang w:val="hy-AM"/>
        </w:rPr>
        <w:t>с</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 xml:space="preserve">Приложение </w:t>
      </w:r>
      <w:r w:rsidR="00294FFF" w:rsidRPr="00064ADD">
        <w:rPr>
          <w:rFonts w:ascii="GHEA Grapalat" w:hAnsi="GHEA Grapalat" w:cs="Sylfaen"/>
          <w:sz w:val="20"/>
          <w:lang w:val="af-ZA"/>
        </w:rPr>
        <w:t xml:space="preserve">№ 2 </w:t>
      </w:r>
      <w:r w:rsidR="00294FFF" w:rsidRPr="00064ADD">
        <w:rPr>
          <w:rFonts w:ascii="GHEA Grapalat" w:hAnsi="GHEA Grapalat" w:cs="Sylfaen"/>
          <w:sz w:val="20"/>
          <w:lang w:val="hy-AM"/>
        </w:rPr>
        <w:t xml:space="preserve">: </w:t>
      </w:r>
      <w:r w:rsidR="00294FFF" w:rsidRPr="00064ADD">
        <w:rPr>
          <w:rFonts w:ascii="GHEA Grapalat" w:hAnsi="GHEA Grapalat" w:cs="Sylfaen"/>
          <w:sz w:val="20"/>
          <w:lang w:val="af-ZA"/>
        </w:rPr>
        <w:t xml:space="preserve">Предложение цены </w:t>
      </w:r>
      <w:r w:rsidR="00E67BA7" w:rsidRPr="00064ADD">
        <w:rPr>
          <w:rFonts w:ascii="GHEA Grapalat" w:hAnsi="GHEA Grapalat" w:cs="Sylfaen"/>
          <w:sz w:val="20"/>
          <w:lang w:val="hy-AM"/>
        </w:rPr>
        <w:t>подано.</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является</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значение </w:t>
      </w:r>
      <w:r w:rsidR="00842BB1" w:rsidRPr="00064ADD">
        <w:rPr>
          <w:rFonts w:ascii="GHEA Grapalat" w:hAnsi="GHEA Grapalat" w:cs="Sylfaen"/>
          <w:sz w:val="20"/>
          <w:lang w:val="af-ZA"/>
        </w:rPr>
        <w:t xml:space="preserve">(сумма себестоимости и прогнозируемой прибыли) </w:t>
      </w:r>
      <w:r w:rsidR="00E67BA7" w:rsidRPr="00064ADD">
        <w:rPr>
          <w:rFonts w:ascii="GHEA Grapalat" w:hAnsi="GHEA Grapalat" w:cs="Sylfaen"/>
          <w:sz w:val="20"/>
          <w:lang w:val="hy-AM"/>
        </w:rPr>
        <w:t>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добавлен</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ценный</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пол</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общий</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из ингредиентов</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состоящий из</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расчет</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в некотором смысле.</w:t>
      </w:r>
      <w:r w:rsidR="00E67BA7" w:rsidRPr="00064ADD">
        <w:rPr>
          <w:rFonts w:ascii="GHEA Grapalat" w:hAnsi="GHEA Grapalat" w:cs="Sylfaen"/>
          <w:sz w:val="20"/>
          <w:lang w:val="af-ZA"/>
        </w:rPr>
        <w:t xml:space="preserve"> </w:t>
      </w:r>
      <w:r w:rsidR="00B02990" w:rsidRPr="00064ADD">
        <w:rPr>
          <w:rFonts w:ascii="GHEA Grapalat" w:hAnsi="GHEA Grapalat" w:cs="Sylfaen"/>
          <w:sz w:val="20"/>
        </w:rPr>
        <w:t>Ценность</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компоненты</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 xml:space="preserve">расчет </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открытие</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или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другой</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подробности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не являются</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необходимый</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и</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 xml:space="preserve">представлено </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ЗАЯВЛЕНИЕ</w:t>
      </w:r>
      <w:r w:rsidRPr="00064ADD">
        <w:rPr>
          <w:rFonts w:ascii="GHEA Grapalat" w:hAnsi="GHEA Grapalat" w:cs="Arial"/>
          <w:b/>
          <w:sz w:val="20"/>
          <w:lang w:val="es-ES"/>
        </w:rPr>
        <w:t xml:space="preserve">  </w:t>
      </w:r>
      <w:r w:rsidRPr="00064ADD">
        <w:rPr>
          <w:rFonts w:ascii="GHEA Grapalat" w:hAnsi="GHEA Grapalat" w:cs="Sylfaen"/>
          <w:b/>
          <w:sz w:val="20"/>
          <w:lang w:val="es-ES"/>
        </w:rPr>
        <w:t>ПОДГОТОВИТЬ</w:t>
      </w:r>
      <w:r w:rsidRPr="00064ADD">
        <w:rPr>
          <w:rFonts w:ascii="GHEA Grapalat" w:hAnsi="GHEA Grapalat" w:cs="Arial"/>
          <w:b/>
          <w:sz w:val="20"/>
          <w:lang w:val="es-ES"/>
        </w:rPr>
        <w:t xml:space="preserve">  </w:t>
      </w:r>
      <w:r w:rsidRPr="00064ADD">
        <w:rPr>
          <w:rFonts w:ascii="GHEA Grapalat" w:hAnsi="GHEA Grapalat" w:cs="Sylfaen"/>
          <w:b/>
          <w:sz w:val="20"/>
          <w:lang w:val="es-ES"/>
        </w:rPr>
        <w:t>ОРДЕН</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Участник</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приложение</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подарок</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является</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этот</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по приглашению</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определенный</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чтобы.</w:t>
      </w:r>
      <w:r w:rsidRPr="00064ADD">
        <w:rPr>
          <w:rFonts w:ascii="GHEA Grapalat" w:hAnsi="GHEA Grapalat" w:cs="Sylfaen"/>
          <w:sz w:val="20"/>
          <w:szCs w:val="20"/>
          <w:lang w:val="es-ES"/>
        </w:rPr>
        <w:t xml:space="preserve"> </w:t>
      </w:r>
    </w:p>
    <w:p w14:paraId="4087C138" w14:textId="7FE276EF"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 xml:space="preserve">М. </w:t>
      </w:r>
      <w:r w:rsidRPr="00064ADD">
        <w:rPr>
          <w:rFonts w:ascii="GHEA Grapalat" w:hAnsi="GHEA Grapalat" w:cs="Sylfaen"/>
          <w:sz w:val="20"/>
          <w:szCs w:val="20"/>
        </w:rPr>
        <w:t>Аснакси</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предложения </w:t>
      </w:r>
      <w:r w:rsidRPr="00064ADD">
        <w:rPr>
          <w:rFonts w:ascii="GHEA Grapalat" w:hAnsi="GHEA Grapalat"/>
          <w:sz w:val="20"/>
          <w:szCs w:val="20"/>
          <w:lang w:val="es-ES"/>
        </w:rPr>
        <w:t xml:space="preserve">, </w:t>
      </w:r>
      <w:r w:rsidRPr="00064ADD">
        <w:rPr>
          <w:rFonts w:ascii="GHEA Grapalat" w:hAnsi="GHEA Grapalat" w:cs="Sylfaen"/>
          <w:sz w:val="20"/>
          <w:szCs w:val="20"/>
        </w:rPr>
        <w:t>их</w:t>
      </w:r>
      <w:r w:rsidRPr="00064ADD">
        <w:rPr>
          <w:rFonts w:ascii="GHEA Grapalat" w:hAnsi="GHEA Grapalat"/>
          <w:sz w:val="20"/>
          <w:szCs w:val="20"/>
          <w:lang w:val="es-ES"/>
        </w:rPr>
        <w:t xml:space="preserve"> </w:t>
      </w:r>
      <w:r w:rsidRPr="00064ADD">
        <w:rPr>
          <w:rFonts w:ascii="GHEA Grapalat" w:hAnsi="GHEA Grapalat" w:cs="Sylfaen"/>
          <w:sz w:val="20"/>
          <w:szCs w:val="20"/>
        </w:rPr>
        <w:t>касательно</w:t>
      </w:r>
      <w:r w:rsidRPr="00064ADD">
        <w:rPr>
          <w:rFonts w:ascii="GHEA Grapalat" w:hAnsi="GHEA Grapalat"/>
          <w:sz w:val="20"/>
          <w:szCs w:val="20"/>
          <w:lang w:val="es-ES"/>
        </w:rPr>
        <w:t xml:space="preserve"> </w:t>
      </w:r>
      <w:r w:rsidRPr="00064ADD">
        <w:rPr>
          <w:rFonts w:ascii="GHEA Grapalat" w:hAnsi="GHEA Grapalat" w:cs="Sylfaen"/>
          <w:sz w:val="20"/>
          <w:szCs w:val="20"/>
        </w:rPr>
        <w:t>документы</w:t>
      </w:r>
      <w:r w:rsidRPr="00064ADD">
        <w:rPr>
          <w:rFonts w:ascii="GHEA Grapalat" w:hAnsi="GHEA Grapalat"/>
          <w:sz w:val="20"/>
          <w:szCs w:val="20"/>
          <w:lang w:val="es-ES"/>
        </w:rPr>
        <w:t xml:space="preserve"> </w:t>
      </w:r>
      <w:r w:rsidRPr="00064ADD">
        <w:rPr>
          <w:rFonts w:ascii="GHEA Grapalat" w:hAnsi="GHEA Grapalat" w:cs="Sylfaen"/>
          <w:sz w:val="20"/>
          <w:szCs w:val="20"/>
        </w:rPr>
        <w:t>будучи помещенным</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конверт</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 </w:t>
      </w:r>
      <w:r w:rsidRPr="00064ADD">
        <w:rPr>
          <w:rFonts w:ascii="GHEA Grapalat" w:hAnsi="GHEA Grapalat"/>
          <w:sz w:val="20"/>
          <w:szCs w:val="20"/>
          <w:lang w:val="es-ES"/>
        </w:rPr>
        <w:t xml:space="preserve">котором </w:t>
      </w:r>
      <w:r w:rsidRPr="00064ADD">
        <w:rPr>
          <w:rFonts w:ascii="GHEA Grapalat" w:hAnsi="GHEA Grapalat" w:cs="Sylfaen"/>
          <w:sz w:val="20"/>
          <w:szCs w:val="20"/>
        </w:rPr>
        <w:t>склеивание</w:t>
      </w:r>
      <w:r w:rsidRPr="00064ADD">
        <w:rPr>
          <w:rFonts w:ascii="GHEA Grapalat" w:hAnsi="GHEA Grapalat"/>
          <w:sz w:val="20"/>
          <w:szCs w:val="20"/>
          <w:lang w:val="es-ES"/>
        </w:rPr>
        <w:t xml:space="preserve"> </w:t>
      </w:r>
      <w:r w:rsidRPr="00064ADD">
        <w:rPr>
          <w:rFonts w:ascii="GHEA Grapalat" w:hAnsi="GHEA Grapalat" w:cs="Sylfaen"/>
          <w:sz w:val="20"/>
          <w:szCs w:val="20"/>
        </w:rPr>
        <w:t>является</w:t>
      </w:r>
      <w:r w:rsidRPr="00064ADD">
        <w:rPr>
          <w:rFonts w:ascii="GHEA Grapalat" w:hAnsi="GHEA Grapalat"/>
          <w:sz w:val="20"/>
          <w:szCs w:val="20"/>
          <w:lang w:val="es-ES"/>
        </w:rPr>
        <w:t xml:space="preserve"> </w:t>
      </w:r>
      <w:r w:rsidRPr="00064ADD">
        <w:rPr>
          <w:rFonts w:ascii="GHEA Grapalat" w:hAnsi="GHEA Grapalat" w:cs="Sylfaen"/>
          <w:sz w:val="20"/>
          <w:szCs w:val="20"/>
        </w:rPr>
        <w:t>это</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Ведущий </w:t>
      </w:r>
      <w:r w:rsidRPr="00064ADD">
        <w:rPr>
          <w:rFonts w:ascii="GHEA Grapalat" w:hAnsi="GHEA Grapalat"/>
          <w:sz w:val="20"/>
          <w:szCs w:val="20"/>
          <w:lang w:val="es-ES"/>
        </w:rPr>
        <w:t xml:space="preserve">: </w:t>
      </w:r>
      <w:r w:rsidRPr="00064ADD">
        <w:rPr>
          <w:rFonts w:ascii="GHEA Grapalat" w:hAnsi="GHEA Grapalat" w:cs="Sylfaen"/>
          <w:sz w:val="20"/>
          <w:szCs w:val="20"/>
        </w:rPr>
        <w:t>В конверте</w:t>
      </w:r>
      <w:r w:rsidRPr="00064ADD">
        <w:rPr>
          <w:rFonts w:ascii="GHEA Grapalat" w:hAnsi="GHEA Grapalat"/>
          <w:sz w:val="20"/>
          <w:szCs w:val="20"/>
          <w:lang w:val="es-ES"/>
        </w:rPr>
        <w:t xml:space="preserve"> </w:t>
      </w:r>
      <w:r w:rsidRPr="00064ADD">
        <w:rPr>
          <w:rFonts w:ascii="GHEA Grapalat" w:hAnsi="GHEA Grapalat" w:cs="Sylfaen"/>
          <w:sz w:val="20"/>
          <w:szCs w:val="20"/>
        </w:rPr>
        <w:t>включено</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документы </w:t>
      </w:r>
      <w:r w:rsidRPr="00064ADD">
        <w:rPr>
          <w:rFonts w:ascii="GHEA Grapalat" w:hAnsi="GHEA Grapalat" w:cs="Sylfaen"/>
          <w:sz w:val="20"/>
          <w:szCs w:val="20"/>
          <w:lang w:val="es-ES"/>
        </w:rPr>
        <w:t xml:space="preserve">, </w:t>
      </w:r>
      <w:r w:rsidRPr="00064ADD">
        <w:rPr>
          <w:rFonts w:ascii="GHEA Grapalat" w:hAnsi="GHEA Grapalat" w:cs="Sylfaen"/>
          <w:sz w:val="20"/>
          <w:szCs w:val="20"/>
        </w:rPr>
        <w:t>составленные</w:t>
      </w:r>
      <w:r w:rsidRPr="00064ADD">
        <w:rPr>
          <w:rFonts w:ascii="GHEA Grapalat" w:hAnsi="GHEA Grapalat"/>
          <w:sz w:val="20"/>
          <w:szCs w:val="20"/>
          <w:lang w:val="es-ES"/>
        </w:rPr>
        <w:t xml:space="preserve"> </w:t>
      </w:r>
      <w:r w:rsidRPr="00064ADD">
        <w:rPr>
          <w:rFonts w:ascii="GHEA Grapalat" w:hAnsi="GHEA Grapalat" w:cs="Sylfaen"/>
          <w:sz w:val="20"/>
          <w:szCs w:val="20"/>
        </w:rPr>
        <w:t>являются</w:t>
      </w:r>
      <w:r w:rsidRPr="00064ADD">
        <w:rPr>
          <w:rFonts w:ascii="GHEA Grapalat" w:hAnsi="GHEA Grapalat"/>
          <w:sz w:val="20"/>
          <w:szCs w:val="20"/>
          <w:lang w:val="es-ES"/>
        </w:rPr>
        <w:t xml:space="preserve"> </w:t>
      </w:r>
      <w:r w:rsidRPr="00064ADD">
        <w:rPr>
          <w:rFonts w:ascii="GHEA Grapalat" w:hAnsi="GHEA Grapalat" w:cs="Sylfaen"/>
          <w:sz w:val="20"/>
          <w:szCs w:val="20"/>
        </w:rPr>
        <w:t>из оригинала</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/за исключением документов, предоставленных или одобренных третьей стороной, в этом случае предоставляется копия оригинала/ </w:t>
      </w:r>
      <w:r w:rsidRPr="00064ADD">
        <w:rPr>
          <w:rFonts w:ascii="GHEA Grapalat" w:hAnsi="GHEA Grapalat" w:cs="Sylfaen"/>
          <w:sz w:val="20"/>
          <w:szCs w:val="20"/>
        </w:rPr>
        <w:t xml:space="preserve">и </w:t>
      </w:r>
      <w:r w:rsidR="00F7780A">
        <w:rPr>
          <w:rFonts w:ascii="GHEA Grapalat" w:hAnsi="GHEA Grapalat"/>
          <w:sz w:val="20"/>
          <w:szCs w:val="20"/>
          <w:lang w:val="es-ES"/>
        </w:rPr>
        <w:t xml:space="preserve">1 (одна) </w:t>
      </w:r>
      <w:r w:rsidRPr="00064ADD">
        <w:rPr>
          <w:rFonts w:ascii="GHEA Grapalat" w:hAnsi="GHEA Grapalat"/>
          <w:sz w:val="20"/>
          <w:szCs w:val="20"/>
        </w:rPr>
        <w:t>копия</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из копий </w:t>
      </w:r>
      <w:r w:rsidRPr="00064ADD">
        <w:rPr>
          <w:rFonts w:ascii="GHEA Grapalat" w:hAnsi="GHEA Grapalat"/>
          <w:sz w:val="20"/>
          <w:szCs w:val="20"/>
          <w:lang w:val="es-ES"/>
        </w:rPr>
        <w:t xml:space="preserve">: </w:t>
      </w:r>
      <w:r w:rsidRPr="00064ADD">
        <w:rPr>
          <w:rFonts w:ascii="GHEA Grapalat" w:hAnsi="GHEA Grapalat" w:cs="Sylfaen"/>
          <w:sz w:val="20"/>
          <w:szCs w:val="20"/>
        </w:rPr>
        <w:t>Документы</w:t>
      </w:r>
      <w:r w:rsidRPr="00064ADD">
        <w:rPr>
          <w:rFonts w:ascii="GHEA Grapalat" w:hAnsi="GHEA Grapalat"/>
          <w:sz w:val="20"/>
          <w:szCs w:val="20"/>
          <w:lang w:val="es-ES"/>
        </w:rPr>
        <w:t xml:space="preserve"> </w:t>
      </w:r>
      <w:r w:rsidRPr="00064ADD">
        <w:rPr>
          <w:rFonts w:ascii="GHEA Grapalat" w:hAnsi="GHEA Grapalat" w:cs="Sylfaen"/>
          <w:sz w:val="20"/>
          <w:szCs w:val="20"/>
        </w:rPr>
        <w:t>пакеты</w:t>
      </w:r>
      <w:r w:rsidRPr="00064ADD">
        <w:rPr>
          <w:rFonts w:ascii="GHEA Grapalat" w:hAnsi="GHEA Grapalat"/>
          <w:sz w:val="20"/>
          <w:szCs w:val="20"/>
          <w:lang w:val="es-ES"/>
        </w:rPr>
        <w:t xml:space="preserve"> </w:t>
      </w:r>
      <w:r w:rsidRPr="00064ADD">
        <w:rPr>
          <w:rFonts w:ascii="GHEA Grapalat" w:hAnsi="GHEA Grapalat" w:cs="Sylfaen"/>
          <w:sz w:val="20"/>
          <w:szCs w:val="20"/>
        </w:rPr>
        <w:t>на</w:t>
      </w:r>
      <w:r w:rsidRPr="00064ADD">
        <w:rPr>
          <w:rFonts w:ascii="GHEA Grapalat" w:hAnsi="GHEA Grapalat"/>
          <w:sz w:val="20"/>
          <w:szCs w:val="20"/>
          <w:lang w:val="es-ES"/>
        </w:rPr>
        <w:t xml:space="preserve"> </w:t>
      </w:r>
      <w:r w:rsidRPr="00064ADD">
        <w:rPr>
          <w:rFonts w:ascii="GHEA Grapalat" w:hAnsi="GHEA Grapalat" w:cs="Sylfaen"/>
          <w:sz w:val="20"/>
          <w:szCs w:val="20"/>
        </w:rPr>
        <w:t>соответственно</w:t>
      </w:r>
      <w:r w:rsidRPr="00064ADD">
        <w:rPr>
          <w:rFonts w:ascii="GHEA Grapalat" w:hAnsi="GHEA Grapalat"/>
          <w:sz w:val="20"/>
          <w:szCs w:val="20"/>
          <w:lang w:val="es-ES"/>
        </w:rPr>
        <w:t xml:space="preserve"> </w:t>
      </w:r>
      <w:r w:rsidRPr="00064ADD">
        <w:rPr>
          <w:rFonts w:ascii="GHEA Grapalat" w:hAnsi="GHEA Grapalat" w:cs="Sylfaen"/>
          <w:sz w:val="20"/>
          <w:szCs w:val="20"/>
        </w:rPr>
        <w:t>в процессе написания</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Слова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оригинал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и </w:t>
      </w:r>
      <w:r w:rsidRPr="00064ADD">
        <w:rPr>
          <w:rFonts w:ascii="GHEA Grapalat" w:hAnsi="GHEA Grapalat"/>
          <w:sz w:val="20"/>
          <w:szCs w:val="20"/>
          <w:lang w:val="es-ES"/>
        </w:rPr>
        <w:t xml:space="preserve">« </w:t>
      </w:r>
      <w:r w:rsidRPr="00064ADD">
        <w:rPr>
          <w:rFonts w:ascii="GHEA Grapalat" w:hAnsi="GHEA Grapalat" w:cs="Sylfaen"/>
          <w:sz w:val="20"/>
          <w:szCs w:val="20"/>
        </w:rPr>
        <w:t xml:space="preserve">копия </w:t>
      </w:r>
      <w:r w:rsidRPr="00064ADD">
        <w:rPr>
          <w:rFonts w:ascii="GHEA Grapalat" w:hAnsi="GHEA Grapalat"/>
          <w:sz w:val="20"/>
          <w:szCs w:val="20"/>
          <w:lang w:val="es-ES"/>
        </w:rPr>
        <w:t xml:space="preserve">» </w:t>
      </w:r>
      <w:r w:rsidRPr="00064ADD">
        <w:rPr>
          <w:rFonts w:ascii="GHEA Grapalat" w:hAnsi="GHEA Grapalat" w:cs="Sylfaen"/>
          <w:sz w:val="20"/>
          <w:lang w:val="ru-RU"/>
        </w:rPr>
        <w:t xml:space="preserve">— </w:t>
      </w:r>
      <w:r w:rsidRPr="00064ADD">
        <w:rPr>
          <w:rFonts w:ascii="GHEA Grapalat" w:hAnsi="GHEA Grapalat" w:cs="Sylfaen"/>
          <w:sz w:val="20"/>
          <w:szCs w:val="20"/>
        </w:rPr>
        <w:t xml:space="preserve">это </w:t>
      </w:r>
      <w:r w:rsidRPr="00064ADD">
        <w:rPr>
          <w:rFonts w:ascii="GHEA Grapalat" w:hAnsi="GHEA Grapalat"/>
          <w:sz w:val="20"/>
          <w:szCs w:val="20"/>
          <w:lang w:val="es-ES"/>
        </w:rPr>
        <w:t>:</w:t>
      </w:r>
      <w:r w:rsidRPr="00064ADD">
        <w:rPr>
          <w:rFonts w:ascii="GHEA Grapalat" w:hAnsi="GHEA Grapalat" w:cs="Sylfaen"/>
          <w:sz w:val="20"/>
          <w:lang w:val="af-ZA"/>
        </w:rPr>
        <w:t xml:space="preserve"> </w:t>
      </w:r>
      <w:r w:rsidRPr="00064ADD">
        <w:rPr>
          <w:rFonts w:ascii="GHEA Grapalat" w:hAnsi="GHEA Grapalat" w:cs="Sylfaen"/>
          <w:sz w:val="20"/>
          <w:lang w:val="ru-RU"/>
        </w:rPr>
        <w:t>включено</w:t>
      </w:r>
      <w:r w:rsidRPr="00064ADD">
        <w:rPr>
          <w:rFonts w:ascii="GHEA Grapalat" w:hAnsi="GHEA Grapalat" w:cs="Sylfaen"/>
          <w:sz w:val="20"/>
          <w:lang w:val="af-ZA"/>
        </w:rPr>
        <w:t xml:space="preserve"> </w:t>
      </w:r>
      <w:r w:rsidRPr="00064ADD">
        <w:rPr>
          <w:rFonts w:ascii="GHEA Grapalat" w:hAnsi="GHEA Grapalat" w:cs="Sylfaen"/>
          <w:sz w:val="20"/>
          <w:lang w:val="ru-RU"/>
        </w:rPr>
        <w:t>оригинал</w:t>
      </w:r>
      <w:r w:rsidRPr="00064ADD">
        <w:rPr>
          <w:rFonts w:ascii="GHEA Grapalat" w:hAnsi="GHEA Grapalat" w:cs="Sylfaen"/>
          <w:sz w:val="20"/>
          <w:lang w:val="af-ZA"/>
        </w:rPr>
        <w:t xml:space="preserve"> </w:t>
      </w:r>
      <w:r w:rsidRPr="00064ADD">
        <w:rPr>
          <w:rFonts w:ascii="GHEA Grapalat" w:hAnsi="GHEA Grapalat" w:cs="Sylfaen"/>
          <w:sz w:val="20"/>
          <w:lang w:val="ru-RU"/>
        </w:rPr>
        <w:t>документы</w:t>
      </w:r>
      <w:r w:rsidRPr="00064ADD">
        <w:rPr>
          <w:rFonts w:ascii="GHEA Grapalat" w:hAnsi="GHEA Grapalat" w:cs="Sylfaen"/>
          <w:sz w:val="20"/>
          <w:lang w:val="af-ZA"/>
        </w:rPr>
        <w:t xml:space="preserve"> </w:t>
      </w:r>
      <w:r w:rsidRPr="00064ADD">
        <w:rPr>
          <w:rFonts w:ascii="GHEA Grapalat" w:hAnsi="GHEA Grapalat" w:cs="Sylfaen"/>
          <w:sz w:val="20"/>
          <w:lang w:val="ru-RU"/>
        </w:rPr>
        <w:t>вместо</w:t>
      </w:r>
      <w:r w:rsidRPr="00064ADD">
        <w:rPr>
          <w:rFonts w:ascii="GHEA Grapalat" w:hAnsi="GHEA Grapalat" w:cs="Sylfaen"/>
          <w:sz w:val="20"/>
          <w:lang w:val="af-ZA"/>
        </w:rPr>
        <w:t xml:space="preserve"> </w:t>
      </w:r>
      <w:r w:rsidRPr="00064ADD">
        <w:rPr>
          <w:rFonts w:ascii="GHEA Grapalat" w:hAnsi="GHEA Grapalat" w:cs="Sylfaen"/>
          <w:sz w:val="20"/>
          <w:lang w:val="ru-RU"/>
        </w:rPr>
        <w:t>может</w:t>
      </w:r>
      <w:r w:rsidRPr="00064ADD">
        <w:rPr>
          <w:rFonts w:ascii="GHEA Grapalat" w:hAnsi="GHEA Grapalat" w:cs="Sylfaen"/>
          <w:sz w:val="20"/>
          <w:lang w:val="af-ZA"/>
        </w:rPr>
        <w:t xml:space="preserve"> </w:t>
      </w:r>
      <w:r w:rsidRPr="00064ADD">
        <w:rPr>
          <w:rFonts w:ascii="GHEA Grapalat" w:hAnsi="GHEA Grapalat" w:cs="Sylfaen"/>
          <w:sz w:val="20"/>
          <w:lang w:val="ru-RU"/>
        </w:rPr>
        <w:t>являются</w:t>
      </w:r>
      <w:r w:rsidRPr="00064ADD">
        <w:rPr>
          <w:rFonts w:ascii="GHEA Grapalat" w:hAnsi="GHEA Grapalat" w:cs="Sylfaen"/>
          <w:sz w:val="20"/>
          <w:lang w:val="af-ZA"/>
        </w:rPr>
        <w:t xml:space="preserve"> </w:t>
      </w:r>
      <w:r w:rsidRPr="00064ADD">
        <w:rPr>
          <w:rFonts w:ascii="GHEA Grapalat" w:hAnsi="GHEA Grapalat" w:cs="Sylfaen"/>
          <w:sz w:val="20"/>
          <w:lang w:val="ru-RU"/>
        </w:rPr>
        <w:t>представлено</w:t>
      </w:r>
      <w:r w:rsidRPr="00064ADD">
        <w:rPr>
          <w:rFonts w:ascii="GHEA Grapalat" w:hAnsi="GHEA Grapalat" w:cs="Sylfaen"/>
          <w:sz w:val="20"/>
          <w:lang w:val="af-ZA"/>
        </w:rPr>
        <w:t xml:space="preserve"> </w:t>
      </w:r>
      <w:r w:rsidRPr="00064ADD">
        <w:rPr>
          <w:rFonts w:ascii="GHEA Grapalat" w:hAnsi="GHEA Grapalat" w:cs="Sylfaen"/>
          <w:sz w:val="20"/>
          <w:lang w:val="ru-RU"/>
        </w:rPr>
        <w:t>их</w:t>
      </w:r>
      <w:r w:rsidRPr="00064ADD">
        <w:rPr>
          <w:rFonts w:ascii="GHEA Grapalat" w:hAnsi="GHEA Grapalat" w:cs="Sylfaen"/>
          <w:sz w:val="20"/>
          <w:lang w:val="af-ZA"/>
        </w:rPr>
        <w:t xml:space="preserve"> </w:t>
      </w:r>
      <w:r w:rsidRPr="00064ADD">
        <w:rPr>
          <w:rFonts w:ascii="GHEA Grapalat" w:hAnsi="GHEA Grapalat" w:cs="Sylfaen"/>
          <w:sz w:val="20"/>
          <w:lang w:val="ru-RU"/>
        </w:rPr>
        <w:t>нотариус</w:t>
      </w:r>
      <w:r w:rsidRPr="00064ADD">
        <w:rPr>
          <w:rFonts w:ascii="GHEA Grapalat" w:hAnsi="GHEA Grapalat" w:cs="Sylfaen"/>
          <w:sz w:val="20"/>
          <w:lang w:val="af-ZA"/>
        </w:rPr>
        <w:t xml:space="preserve"> </w:t>
      </w:r>
      <w:r w:rsidRPr="00064ADD">
        <w:rPr>
          <w:rFonts w:ascii="GHEA Grapalat" w:hAnsi="GHEA Grapalat" w:cs="Sylfaen"/>
          <w:sz w:val="20"/>
          <w:lang w:val="ru-RU"/>
        </w:rPr>
        <w:t>чтобы</w:t>
      </w:r>
      <w:r w:rsidRPr="00064ADD">
        <w:rPr>
          <w:rFonts w:ascii="GHEA Grapalat" w:hAnsi="GHEA Grapalat" w:cs="Sylfaen"/>
          <w:sz w:val="20"/>
          <w:lang w:val="af-ZA"/>
        </w:rPr>
        <w:t xml:space="preserve"> </w:t>
      </w:r>
      <w:r w:rsidRPr="00064ADD">
        <w:rPr>
          <w:rFonts w:ascii="GHEA Grapalat" w:hAnsi="GHEA Grapalat" w:cs="Sylfaen"/>
          <w:sz w:val="20"/>
          <w:lang w:val="ru-RU"/>
        </w:rPr>
        <w:t>проверенный</w:t>
      </w:r>
      <w:r w:rsidRPr="00064ADD">
        <w:rPr>
          <w:rFonts w:ascii="GHEA Grapalat" w:hAnsi="GHEA Grapalat" w:cs="Sylfaen"/>
          <w:sz w:val="20"/>
          <w:lang w:val="af-ZA"/>
        </w:rPr>
        <w:t xml:space="preserve"> </w:t>
      </w:r>
      <w:r w:rsidRPr="00064ADD">
        <w:rPr>
          <w:rFonts w:ascii="GHEA Grapalat" w:hAnsi="GHEA Grapalat" w:cs="Sylfaen"/>
          <w:sz w:val="20"/>
          <w:lang w:val="ru-RU"/>
        </w:rPr>
        <w:t>примеры.</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Конверт</w:t>
      </w:r>
      <w:r w:rsidRPr="00064ADD">
        <w:rPr>
          <w:rFonts w:ascii="GHEA Grapalat" w:hAnsi="GHEA Grapalat"/>
          <w:sz w:val="20"/>
          <w:szCs w:val="20"/>
          <w:lang w:val="af-ZA"/>
        </w:rPr>
        <w:t xml:space="preserve"> </w:t>
      </w:r>
      <w:r w:rsidRPr="00064ADD">
        <w:rPr>
          <w:rFonts w:ascii="GHEA Grapalat" w:hAnsi="GHEA Grapalat" w:cs="Sylfaen"/>
          <w:sz w:val="20"/>
          <w:szCs w:val="20"/>
        </w:rPr>
        <w:t>и</w:t>
      </w:r>
      <w:r w:rsidRPr="00064ADD">
        <w:rPr>
          <w:rFonts w:ascii="GHEA Grapalat" w:hAnsi="GHEA Grapalat"/>
          <w:sz w:val="20"/>
          <w:szCs w:val="20"/>
          <w:lang w:val="af-ZA"/>
        </w:rPr>
        <w:t xml:space="preserve"> </w:t>
      </w:r>
      <w:r w:rsidRPr="00064ADD">
        <w:rPr>
          <w:rFonts w:ascii="GHEA Grapalat" w:hAnsi="GHEA Grapalat"/>
          <w:sz w:val="20"/>
          <w:szCs w:val="20"/>
        </w:rPr>
        <w:t>этот</w:t>
      </w:r>
      <w:r w:rsidRPr="00064ADD">
        <w:rPr>
          <w:rFonts w:ascii="GHEA Grapalat" w:hAnsi="GHEA Grapalat"/>
          <w:sz w:val="20"/>
          <w:szCs w:val="20"/>
          <w:lang w:val="af-ZA"/>
        </w:rPr>
        <w:t xml:space="preserve"> </w:t>
      </w:r>
      <w:r w:rsidRPr="00064ADD">
        <w:rPr>
          <w:rFonts w:ascii="GHEA Grapalat" w:hAnsi="GHEA Grapalat" w:cs="Sylfaen"/>
          <w:sz w:val="20"/>
          <w:szCs w:val="20"/>
        </w:rPr>
        <w:t>по приглашению</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предназначено для </w:t>
      </w:r>
      <w:r w:rsidRPr="00064ADD">
        <w:rPr>
          <w:rFonts w:ascii="GHEA Grapalat" w:hAnsi="GHEA Grapalat"/>
          <w:sz w:val="20"/>
          <w:szCs w:val="20"/>
          <w:lang w:val="af-ZA"/>
        </w:rPr>
        <w:t xml:space="preserve">: </w:t>
      </w:r>
      <w:r w:rsidRPr="00064ADD">
        <w:rPr>
          <w:rFonts w:ascii="GHEA Grapalat" w:hAnsi="GHEA Grapalat"/>
          <w:sz w:val="20"/>
          <w:szCs w:val="20"/>
        </w:rPr>
        <w:t xml:space="preserve">m </w:t>
      </w:r>
      <w:r w:rsidRPr="00064ADD">
        <w:rPr>
          <w:rFonts w:ascii="GHEA Grapalat" w:hAnsi="GHEA Grapalat" w:cs="Sylfaen"/>
          <w:sz w:val="20"/>
          <w:szCs w:val="20"/>
        </w:rPr>
        <w:t>asnaksi</w:t>
      </w:r>
      <w:r w:rsidRPr="00064ADD">
        <w:rPr>
          <w:rFonts w:ascii="GHEA Grapalat" w:hAnsi="GHEA Grapalat"/>
          <w:sz w:val="20"/>
          <w:szCs w:val="20"/>
          <w:lang w:val="af-ZA"/>
        </w:rPr>
        <w:t xml:space="preserve"> </w:t>
      </w:r>
      <w:r w:rsidRPr="00064ADD">
        <w:rPr>
          <w:rFonts w:ascii="GHEA Grapalat" w:hAnsi="GHEA Grapalat" w:cs="Sylfaen"/>
          <w:sz w:val="20"/>
          <w:szCs w:val="20"/>
        </w:rPr>
        <w:t>составленный</w:t>
      </w:r>
      <w:r w:rsidRPr="00064ADD">
        <w:rPr>
          <w:rFonts w:ascii="GHEA Grapalat" w:hAnsi="GHEA Grapalat"/>
          <w:sz w:val="20"/>
          <w:szCs w:val="20"/>
          <w:lang w:val="af-ZA"/>
        </w:rPr>
        <w:t xml:space="preserve"> </w:t>
      </w:r>
      <w:r w:rsidRPr="00064ADD">
        <w:rPr>
          <w:rFonts w:ascii="GHEA Grapalat" w:hAnsi="GHEA Grapalat" w:cs="Sylfaen"/>
          <w:sz w:val="20"/>
          <w:szCs w:val="20"/>
        </w:rPr>
        <w:t>документы</w:t>
      </w:r>
      <w:r w:rsidRPr="00064ADD">
        <w:rPr>
          <w:rFonts w:ascii="GHEA Grapalat" w:hAnsi="GHEA Grapalat"/>
          <w:sz w:val="20"/>
          <w:szCs w:val="20"/>
          <w:lang w:val="af-ZA"/>
        </w:rPr>
        <w:t xml:space="preserve"> </w:t>
      </w:r>
      <w:r w:rsidRPr="00064ADD">
        <w:rPr>
          <w:rFonts w:ascii="GHEA Grapalat" w:hAnsi="GHEA Grapalat" w:cs="Sylfaen"/>
          <w:sz w:val="20"/>
          <w:szCs w:val="20"/>
        </w:rPr>
        <w:t>подписание</w:t>
      </w:r>
      <w:r w:rsidRPr="00064ADD">
        <w:rPr>
          <w:rFonts w:ascii="GHEA Grapalat" w:hAnsi="GHEA Grapalat"/>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sz w:val="20"/>
          <w:szCs w:val="20"/>
          <w:lang w:val="af-ZA"/>
        </w:rPr>
        <w:t xml:space="preserve"> </w:t>
      </w:r>
      <w:r w:rsidRPr="00064ADD">
        <w:rPr>
          <w:rFonts w:ascii="GHEA Grapalat" w:hAnsi="GHEA Grapalat" w:cs="Sylfaen"/>
          <w:sz w:val="20"/>
          <w:szCs w:val="20"/>
        </w:rPr>
        <w:t>их</w:t>
      </w:r>
      <w:r w:rsidRPr="00064ADD">
        <w:rPr>
          <w:rFonts w:ascii="GHEA Grapalat" w:hAnsi="GHEA Grapalat"/>
          <w:sz w:val="20"/>
          <w:szCs w:val="20"/>
          <w:lang w:val="af-ZA"/>
        </w:rPr>
        <w:t xml:space="preserve"> </w:t>
      </w:r>
      <w:r w:rsidRPr="00064ADD">
        <w:rPr>
          <w:rFonts w:ascii="GHEA Grapalat" w:hAnsi="GHEA Grapalat" w:cs="Sylfaen"/>
          <w:sz w:val="20"/>
          <w:szCs w:val="20"/>
        </w:rPr>
        <w:t>представление</w:t>
      </w:r>
      <w:r w:rsidRPr="00064ADD">
        <w:rPr>
          <w:rFonts w:ascii="GHEA Grapalat" w:hAnsi="GHEA Grapalat"/>
          <w:sz w:val="20"/>
          <w:szCs w:val="20"/>
          <w:lang w:val="af-ZA"/>
        </w:rPr>
        <w:t xml:space="preserve"> </w:t>
      </w:r>
      <w:r w:rsidRPr="00064ADD">
        <w:rPr>
          <w:rFonts w:ascii="GHEA Grapalat" w:hAnsi="GHEA Grapalat" w:cs="Sylfaen"/>
          <w:sz w:val="20"/>
          <w:szCs w:val="20"/>
        </w:rPr>
        <w:t>человек</w:t>
      </w:r>
      <w:r w:rsidRPr="00064ADD">
        <w:rPr>
          <w:rFonts w:ascii="GHEA Grapalat" w:hAnsi="GHEA Grapalat"/>
          <w:sz w:val="20"/>
          <w:szCs w:val="20"/>
          <w:lang w:val="af-ZA"/>
        </w:rPr>
        <w:t xml:space="preserve"> </w:t>
      </w:r>
      <w:r w:rsidRPr="00064ADD">
        <w:rPr>
          <w:rFonts w:ascii="GHEA Grapalat" w:hAnsi="GHEA Grapalat" w:cs="Sylfaen"/>
          <w:sz w:val="20"/>
          <w:szCs w:val="20"/>
        </w:rPr>
        <w:t>или</w:t>
      </w:r>
      <w:r w:rsidRPr="00064ADD">
        <w:rPr>
          <w:rFonts w:ascii="GHEA Grapalat" w:hAnsi="GHEA Grapalat"/>
          <w:sz w:val="20"/>
          <w:szCs w:val="20"/>
          <w:lang w:val="af-ZA"/>
        </w:rPr>
        <w:t xml:space="preserve"> </w:t>
      </w:r>
      <w:r w:rsidRPr="00064ADD">
        <w:rPr>
          <w:rFonts w:ascii="GHEA Grapalat" w:hAnsi="GHEA Grapalat" w:cs="Sylfaen"/>
          <w:sz w:val="20"/>
          <w:szCs w:val="20"/>
        </w:rPr>
        <w:t>последний</w:t>
      </w:r>
      <w:r w:rsidRPr="00064ADD">
        <w:rPr>
          <w:rFonts w:ascii="GHEA Grapalat" w:hAnsi="GHEA Grapalat"/>
          <w:sz w:val="20"/>
          <w:szCs w:val="20"/>
          <w:lang w:val="af-ZA"/>
        </w:rPr>
        <w:t xml:space="preserve"> </w:t>
      </w:r>
      <w:r w:rsidRPr="00064ADD">
        <w:rPr>
          <w:rFonts w:ascii="GHEA Grapalat" w:hAnsi="GHEA Grapalat" w:cs="Sylfaen"/>
          <w:sz w:val="20"/>
          <w:szCs w:val="20"/>
        </w:rPr>
        <w:t>авторизовано</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лицо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далее </w:t>
      </w:r>
      <w:r w:rsidRPr="00064ADD">
        <w:rPr>
          <w:rFonts w:ascii="GHEA Grapalat" w:hAnsi="GHEA Grapalat"/>
          <w:sz w:val="20"/>
          <w:szCs w:val="20"/>
          <w:lang w:val="af-ZA"/>
        </w:rPr>
        <w:t xml:space="preserve">именуемое </w:t>
      </w:r>
      <w:r w:rsidRPr="00064ADD">
        <w:rPr>
          <w:rFonts w:ascii="GHEA Grapalat" w:hAnsi="GHEA Grapalat" w:cs="Sylfaen"/>
          <w:sz w:val="20"/>
          <w:szCs w:val="20"/>
        </w:rPr>
        <w:t xml:space="preserve">агентом </w:t>
      </w:r>
      <w:r w:rsidRPr="00064ADD">
        <w:rPr>
          <w:rFonts w:ascii="GHEA Grapalat" w:hAnsi="GHEA Grapalat"/>
          <w:sz w:val="20"/>
          <w:szCs w:val="20"/>
          <w:lang w:val="af-ZA"/>
        </w:rPr>
        <w:t xml:space="preserve">). </w:t>
      </w:r>
      <w:r w:rsidRPr="00064ADD">
        <w:rPr>
          <w:rFonts w:ascii="GHEA Grapalat" w:hAnsi="GHEA Grapalat" w:cs="Sylfaen"/>
          <w:sz w:val="20"/>
          <w:szCs w:val="20"/>
        </w:rPr>
        <w:t>Если</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af-ZA"/>
        </w:rPr>
        <w:t xml:space="preserve"> </w:t>
      </w:r>
      <w:r w:rsidRPr="00064ADD">
        <w:rPr>
          <w:rFonts w:ascii="GHEA Grapalat" w:hAnsi="GHEA Grapalat" w:cs="Sylfaen"/>
          <w:sz w:val="20"/>
          <w:szCs w:val="20"/>
        </w:rPr>
        <w:t>подарок</w:t>
      </w:r>
      <w:r w:rsidRPr="00064ADD">
        <w:rPr>
          <w:rFonts w:ascii="GHEA Grapalat" w:hAnsi="GHEA Grapalat"/>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агент </w:t>
      </w:r>
      <w:r w:rsidRPr="00064ADD">
        <w:rPr>
          <w:rFonts w:ascii="GHEA Grapalat" w:hAnsi="GHEA Grapalat"/>
          <w:sz w:val="20"/>
          <w:szCs w:val="20"/>
          <w:lang w:val="af-ZA"/>
        </w:rPr>
        <w:t xml:space="preserve">, </w:t>
      </w:r>
      <w:r w:rsidRPr="00064ADD">
        <w:rPr>
          <w:rFonts w:ascii="GHEA Grapalat" w:hAnsi="GHEA Grapalat" w:cs="Sylfaen"/>
          <w:sz w:val="20"/>
          <w:szCs w:val="20"/>
        </w:rPr>
        <w:t>затем</w:t>
      </w:r>
      <w:r w:rsidRPr="00064ADD">
        <w:rPr>
          <w:rFonts w:ascii="GHEA Grapalat" w:hAnsi="GHEA Grapalat"/>
          <w:sz w:val="20"/>
          <w:szCs w:val="20"/>
          <w:lang w:val="af-ZA"/>
        </w:rPr>
        <w:t xml:space="preserve"> </w:t>
      </w:r>
      <w:r w:rsidRPr="00064ADD">
        <w:rPr>
          <w:rFonts w:ascii="GHEA Grapalat" w:hAnsi="GHEA Grapalat" w:cs="Sylfaen"/>
          <w:sz w:val="20"/>
          <w:szCs w:val="20"/>
        </w:rPr>
        <w:t>по запросу</w:t>
      </w:r>
      <w:r w:rsidRPr="00064ADD">
        <w:rPr>
          <w:rFonts w:ascii="GHEA Grapalat" w:hAnsi="GHEA Grapalat"/>
          <w:sz w:val="20"/>
          <w:szCs w:val="20"/>
          <w:lang w:val="af-ZA"/>
        </w:rPr>
        <w:t xml:space="preserve"> </w:t>
      </w:r>
      <w:r w:rsidRPr="00064ADD">
        <w:rPr>
          <w:rFonts w:ascii="GHEA Grapalat" w:hAnsi="GHEA Grapalat" w:cs="Sylfaen"/>
          <w:sz w:val="20"/>
          <w:szCs w:val="20"/>
        </w:rPr>
        <w:t>представленный</w:t>
      </w:r>
      <w:r w:rsidRPr="00064ADD">
        <w:rPr>
          <w:rFonts w:ascii="GHEA Grapalat" w:hAnsi="GHEA Grapalat"/>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sz w:val="20"/>
          <w:szCs w:val="20"/>
          <w:lang w:val="af-ZA"/>
        </w:rPr>
        <w:t xml:space="preserve"> </w:t>
      </w:r>
      <w:r w:rsidRPr="00064ADD">
        <w:rPr>
          <w:rFonts w:ascii="GHEA Grapalat" w:hAnsi="GHEA Grapalat" w:cs="Sylfaen"/>
          <w:sz w:val="20"/>
          <w:szCs w:val="20"/>
        </w:rPr>
        <w:t>последний</w:t>
      </w:r>
      <w:r w:rsidRPr="00064ADD">
        <w:rPr>
          <w:rFonts w:ascii="GHEA Grapalat" w:hAnsi="GHEA Grapalat"/>
          <w:sz w:val="20"/>
          <w:szCs w:val="20"/>
          <w:lang w:val="af-ZA"/>
        </w:rPr>
        <w:t xml:space="preserve"> </w:t>
      </w:r>
      <w:r w:rsidRPr="00064ADD">
        <w:rPr>
          <w:rFonts w:ascii="GHEA Grapalat" w:hAnsi="GHEA Grapalat" w:cs="Sylfaen"/>
          <w:sz w:val="20"/>
          <w:szCs w:val="20"/>
        </w:rPr>
        <w:t>что</w:t>
      </w:r>
      <w:r w:rsidRPr="00064ADD">
        <w:rPr>
          <w:rFonts w:ascii="GHEA Grapalat" w:hAnsi="GHEA Grapalat"/>
          <w:sz w:val="20"/>
          <w:szCs w:val="20"/>
          <w:lang w:val="af-ZA"/>
        </w:rPr>
        <w:t xml:space="preserve"> </w:t>
      </w:r>
      <w:r w:rsidRPr="00064ADD">
        <w:rPr>
          <w:rFonts w:ascii="GHEA Grapalat" w:hAnsi="GHEA Grapalat" w:cs="Sylfaen"/>
          <w:sz w:val="20"/>
          <w:szCs w:val="20"/>
        </w:rPr>
        <w:t>власть</w:t>
      </w:r>
      <w:r w:rsidRPr="00064ADD">
        <w:rPr>
          <w:rFonts w:ascii="GHEA Grapalat" w:hAnsi="GHEA Grapalat"/>
          <w:sz w:val="20"/>
          <w:szCs w:val="20"/>
          <w:lang w:val="af-ZA"/>
        </w:rPr>
        <w:t xml:space="preserve"> </w:t>
      </w:r>
      <w:r w:rsidRPr="00064ADD">
        <w:rPr>
          <w:rFonts w:ascii="GHEA Grapalat" w:hAnsi="GHEA Grapalat" w:cs="Sylfaen"/>
          <w:sz w:val="20"/>
          <w:szCs w:val="20"/>
        </w:rPr>
        <w:t>сдержанный</w:t>
      </w:r>
      <w:r w:rsidRPr="00064ADD">
        <w:rPr>
          <w:rFonts w:ascii="GHEA Grapalat" w:hAnsi="GHEA Grapalat"/>
          <w:sz w:val="20"/>
          <w:szCs w:val="20"/>
          <w:lang w:val="af-ZA"/>
        </w:rPr>
        <w:t xml:space="preserve"> </w:t>
      </w:r>
      <w:r w:rsidRPr="00064ADD">
        <w:rPr>
          <w:rFonts w:ascii="GHEA Grapalat" w:hAnsi="GHEA Grapalat" w:cs="Sylfaen"/>
          <w:sz w:val="20"/>
          <w:szCs w:val="20"/>
        </w:rPr>
        <w:t>быть</w:t>
      </w:r>
      <w:r w:rsidRPr="00064ADD">
        <w:rPr>
          <w:rFonts w:ascii="GHEA Grapalat" w:hAnsi="GHEA Grapalat"/>
          <w:sz w:val="20"/>
          <w:szCs w:val="20"/>
          <w:lang w:val="af-ZA"/>
        </w:rPr>
        <w:t xml:space="preserve"> </w:t>
      </w:r>
      <w:r w:rsidRPr="00064ADD">
        <w:rPr>
          <w:rFonts w:ascii="GHEA Grapalat" w:hAnsi="GHEA Grapalat" w:cs="Sylfaen"/>
          <w:sz w:val="20"/>
          <w:szCs w:val="20"/>
        </w:rPr>
        <w:t>о</w:t>
      </w:r>
      <w:r w:rsidRPr="00064ADD">
        <w:rPr>
          <w:rFonts w:ascii="GHEA Grapalat" w:hAnsi="GHEA Grapalat" w:cs="Sylfaen"/>
          <w:sz w:val="20"/>
          <w:szCs w:val="20"/>
          <w:lang w:val="af-ZA"/>
        </w:rPr>
        <w:t xml:space="preserve"> </w:t>
      </w:r>
      <w:r w:rsidRPr="00064ADD">
        <w:rPr>
          <w:rFonts w:ascii="GHEA Grapalat" w:hAnsi="GHEA Grapalat" w:cs="Sylfaen"/>
          <w:sz w:val="20"/>
          <w:szCs w:val="20"/>
        </w:rPr>
        <w:t>документ</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Это</w:t>
      </w:r>
      <w:r w:rsidRPr="00064ADD">
        <w:rPr>
          <w:rFonts w:ascii="GHEA Grapalat" w:hAnsi="GHEA Grapalat"/>
          <w:sz w:val="20"/>
          <w:szCs w:val="20"/>
          <w:lang w:val="af-ZA"/>
        </w:rPr>
        <w:t xml:space="preserve"> </w:t>
      </w:r>
      <w:r w:rsidRPr="00064ADD">
        <w:rPr>
          <w:rFonts w:ascii="GHEA Grapalat" w:hAnsi="GHEA Grapalat"/>
          <w:sz w:val="20"/>
          <w:szCs w:val="20"/>
        </w:rPr>
        <w:t xml:space="preserve">в пункте </w:t>
      </w:r>
      <w:r w:rsidRPr="00064ADD">
        <w:rPr>
          <w:rFonts w:ascii="GHEA Grapalat" w:hAnsi="GHEA Grapalat"/>
          <w:sz w:val="20"/>
          <w:szCs w:val="20"/>
          <w:lang w:val="af-ZA"/>
        </w:rPr>
        <w:t xml:space="preserve">3.1 </w:t>
      </w:r>
      <w:r w:rsidRPr="00064ADD">
        <w:rPr>
          <w:rFonts w:ascii="GHEA Grapalat" w:hAnsi="GHEA Grapalat"/>
          <w:sz w:val="20"/>
          <w:szCs w:val="20"/>
        </w:rPr>
        <w:t>инструкции</w:t>
      </w:r>
      <w:r w:rsidRPr="00064ADD">
        <w:rPr>
          <w:rFonts w:ascii="GHEA Grapalat" w:hAnsi="GHEA Grapalat"/>
          <w:sz w:val="20"/>
          <w:szCs w:val="20"/>
          <w:lang w:val="af-ZA"/>
        </w:rPr>
        <w:t xml:space="preserve"> </w:t>
      </w:r>
      <w:r w:rsidRPr="00064ADD">
        <w:rPr>
          <w:rFonts w:ascii="GHEA Grapalat" w:hAnsi="GHEA Grapalat" w:cs="Sylfaen"/>
          <w:sz w:val="20"/>
          <w:szCs w:val="20"/>
        </w:rPr>
        <w:t>упомянул</w:t>
      </w:r>
      <w:r w:rsidRPr="00064ADD">
        <w:rPr>
          <w:rFonts w:ascii="GHEA Grapalat" w:hAnsi="GHEA Grapalat"/>
          <w:sz w:val="20"/>
          <w:szCs w:val="20"/>
          <w:lang w:val="af-ZA"/>
        </w:rPr>
        <w:t xml:space="preserve"> </w:t>
      </w:r>
      <w:r w:rsidRPr="00064ADD">
        <w:rPr>
          <w:rFonts w:ascii="GHEA Grapalat" w:hAnsi="GHEA Grapalat" w:cs="Sylfaen"/>
          <w:sz w:val="20"/>
          <w:szCs w:val="20"/>
        </w:rPr>
        <w:t>конверт</w:t>
      </w:r>
      <w:r w:rsidRPr="00064ADD">
        <w:rPr>
          <w:rFonts w:ascii="GHEA Grapalat" w:hAnsi="GHEA Grapalat"/>
          <w:sz w:val="20"/>
          <w:szCs w:val="20"/>
          <w:lang w:val="af-ZA"/>
        </w:rPr>
        <w:t xml:space="preserve"> </w:t>
      </w:r>
      <w:r w:rsidRPr="00064ADD">
        <w:rPr>
          <w:rFonts w:ascii="GHEA Grapalat" w:hAnsi="GHEA Grapalat" w:cs="Sylfaen"/>
          <w:sz w:val="20"/>
          <w:szCs w:val="20"/>
        </w:rPr>
        <w:t>на</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af-ZA"/>
        </w:rPr>
        <w:t xml:space="preserve"> </w:t>
      </w:r>
      <w:r w:rsidRPr="00064ADD">
        <w:rPr>
          <w:rFonts w:ascii="GHEA Grapalat" w:hAnsi="GHEA Grapalat" w:cs="Sylfaen"/>
          <w:sz w:val="20"/>
          <w:szCs w:val="20"/>
        </w:rPr>
        <w:t>сделать</w:t>
      </w:r>
      <w:r w:rsidRPr="00064ADD">
        <w:rPr>
          <w:rFonts w:ascii="GHEA Grapalat" w:hAnsi="GHEA Grapalat"/>
          <w:sz w:val="20"/>
          <w:szCs w:val="20"/>
          <w:lang w:val="af-ZA"/>
        </w:rPr>
        <w:t xml:space="preserve"> </w:t>
      </w:r>
      <w:r w:rsidRPr="00064ADD">
        <w:rPr>
          <w:rFonts w:ascii="GHEA Grapalat" w:hAnsi="GHEA Grapalat" w:cs="Sylfaen"/>
          <w:sz w:val="20"/>
          <w:szCs w:val="20"/>
        </w:rPr>
        <w:t>на языке</w:t>
      </w:r>
      <w:r w:rsidRPr="00064ADD">
        <w:rPr>
          <w:rFonts w:ascii="GHEA Grapalat" w:hAnsi="GHEA Grapalat"/>
          <w:sz w:val="20"/>
          <w:szCs w:val="20"/>
          <w:lang w:val="af-ZA"/>
        </w:rPr>
        <w:t xml:space="preserve"> </w:t>
      </w:r>
      <w:r w:rsidRPr="00064ADD">
        <w:rPr>
          <w:rFonts w:ascii="GHEA Grapalat" w:hAnsi="GHEA Grapalat" w:cs="Sylfaen"/>
          <w:sz w:val="20"/>
          <w:szCs w:val="20"/>
        </w:rPr>
        <w:t>отмеченный</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являются </w:t>
      </w:r>
      <w:r w:rsidRPr="00064ADD">
        <w:rPr>
          <w:rFonts w:ascii="GHEA Grapalat" w:hAnsi="GHEA Grapalat"/>
          <w:sz w:val="20"/>
          <w:szCs w:val="20"/>
          <w:lang w:val="af-ZA"/>
        </w:rPr>
        <w:t>:</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cs="Sylfaen"/>
          <w:sz w:val="20"/>
          <w:szCs w:val="20"/>
        </w:rPr>
        <w:t xml:space="preserve">) </w:t>
      </w:r>
      <w:r w:rsidRPr="00064ADD">
        <w:rPr>
          <w:rFonts w:ascii="GHEA Grapalat" w:hAnsi="GHEA Grapalat"/>
          <w:sz w:val="20"/>
          <w:szCs w:val="20"/>
        </w:rPr>
        <w:t>клиент</w:t>
      </w:r>
      <w:r w:rsidRPr="00064ADD">
        <w:rPr>
          <w:rFonts w:ascii="GHEA Grapalat" w:hAnsi="GHEA Grapalat"/>
          <w:sz w:val="20"/>
          <w:szCs w:val="20"/>
          <w:lang w:val="af-ZA"/>
        </w:rPr>
        <w:t xml:space="preserve"> </w:t>
      </w:r>
      <w:r w:rsidRPr="00064ADD">
        <w:rPr>
          <w:rFonts w:ascii="GHEA Grapalat" w:hAnsi="GHEA Grapalat" w:cs="Sylfaen"/>
          <w:sz w:val="20"/>
          <w:szCs w:val="20"/>
        </w:rPr>
        <w:t>имя</w:t>
      </w:r>
      <w:r w:rsidRPr="00064ADD">
        <w:rPr>
          <w:rFonts w:ascii="GHEA Grapalat" w:hAnsi="GHEA Grapalat"/>
          <w:sz w:val="20"/>
          <w:szCs w:val="20"/>
          <w:lang w:val="af-ZA"/>
        </w:rPr>
        <w:t xml:space="preserve"> </w:t>
      </w:r>
      <w:r w:rsidRPr="00064ADD">
        <w:rPr>
          <w:rFonts w:ascii="GHEA Grapalat" w:hAnsi="GHEA Grapalat" w:cs="Sylfaen"/>
          <w:sz w:val="20"/>
          <w:szCs w:val="20"/>
        </w:rPr>
        <w:t>и</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приложение</w:t>
      </w:r>
      <w:r w:rsidRPr="00064ADD">
        <w:rPr>
          <w:rFonts w:ascii="GHEA Grapalat" w:hAnsi="GHEA Grapalat"/>
          <w:sz w:val="20"/>
          <w:szCs w:val="20"/>
          <w:lang w:val="af-ZA"/>
        </w:rPr>
        <w:t xml:space="preserve"> </w:t>
      </w:r>
      <w:r w:rsidRPr="00064ADD">
        <w:rPr>
          <w:rFonts w:ascii="GHEA Grapalat" w:hAnsi="GHEA Grapalat" w:cs="Sylfaen"/>
          <w:sz w:val="20"/>
          <w:szCs w:val="20"/>
        </w:rPr>
        <w:t>презентация</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местоположение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адрес </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процедура</w:t>
      </w:r>
      <w:r w:rsidRPr="00064ADD">
        <w:rPr>
          <w:rFonts w:ascii="GHEA Grapalat" w:hAnsi="GHEA Grapalat" w:cs="Sylfaen"/>
          <w:sz w:val="20"/>
          <w:szCs w:val="20"/>
          <w:lang w:val="af-ZA"/>
        </w:rPr>
        <w:t xml:space="preserve"> </w:t>
      </w:r>
      <w:r w:rsidRPr="00064ADD">
        <w:rPr>
          <w:rFonts w:ascii="GHEA Grapalat" w:hAnsi="GHEA Grapalat" w:cs="Sylfaen"/>
          <w:sz w:val="20"/>
          <w:szCs w:val="20"/>
        </w:rPr>
        <w:t xml:space="preserve">код </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3) " </w:t>
      </w:r>
      <w:r w:rsidRPr="00064ADD">
        <w:rPr>
          <w:rFonts w:ascii="GHEA Grapalat" w:hAnsi="GHEA Grapalat" w:cs="Sylfaen"/>
          <w:sz w:val="20"/>
          <w:szCs w:val="20"/>
        </w:rPr>
        <w:t>не открывать"</w:t>
      </w:r>
      <w:r w:rsidRPr="00064ADD">
        <w:rPr>
          <w:rFonts w:ascii="GHEA Grapalat" w:hAnsi="GHEA Grapalat"/>
          <w:sz w:val="20"/>
          <w:szCs w:val="20"/>
          <w:lang w:val="af-ZA"/>
        </w:rPr>
        <w:t xml:space="preserve"> </w:t>
      </w:r>
      <w:r w:rsidRPr="00064ADD">
        <w:rPr>
          <w:rFonts w:ascii="GHEA Grapalat" w:hAnsi="GHEA Grapalat" w:cs="Sylfaen"/>
          <w:sz w:val="20"/>
          <w:szCs w:val="20"/>
        </w:rPr>
        <w:t>до</w:t>
      </w:r>
      <w:r w:rsidRPr="00064ADD">
        <w:rPr>
          <w:rFonts w:ascii="GHEA Grapalat" w:hAnsi="GHEA Grapalat"/>
          <w:sz w:val="20"/>
          <w:szCs w:val="20"/>
          <w:lang w:val="af-ZA"/>
        </w:rPr>
        <w:t xml:space="preserve"> </w:t>
      </w:r>
      <w:r w:rsidRPr="00064ADD">
        <w:rPr>
          <w:rFonts w:ascii="GHEA Grapalat" w:hAnsi="GHEA Grapalat" w:cs="Sylfaen"/>
          <w:sz w:val="20"/>
          <w:szCs w:val="20"/>
        </w:rPr>
        <w:t>приложения</w:t>
      </w:r>
      <w:r w:rsidRPr="00064ADD">
        <w:rPr>
          <w:rFonts w:ascii="GHEA Grapalat" w:hAnsi="GHEA Grapalat"/>
          <w:sz w:val="20"/>
          <w:szCs w:val="20"/>
          <w:lang w:val="af-ZA"/>
        </w:rPr>
        <w:t xml:space="preserve"> </w:t>
      </w:r>
      <w:r w:rsidRPr="00064ADD">
        <w:rPr>
          <w:rFonts w:ascii="GHEA Grapalat" w:hAnsi="GHEA Grapalat" w:cs="Sylfaen"/>
          <w:sz w:val="20"/>
          <w:szCs w:val="20"/>
        </w:rPr>
        <w:t>открытие</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Слова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сессия </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 xml:space="preserve">м </w:t>
      </w:r>
      <w:r w:rsidRPr="00064ADD">
        <w:rPr>
          <w:rFonts w:ascii="GHEA Grapalat" w:hAnsi="GHEA Grapalat" w:cs="Sylfaen"/>
          <w:sz w:val="20"/>
          <w:szCs w:val="20"/>
        </w:rPr>
        <w:t>аснакси</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имя </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имя </w:t>
      </w:r>
      <w:r w:rsidRPr="00064ADD">
        <w:rPr>
          <w:rFonts w:ascii="GHEA Grapalat" w:hAnsi="GHEA Grapalat"/>
          <w:sz w:val="20"/>
          <w:szCs w:val="20"/>
          <w:lang w:val="af-ZA"/>
        </w:rPr>
        <w:t xml:space="preserve">), </w:t>
      </w:r>
      <w:r w:rsidRPr="00064ADD">
        <w:rPr>
          <w:rFonts w:ascii="GHEA Grapalat" w:hAnsi="GHEA Grapalat" w:cs="Sylfaen"/>
          <w:sz w:val="20"/>
          <w:szCs w:val="20"/>
        </w:rPr>
        <w:t>местоположение</w:t>
      </w:r>
      <w:r w:rsidRPr="00064ADD">
        <w:rPr>
          <w:rFonts w:ascii="GHEA Grapalat" w:hAnsi="GHEA Grapalat"/>
          <w:sz w:val="20"/>
          <w:szCs w:val="20"/>
          <w:lang w:val="af-ZA"/>
        </w:rPr>
        <w:t xml:space="preserve"> </w:t>
      </w:r>
      <w:r w:rsidRPr="00064ADD">
        <w:rPr>
          <w:rFonts w:ascii="GHEA Grapalat" w:hAnsi="GHEA Grapalat" w:cs="Sylfaen"/>
          <w:sz w:val="20"/>
          <w:szCs w:val="20"/>
        </w:rPr>
        <w:t>место</w:t>
      </w:r>
      <w:r w:rsidRPr="00064ADD">
        <w:rPr>
          <w:rFonts w:ascii="GHEA Grapalat" w:hAnsi="GHEA Grapalat"/>
          <w:sz w:val="20"/>
          <w:szCs w:val="20"/>
          <w:lang w:val="af-ZA"/>
        </w:rPr>
        <w:t xml:space="preserve"> </w:t>
      </w:r>
      <w:r w:rsidRPr="00064ADD">
        <w:rPr>
          <w:rFonts w:ascii="GHEA Grapalat" w:hAnsi="GHEA Grapalat" w:cs="Sylfaen"/>
          <w:sz w:val="20"/>
          <w:szCs w:val="20"/>
        </w:rPr>
        <w:t>и</w:t>
      </w:r>
      <w:r w:rsidRPr="00064ADD">
        <w:rPr>
          <w:rFonts w:ascii="GHEA Grapalat" w:hAnsi="GHEA Grapalat"/>
          <w:sz w:val="20"/>
          <w:szCs w:val="20"/>
          <w:lang w:val="af-ZA"/>
        </w:rPr>
        <w:t xml:space="preserve"> </w:t>
      </w:r>
      <w:r w:rsidRPr="00064ADD">
        <w:rPr>
          <w:rFonts w:ascii="GHEA Grapalat" w:hAnsi="GHEA Grapalat" w:cs="Sylfaen"/>
          <w:sz w:val="20"/>
          <w:szCs w:val="20"/>
        </w:rPr>
        <w:t xml:space="preserve">номер телефона </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Это</w:t>
      </w:r>
      <w:r w:rsidRPr="00064ADD">
        <w:rPr>
          <w:rFonts w:ascii="GHEA Grapalat" w:hAnsi="GHEA Grapalat" w:cs="Sylfaen"/>
          <w:sz w:val="20"/>
          <w:szCs w:val="20"/>
          <w:lang w:val="af-ZA"/>
        </w:rPr>
        <w:t xml:space="preserve"> </w:t>
      </w:r>
      <w:r w:rsidRPr="00064ADD">
        <w:rPr>
          <w:rFonts w:ascii="GHEA Grapalat" w:hAnsi="GHEA Grapalat" w:cs="Sylfaen"/>
          <w:sz w:val="20"/>
          <w:szCs w:val="20"/>
        </w:rPr>
        <w:t xml:space="preserve">пункты </w:t>
      </w:r>
      <w:r w:rsidRPr="00064ADD">
        <w:rPr>
          <w:rFonts w:ascii="GHEA Grapalat" w:hAnsi="GHEA Grapalat" w:cs="Sylfaen"/>
          <w:sz w:val="20"/>
          <w:szCs w:val="20"/>
          <w:lang w:val="af-ZA"/>
        </w:rPr>
        <w:t xml:space="preserve">3.1 </w:t>
      </w:r>
      <w:r w:rsidRPr="00064ADD">
        <w:rPr>
          <w:rFonts w:ascii="GHEA Grapalat" w:hAnsi="GHEA Grapalat" w:cs="Sylfaen"/>
          <w:sz w:val="20"/>
          <w:szCs w:val="20"/>
        </w:rPr>
        <w:t xml:space="preserve">и </w:t>
      </w:r>
      <w:r w:rsidRPr="00064ADD">
        <w:rPr>
          <w:rFonts w:ascii="GHEA Grapalat" w:hAnsi="GHEA Grapalat" w:cs="Sylfaen"/>
          <w:sz w:val="20"/>
          <w:szCs w:val="20"/>
          <w:lang w:val="af-ZA"/>
        </w:rPr>
        <w:t xml:space="preserve">3.2 </w:t>
      </w:r>
      <w:r w:rsidRPr="00064ADD">
        <w:rPr>
          <w:rFonts w:ascii="GHEA Grapalat" w:hAnsi="GHEA Grapalat" w:cs="Sylfaen"/>
          <w:sz w:val="20"/>
          <w:szCs w:val="20"/>
        </w:rPr>
        <w:t>директивы</w:t>
      </w:r>
      <w:r w:rsidRPr="00064ADD">
        <w:rPr>
          <w:rFonts w:ascii="GHEA Grapalat" w:hAnsi="GHEA Grapalat" w:cs="Sylfaen"/>
          <w:sz w:val="20"/>
          <w:szCs w:val="20"/>
          <w:lang w:val="af-ZA"/>
        </w:rPr>
        <w:t xml:space="preserve"> </w:t>
      </w:r>
      <w:r w:rsidRPr="00064ADD">
        <w:rPr>
          <w:rFonts w:ascii="GHEA Grapalat" w:hAnsi="GHEA Grapalat" w:cs="Sylfaen"/>
          <w:sz w:val="20"/>
          <w:szCs w:val="20"/>
        </w:rPr>
        <w:t>в соответствии с требованиями</w:t>
      </w:r>
      <w:r w:rsidRPr="00064ADD">
        <w:rPr>
          <w:rFonts w:ascii="GHEA Grapalat" w:hAnsi="GHEA Grapalat" w:cs="Sylfaen"/>
          <w:sz w:val="20"/>
          <w:szCs w:val="20"/>
          <w:lang w:val="af-ZA"/>
        </w:rPr>
        <w:t xml:space="preserve"> </w:t>
      </w:r>
      <w:r w:rsidRPr="00064ADD">
        <w:rPr>
          <w:rFonts w:ascii="GHEA Grapalat" w:hAnsi="GHEA Grapalat" w:cs="Sylfaen"/>
          <w:sz w:val="20"/>
          <w:szCs w:val="20"/>
        </w:rPr>
        <w:t>непоследовательный</w:t>
      </w:r>
      <w:r w:rsidRPr="00064ADD">
        <w:rPr>
          <w:rFonts w:ascii="GHEA Grapalat" w:hAnsi="GHEA Grapalat" w:cs="Sylfaen"/>
          <w:sz w:val="20"/>
          <w:szCs w:val="20"/>
          <w:lang w:val="af-ZA"/>
        </w:rPr>
        <w:t xml:space="preserve"> </w:t>
      </w:r>
      <w:r w:rsidRPr="00064ADD">
        <w:rPr>
          <w:rFonts w:ascii="GHEA Grapalat" w:hAnsi="GHEA Grapalat" w:cs="Sylfaen"/>
          <w:sz w:val="20"/>
          <w:szCs w:val="20"/>
        </w:rPr>
        <w:t>приложения</w:t>
      </w:r>
      <w:r w:rsidRPr="00064ADD">
        <w:rPr>
          <w:rFonts w:ascii="GHEA Grapalat" w:hAnsi="GHEA Grapalat" w:cs="Sylfaen"/>
          <w:sz w:val="20"/>
          <w:szCs w:val="20"/>
          <w:lang w:val="af-ZA"/>
        </w:rPr>
        <w:t xml:space="preserve">  </w:t>
      </w:r>
      <w:r w:rsidRPr="00064ADD">
        <w:rPr>
          <w:rFonts w:ascii="GHEA Grapalat" w:hAnsi="GHEA Grapalat" w:cs="Sylfaen"/>
          <w:sz w:val="20"/>
          <w:szCs w:val="20"/>
        </w:rPr>
        <w:t>комитет</w:t>
      </w:r>
      <w:r w:rsidRPr="00064ADD">
        <w:rPr>
          <w:rFonts w:ascii="GHEA Grapalat" w:hAnsi="GHEA Grapalat" w:cs="Sylfaen"/>
          <w:sz w:val="20"/>
          <w:szCs w:val="20"/>
          <w:lang w:val="af-ZA"/>
        </w:rPr>
        <w:t xml:space="preserve"> </w:t>
      </w:r>
      <w:r w:rsidRPr="00064ADD">
        <w:rPr>
          <w:rFonts w:ascii="GHEA Grapalat" w:hAnsi="GHEA Grapalat" w:cs="Sylfaen"/>
          <w:sz w:val="20"/>
          <w:szCs w:val="20"/>
        </w:rPr>
        <w:t>приложения</w:t>
      </w:r>
      <w:r w:rsidRPr="00064ADD">
        <w:rPr>
          <w:rFonts w:ascii="GHEA Grapalat" w:hAnsi="GHEA Grapalat" w:cs="Sylfaen"/>
          <w:sz w:val="20"/>
          <w:szCs w:val="20"/>
          <w:lang w:val="af-ZA"/>
        </w:rPr>
        <w:t xml:space="preserve"> </w:t>
      </w:r>
      <w:r w:rsidRPr="00064ADD">
        <w:rPr>
          <w:rFonts w:ascii="GHEA Grapalat" w:hAnsi="GHEA Grapalat" w:cs="Sylfaen"/>
          <w:sz w:val="20"/>
          <w:szCs w:val="20"/>
        </w:rPr>
        <w:t>открытие</w:t>
      </w:r>
      <w:r w:rsidRPr="00064ADD">
        <w:rPr>
          <w:rFonts w:ascii="GHEA Grapalat" w:hAnsi="GHEA Grapalat" w:cs="Sylfaen"/>
          <w:sz w:val="20"/>
          <w:szCs w:val="20"/>
          <w:lang w:val="af-ZA"/>
        </w:rPr>
        <w:t xml:space="preserve"> </w:t>
      </w:r>
      <w:r w:rsidRPr="00064ADD">
        <w:rPr>
          <w:rFonts w:ascii="GHEA Grapalat" w:hAnsi="GHEA Grapalat" w:cs="Sylfaen"/>
          <w:sz w:val="20"/>
          <w:szCs w:val="20"/>
        </w:rPr>
        <w:t>на сессии</w:t>
      </w:r>
      <w:r w:rsidRPr="00064ADD">
        <w:rPr>
          <w:rFonts w:ascii="GHEA Grapalat" w:hAnsi="GHEA Grapalat" w:cs="Sylfaen"/>
          <w:sz w:val="20"/>
          <w:szCs w:val="20"/>
          <w:lang w:val="af-ZA"/>
        </w:rPr>
        <w:t xml:space="preserve"> </w:t>
      </w:r>
      <w:r w:rsidRPr="00064ADD">
        <w:rPr>
          <w:rFonts w:ascii="GHEA Grapalat" w:hAnsi="GHEA Grapalat" w:cs="Sylfaen"/>
          <w:sz w:val="20"/>
          <w:szCs w:val="20"/>
        </w:rPr>
        <w:t>отказ</w:t>
      </w:r>
      <w:r w:rsidRPr="00064ADD">
        <w:rPr>
          <w:rFonts w:ascii="GHEA Grapalat" w:hAnsi="GHEA Grapalat" w:cs="Sylfaen"/>
          <w:sz w:val="20"/>
          <w:szCs w:val="20"/>
          <w:lang w:val="af-ZA"/>
        </w:rPr>
        <w:t xml:space="preserve"> </w:t>
      </w:r>
      <w:r w:rsidRPr="00064ADD">
        <w:rPr>
          <w:rFonts w:ascii="GHEA Grapalat" w:hAnsi="GHEA Grapalat" w:cs="Sylfaen"/>
          <w:sz w:val="20"/>
          <w:szCs w:val="20"/>
        </w:rPr>
        <w:t>является</w:t>
      </w:r>
      <w:r w:rsidRPr="00064ADD">
        <w:rPr>
          <w:rFonts w:ascii="GHEA Grapalat" w:hAnsi="GHEA Grapalat" w:cs="Sylfaen"/>
          <w:sz w:val="20"/>
          <w:szCs w:val="20"/>
          <w:lang w:val="af-ZA"/>
        </w:rPr>
        <w:t xml:space="preserve"> </w:t>
      </w:r>
      <w:r w:rsidRPr="00064ADD">
        <w:rPr>
          <w:rFonts w:ascii="GHEA Grapalat" w:hAnsi="GHEA Grapalat" w:cs="Sylfaen"/>
          <w:sz w:val="20"/>
          <w:szCs w:val="20"/>
        </w:rPr>
        <w:t>и</w:t>
      </w:r>
      <w:r w:rsidRPr="00064ADD">
        <w:rPr>
          <w:rFonts w:ascii="GHEA Grapalat" w:hAnsi="GHEA Grapalat" w:cs="Sylfaen"/>
          <w:sz w:val="20"/>
          <w:szCs w:val="20"/>
          <w:lang w:val="af-ZA"/>
        </w:rPr>
        <w:t xml:space="preserve"> </w:t>
      </w:r>
      <w:r w:rsidRPr="00064ADD">
        <w:rPr>
          <w:rFonts w:ascii="GHEA Grapalat" w:hAnsi="GHEA Grapalat" w:cs="Sylfaen"/>
          <w:sz w:val="20"/>
          <w:szCs w:val="20"/>
        </w:rPr>
        <w:t>по той же причине</w:t>
      </w:r>
      <w:r w:rsidRPr="00064ADD">
        <w:rPr>
          <w:rFonts w:ascii="GHEA Grapalat" w:hAnsi="GHEA Grapalat" w:cs="Sylfaen"/>
          <w:sz w:val="20"/>
          <w:szCs w:val="20"/>
          <w:lang w:val="af-ZA"/>
        </w:rPr>
        <w:t xml:space="preserve"> </w:t>
      </w:r>
      <w:r w:rsidRPr="00064ADD">
        <w:rPr>
          <w:rFonts w:ascii="GHEA Grapalat" w:hAnsi="GHEA Grapalat" w:cs="Sylfaen"/>
          <w:sz w:val="20"/>
          <w:szCs w:val="20"/>
        </w:rPr>
        <w:t>возвращаться</w:t>
      </w:r>
      <w:r w:rsidRPr="00064ADD">
        <w:rPr>
          <w:rFonts w:ascii="GHEA Grapalat" w:hAnsi="GHEA Grapalat" w:cs="Sylfaen"/>
          <w:sz w:val="20"/>
          <w:szCs w:val="20"/>
          <w:lang w:val="af-ZA"/>
        </w:rPr>
        <w:t xml:space="preserve"> </w:t>
      </w:r>
      <w:r w:rsidRPr="00064ADD">
        <w:rPr>
          <w:rFonts w:ascii="GHEA Grapalat" w:hAnsi="GHEA Grapalat" w:cs="Sylfaen"/>
          <w:sz w:val="20"/>
          <w:szCs w:val="20"/>
        </w:rPr>
        <w:t xml:space="preserve">ведущему </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6359D61" w14:textId="77777777" w:rsidR="00202BDD" w:rsidRDefault="00202BDD">
      <w:pPr>
        <w:rPr>
          <w:rFonts w:ascii="GHEA Grapalat" w:hAnsi="GHEA Grapalat" w:cs="Sylfaen"/>
          <w:b/>
          <w:sz w:val="20"/>
          <w:szCs w:val="20"/>
          <w:lang w:val="es-ES" w:eastAsia="ru-RU"/>
        </w:rPr>
      </w:pPr>
      <w:r>
        <w:rPr>
          <w:rFonts w:ascii="GHEA Grapalat" w:hAnsi="GHEA Grapalat" w:cs="Sylfaen"/>
          <w:b/>
          <w:sz w:val="20"/>
          <w:lang w:val="es-ES"/>
        </w:rPr>
        <w:lastRenderedPageBreak/>
        <w:br w:type="page"/>
      </w:r>
    </w:p>
    <w:p w14:paraId="28ACA9E8" w14:textId="3439BDDD"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 xml:space="preserve">Приложение </w:t>
      </w:r>
      <w:r w:rsidRPr="00064ADD">
        <w:rPr>
          <w:rFonts w:ascii="GHEA Grapalat" w:hAnsi="GHEA Grapalat" w:cs="Arial"/>
          <w:b/>
          <w:sz w:val="20"/>
          <w:lang w:val="es-ES"/>
        </w:rPr>
        <w:t>№ 1</w:t>
      </w:r>
    </w:p>
    <w:p w14:paraId="02FEE334" w14:textId="3DC17159" w:rsidR="00B2572B" w:rsidRPr="00064ADD" w:rsidRDefault="00973DE8" w:rsidP="00EF3662">
      <w:pPr>
        <w:pStyle w:val="31"/>
        <w:spacing w:line="240" w:lineRule="auto"/>
        <w:jc w:val="right"/>
        <w:rPr>
          <w:rFonts w:ascii="GHEA Grapalat" w:hAnsi="GHEA Grapalat" w:cs="Arial"/>
          <w:b/>
          <w:lang w:val="es-ES"/>
        </w:rPr>
      </w:pPr>
      <w:r>
        <w:rPr>
          <w:rFonts w:ascii="GHEA Grapalat" w:hAnsi="GHEA Grapalat" w:cs="Sylfaen"/>
          <w:b/>
          <w:lang w:val="hy-AM"/>
        </w:rPr>
        <w:t>ԿՄԳԿՏ-ԳՀԾՁԲ-26/15</w:t>
      </w:r>
      <w:r w:rsidR="00B2572B" w:rsidRPr="00064ADD">
        <w:rPr>
          <w:rFonts w:ascii="GHEA Grapalat" w:hAnsi="GHEA Grapalat"/>
          <w:b/>
          <w:lang w:val="es-ES"/>
        </w:rPr>
        <w:t xml:space="preserve">  </w:t>
      </w:r>
      <w:r w:rsidR="00B2572B" w:rsidRPr="00064ADD">
        <w:rPr>
          <w:rFonts w:ascii="GHEA Grapalat" w:hAnsi="GHEA Grapalat" w:cs="Sylfaen"/>
          <w:b/>
          <w:lang w:val="es-ES"/>
        </w:rPr>
        <w:t>с кодом</w:t>
      </w:r>
    </w:p>
    <w:p w14:paraId="075F0508" w14:textId="0CE61CE7" w:rsidR="00B2572B" w:rsidRPr="00064ADD" w:rsidRDefault="00123664" w:rsidP="00EF3662">
      <w:pPr>
        <w:pStyle w:val="31"/>
        <w:spacing w:line="240" w:lineRule="auto"/>
        <w:jc w:val="right"/>
        <w:rPr>
          <w:rFonts w:ascii="GHEA Grapalat" w:hAnsi="GHEA Grapalat" w:cs="Arial"/>
          <w:b/>
          <w:lang w:val="es-ES"/>
        </w:rPr>
      </w:pPr>
      <w:r>
        <w:rPr>
          <w:rFonts w:ascii="GHEA Grapalat" w:hAnsi="GHEA Grapalat" w:cs="Sylfaen"/>
          <w:b/>
          <w:lang w:val="es-ES"/>
        </w:rPr>
        <w:t>запрос на расчет стоимости</w:t>
      </w:r>
      <w:r w:rsidR="00B2572B" w:rsidRPr="00064ADD">
        <w:rPr>
          <w:rFonts w:ascii="GHEA Grapalat" w:hAnsi="GHEA Grapalat" w:cs="Arial"/>
          <w:b/>
          <w:lang w:val="es-ES"/>
        </w:rPr>
        <w:t xml:space="preserve"> </w:t>
      </w:r>
      <w:r w:rsidR="00B2572B" w:rsidRPr="00064ADD">
        <w:rPr>
          <w:rFonts w:ascii="GHEA Grapalat" w:hAnsi="GHEA Grapalat" w:cs="Sylfaen"/>
          <w:b/>
          <w:lang w:val="es-ES"/>
        </w:rPr>
        <w:t>приглашение</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ЗАЯВЛЕНИЕ-ПРЕДЛОЖЕНИЕ*</w:t>
      </w:r>
    </w:p>
    <w:p w14:paraId="03F30D1A" w14:textId="6C229566" w:rsidR="00B2572B" w:rsidRPr="00064ADD" w:rsidRDefault="00123664"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принять участие в запросе на ценовое предложение</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отчеты</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что </w:t>
      </w:r>
      <w:r w:rsidRPr="00064ADD">
        <w:rPr>
          <w:rFonts w:ascii="GHEA Grapalat" w:hAnsi="GHEA Grapalat" w:cs="Arial"/>
          <w:sz w:val="20"/>
          <w:szCs w:val="20"/>
          <w:lang w:val="es-ES"/>
        </w:rPr>
        <w:t xml:space="preserve">это </w:t>
      </w:r>
      <w:r w:rsidRPr="00064ADD">
        <w:rPr>
          <w:rFonts w:ascii="GHEA Grapalat" w:hAnsi="GHEA Grapalat" w:cs="Sylfaen"/>
          <w:sz w:val="20"/>
          <w:szCs w:val="20"/>
          <w:lang w:val="es-ES"/>
        </w:rPr>
        <w:t>желание</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имеет</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участвовать</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участник</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имя</w:t>
      </w:r>
      <w:r w:rsidRPr="00064ADD">
        <w:rPr>
          <w:rFonts w:ascii="GHEA Grapalat" w:hAnsi="GHEA Grapalat" w:cs="Arial"/>
          <w:vertAlign w:val="superscript"/>
          <w:lang w:val="es-ES"/>
        </w:rPr>
        <w:t xml:space="preserve"> </w:t>
      </w:r>
    </w:p>
    <w:p w14:paraId="4E57A032" w14:textId="70CF964A"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Sylfaen"/>
          <w:sz w:val="20"/>
          <w:szCs w:val="20"/>
          <w:lang w:val="es-ES"/>
        </w:rPr>
        <w:t xml:space="preserve">Автор: </w:t>
      </w:r>
      <w:r w:rsidR="00973DE8">
        <w:rPr>
          <w:rFonts w:ascii="GHEA Grapalat" w:hAnsi="GHEA Grapalat"/>
          <w:sz w:val="22"/>
          <w:szCs w:val="22"/>
          <w:lang w:val="es-ES"/>
        </w:rPr>
        <w:t>ԿՄԳԿՏ-ԳՀԾՁԲ-26/15</w:t>
      </w:r>
      <w:r w:rsidRPr="00064ADD">
        <w:rPr>
          <w:rFonts w:ascii="GHEA Grapalat" w:hAnsi="GHEA Grapalat"/>
          <w:sz w:val="20"/>
          <w:szCs w:val="20"/>
          <w:lang w:val="es-ES"/>
        </w:rPr>
        <w:t xml:space="preserve"> </w:t>
      </w:r>
      <w:r w:rsidRPr="00064ADD">
        <w:rPr>
          <w:rFonts w:ascii="GHEA Grapalat" w:hAnsi="GHEA Grapalat" w:cs="Sylfaen"/>
          <w:sz w:val="20"/>
          <w:szCs w:val="20"/>
          <w:lang w:val="es-ES"/>
        </w:rPr>
        <w:t>объявлено в коде</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имя клиента</w:t>
      </w:r>
    </w:p>
    <w:p w14:paraId="0B6A84A8" w14:textId="4030452C" w:rsidR="00B2572B" w:rsidRPr="00064ADD" w:rsidRDefault="00123664" w:rsidP="00EF3662">
      <w:pPr>
        <w:jc w:val="both"/>
        <w:rPr>
          <w:rFonts w:ascii="GHEA Grapalat" w:hAnsi="GHEA Grapalat" w:cs="Sylfaen"/>
          <w:sz w:val="20"/>
          <w:szCs w:val="20"/>
          <w:lang w:val="es-ES"/>
        </w:rPr>
      </w:pPr>
      <w:r>
        <w:rPr>
          <w:rFonts w:ascii="GHEA Grapalat" w:hAnsi="GHEA Grapalat" w:cs="Sylfaen"/>
          <w:sz w:val="20"/>
          <w:szCs w:val="20"/>
          <w:lang w:val="es-ES"/>
        </w:rPr>
        <w:t>запрос на расчет стоимости</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доза </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с </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и</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приглашение</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номер дозы </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 xml:space="preserve">с </w:t>
      </w:r>
      <w:r w:rsidRPr="00064ADD">
        <w:rPr>
          <w:rFonts w:ascii="GHEA Grapalat" w:hAnsi="GHEA Grapalat" w:cs="Arial"/>
          <w:vertAlign w:val="superscript"/>
          <w:lang w:val="es-ES"/>
        </w:rPr>
        <w:t>)</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в соответствии с требованиями</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подарок</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приложение.</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 xml:space="preserve">- </w:t>
      </w:r>
      <w:r w:rsidRPr="00064ADD">
        <w:rPr>
          <w:rFonts w:ascii="GHEA Grapalat" w:hAnsi="GHEA Grapalat" w:cs="Sylfaen"/>
          <w:sz w:val="20"/>
          <w:szCs w:val="20"/>
          <w:lang w:val="es-ES"/>
        </w:rPr>
        <w:t>н</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отчеты</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и</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подтверждение</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дело в </w:t>
      </w:r>
      <w:r w:rsidRPr="00064ADD">
        <w:rPr>
          <w:rFonts w:ascii="GHEA Grapalat" w:hAnsi="GHEA Grapalat" w:cs="Arial"/>
          <w:sz w:val="20"/>
          <w:szCs w:val="20"/>
          <w:lang w:val="es-ES"/>
        </w:rPr>
        <w:t xml:space="preserve">том, что </w:t>
      </w:r>
      <w:r w:rsidRPr="00064ADD">
        <w:rPr>
          <w:rFonts w:ascii="GHEA Grapalat" w:hAnsi="GHEA Grapalat" w:cs="Sylfaen"/>
          <w:sz w:val="20"/>
          <w:szCs w:val="20"/>
          <w:lang w:val="es-ES"/>
        </w:rPr>
        <w:t>это</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участник</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имя</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житель.</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название страны</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 xml:space="preserve">- </w:t>
      </w:r>
      <w:r w:rsidRPr="00064ADD">
        <w:rPr>
          <w:rFonts w:ascii="GHEA Grapalat" w:hAnsi="GHEA Grapalat" w:cs="Sylfaen"/>
          <w:sz w:val="20"/>
          <w:szCs w:val="20"/>
          <w:lang w:val="es-ES"/>
        </w:rPr>
        <w:t>к:</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участник</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имя</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Регистрационный номер налогоплательщика </w:t>
      </w:r>
      <w:r w:rsidRPr="00064ADD">
        <w:rPr>
          <w:rFonts w:ascii="GHEA Grapalat" w:hAnsi="GHEA Grapalat" w:cs="Sylfaen"/>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Регистрационный номер налогоплательщика</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электронный</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почта</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адрес</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является </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Адрес электронной почты</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 xml:space="preserve">Адрес предприятия: -------------------------------------------------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деловой адрес</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 xml:space="preserve">Номер телефона: -------------------------------------------------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номер телефона</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Настоящим</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 xml:space="preserve">заявляет </w:t>
      </w:r>
      <w:r w:rsidRPr="00B864E3">
        <w:rPr>
          <w:rFonts w:ascii="GHEA Grapalat" w:hAnsi="GHEA Grapalat" w:cs="Arial"/>
          <w:sz w:val="20"/>
          <w:szCs w:val="20"/>
          <w:lang w:val="es-ES"/>
        </w:rPr>
        <w:t>и подтверждает, что:</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имя участника</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 xml:space="preserve">и связанных </w:t>
      </w:r>
      <w:r w:rsidRPr="00B864E3">
        <w:rPr>
          <w:rFonts w:ascii="GHEA Grapalat" w:hAnsi="GHEA Grapalat" w:cs="Arial"/>
          <w:sz w:val="20"/>
          <w:szCs w:val="20"/>
          <w:lang w:val="es-ES"/>
        </w:rPr>
        <w:t xml:space="preserve">с ним </w:t>
      </w:r>
      <w:r w:rsidRPr="00B864E3">
        <w:rPr>
          <w:rFonts w:ascii="GHEA Grapalat" w:hAnsi="GHEA Grapalat" w:cs="Arial"/>
          <w:sz w:val="20"/>
          <w:szCs w:val="20"/>
          <w:lang w:val="hy-AM"/>
        </w:rPr>
        <w:t>лиц</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имя участника</w:t>
      </w:r>
    </w:p>
    <w:p w14:paraId="21CF1D51" w14:textId="1D6363E4"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соответствовать </w:t>
      </w:r>
      <w:r w:rsidRPr="00B864E3">
        <w:rPr>
          <w:rFonts w:ascii="GHEA Grapalat" w:hAnsi="GHEA Grapalat" w:cs="Arial"/>
          <w:sz w:val="20"/>
          <w:szCs w:val="20"/>
          <w:lang w:val="hy-AM"/>
        </w:rPr>
        <w:t xml:space="preserve">требованиям </w:t>
      </w:r>
      <w:r w:rsidR="002E265D">
        <w:rPr>
          <w:rFonts w:ascii="GHEA Grapalat" w:hAnsi="GHEA Grapalat" w:cs="Arial"/>
          <w:sz w:val="20"/>
          <w:szCs w:val="20"/>
          <w:lang w:val="es-ES"/>
        </w:rPr>
        <w:t xml:space="preserve">, изложенным в приглашении к участию в тендере под кодом </w:t>
      </w:r>
      <w:r w:rsidR="00973DE8">
        <w:rPr>
          <w:rFonts w:ascii="GHEA Grapalat" w:hAnsi="GHEA Grapalat" w:cs="Arial"/>
          <w:sz w:val="20"/>
          <w:szCs w:val="20"/>
          <w:lang w:val="es-ES"/>
        </w:rPr>
        <w:t>ԿՄԳԿՏ-ԳՀԾՁԲ-26/15</w:t>
      </w:r>
      <w:r w:rsidRPr="00B864E3">
        <w:rPr>
          <w:rFonts w:ascii="GHEA Grapalat" w:hAnsi="GHEA Grapalat" w:cs="Arial"/>
          <w:sz w:val="20"/>
          <w:szCs w:val="20"/>
          <w:lang w:val="hy-AM"/>
        </w:rPr>
        <w:t>, и</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 xml:space="preserve">привержен </w:t>
      </w:r>
      <w:r w:rsidRPr="00B864E3">
        <w:rPr>
          <w:rFonts w:ascii="GHEA Grapalat" w:hAnsi="GHEA Grapalat" w:cs="Arial"/>
          <w:sz w:val="20"/>
          <w:szCs w:val="20"/>
          <w:lang w:val="es-ES"/>
        </w:rPr>
        <w:t>выбранному</w:t>
      </w:r>
      <w:r w:rsidRPr="00B864E3">
        <w:rPr>
          <w:rFonts w:ascii="GHEA Grapalat" w:hAnsi="GHEA Grapalat" w:cs="Sylfaen"/>
          <w:sz w:val="20"/>
          <w:lang w:val="hy-AM"/>
        </w:rPr>
        <w:t>​</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имя участника</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В случае признания вас участником, необходимо предоставить сертификат о прохождении квалификации в порядке и в сроки, указанные в приглашении.</w:t>
      </w:r>
      <w:r w:rsidRPr="00B864E3" w:rsidDel="00650682">
        <w:rPr>
          <w:rFonts w:ascii="GHEA Grapalat" w:hAnsi="GHEA Grapalat" w:cs="Arial"/>
          <w:sz w:val="20"/>
          <w:szCs w:val="20"/>
          <w:lang w:val="es-ES"/>
        </w:rPr>
        <w:t xml:space="preserve"> </w:t>
      </w:r>
    </w:p>
    <w:p w14:paraId="7F3030D4" w14:textId="726D3982"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 xml:space="preserve">2 </w:t>
      </w:r>
      <w:r w:rsidR="006C3873" w:rsidRPr="00B864E3">
        <w:rPr>
          <w:rFonts w:ascii="GHEA Grapalat" w:hAnsi="GHEA Grapalat" w:cs="Arial"/>
          <w:sz w:val="20"/>
          <w:szCs w:val="20"/>
          <w:lang w:val="es-ES"/>
        </w:rPr>
        <w:t xml:space="preserve">) В рамках участия в конкурсе предложений с кодом </w:t>
      </w:r>
      <w:r w:rsidR="00973DE8">
        <w:rPr>
          <w:rFonts w:ascii="GHEA Grapalat" w:hAnsi="GHEA Grapalat" w:cs="Sylfaen"/>
          <w:sz w:val="22"/>
          <w:szCs w:val="22"/>
          <w:lang w:val="hy-AM"/>
        </w:rPr>
        <w:t>ԿՄԳԿՏ-ԳՀԾՁԲ-26/15</w:t>
      </w:r>
      <w:r w:rsidR="00AC03D5">
        <w:rPr>
          <w:rFonts w:ascii="GHEA Grapalat" w:hAnsi="GHEA Grapalat" w:cs="Sylfaen"/>
          <w:sz w:val="22"/>
          <w:szCs w:val="22"/>
          <w:lang w:val="hy-AM"/>
        </w:rPr>
        <w:t xml:space="preserve"> :</w:t>
      </w:r>
      <w:r w:rsidR="006C3873" w:rsidRPr="00064ADD">
        <w:rPr>
          <w:rFonts w:ascii="GHEA Grapalat" w:hAnsi="GHEA Grapalat" w:cs="Sylfaen"/>
          <w:sz w:val="22"/>
          <w:szCs w:val="22"/>
          <w:lang w:val="es-ES"/>
        </w:rPr>
        <w:t xml:space="preserve">  </w:t>
      </w:r>
    </w:p>
    <w:p w14:paraId="76CE41CE" w14:textId="5604DBC8"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не допускала и (или) не будет допускать </w:t>
      </w:r>
      <w:r w:rsidR="00495E41" w:rsidRPr="00064ADD">
        <w:rPr>
          <w:rFonts w:ascii="GHEA Grapalat" w:hAnsi="GHEA Grapalat" w:cs="Arial"/>
          <w:sz w:val="20"/>
          <w:szCs w:val="20"/>
          <w:lang w:val="hy-AM"/>
        </w:rPr>
        <w:t xml:space="preserve">недобросовестной конкуренции, </w:t>
      </w:r>
      <w:r w:rsidRPr="00064ADD">
        <w:rPr>
          <w:rFonts w:ascii="GHEA Grapalat" w:hAnsi="GHEA Grapalat" w:cs="Arial"/>
          <w:sz w:val="20"/>
          <w:szCs w:val="20"/>
          <w:lang w:val="es-ES"/>
        </w:rPr>
        <w:t>злоупотребления доминирующим положением и антиконкурентных соглашений.</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Отсутствует тот, который указан в приглашении:</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в</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связанные стороны и/или</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из</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основано на 50% или более процентов</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в</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Случай одновременного участия организаций, имеющих долю (акционерный капитал) в своей собственности.</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 xml:space="preserve">Это представлено </w:t>
      </w:r>
      <w:r w:rsidR="006C3873" w:rsidRPr="00064ADD">
        <w:rPr>
          <w:rFonts w:ascii="GHEA Grapalat" w:hAnsi="GHEA Grapalat" w:cs="Arial"/>
          <w:sz w:val="20"/>
          <w:szCs w:val="20"/>
          <w:lang w:val="es-ES"/>
        </w:rPr>
        <w:t>ниже.</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из</w:t>
      </w:r>
      <w:r w:rsidRPr="00064ADD">
        <w:rPr>
          <w:rFonts w:ascii="GHEA Grapalat" w:hAnsi="GHEA Grapalat"/>
          <w:sz w:val="22"/>
          <w:szCs w:val="22"/>
          <w:lang w:val="es-ES"/>
        </w:rPr>
        <w:t xml:space="preserve"> </w:t>
      </w:r>
      <w:r w:rsidRPr="00064ADD">
        <w:rPr>
          <w:rFonts w:ascii="GHEA Grapalat" w:hAnsi="GHEA Grapalat" w:cs="Arial"/>
          <w:sz w:val="20"/>
          <w:szCs w:val="20"/>
          <w:lang w:val="es-ES"/>
        </w:rPr>
        <w:t>что касается реальных бенефициаров</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 xml:space="preserve">Ссылка на веб-сайт, содержащий информацию: ---- </w:t>
      </w:r>
      <w:r w:rsidRPr="00064ADD">
        <w:rPr>
          <w:rFonts w:ascii="GHEA Grapalat" w:hAnsi="GHEA Grapalat" w:cs="Arial"/>
          <w:sz w:val="20"/>
          <w:szCs w:val="20"/>
          <w:lang w:val="hy-AM"/>
        </w:rPr>
        <w:t xml:space="preserve">------------------- </w:t>
      </w:r>
      <w:r w:rsidRPr="00064ADD">
        <w:rPr>
          <w:rFonts w:ascii="GHEA Grapalat" w:hAnsi="GHEA Grapalat" w:cs="Arial"/>
          <w:sz w:val="20"/>
          <w:szCs w:val="20"/>
          <w:lang w:val="es-ES"/>
        </w:rPr>
        <w:t xml:space="preserve">----------------------------- </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Участник</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имя</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лидер)</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 xml:space="preserve">должность </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имя</w:t>
      </w:r>
      <w:r w:rsidRPr="00064ADD">
        <w:rPr>
          <w:rFonts w:ascii="GHEA Grapalat" w:hAnsi="GHEA Grapalat" w:cs="Sylfaen"/>
          <w:sz w:val="20"/>
          <w:vertAlign w:val="superscript"/>
          <w:lang w:val="hy-AM"/>
        </w:rPr>
        <w:t>​</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 xml:space="preserve">( </w:t>
      </w:r>
      <w:r w:rsidRPr="00064ADD">
        <w:rPr>
          <w:rFonts w:ascii="GHEA Grapalat" w:hAnsi="GHEA Grapalat" w:cs="Sylfaen"/>
          <w:sz w:val="20"/>
          <w:vertAlign w:val="superscript"/>
          <w:lang w:val="hy-AM"/>
        </w:rPr>
        <w:t xml:space="preserve">существительное </w:t>
      </w:r>
      <w:r w:rsidRPr="00064ADD">
        <w:rPr>
          <w:rFonts w:ascii="GHEA Grapalat" w:hAnsi="GHEA Grapalat" w:cs="Arial"/>
          <w:sz w:val="20"/>
          <w:vertAlign w:val="superscript"/>
          <w:lang w:val="hy-AM"/>
        </w:rPr>
        <w:t>)</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 xml:space="preserve">подпись </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77777777"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 xml:space="preserve">К. </w:t>
      </w:r>
      <w:r w:rsidRPr="00064ADD">
        <w:rPr>
          <w:rFonts w:ascii="GHEA Grapalat" w:hAnsi="GHEA Grapalat" w:cs="Arial"/>
          <w:sz w:val="20"/>
          <w:lang w:val="hy-AM"/>
        </w:rPr>
        <w:t>Т.</w:t>
      </w:r>
      <w:r w:rsidRPr="00064ADD">
        <w:rPr>
          <w:rStyle w:val="af6"/>
          <w:rFonts w:ascii="GHEA Grapalat" w:hAnsi="GHEA Grapalat" w:cs="Arial"/>
          <w:color w:val="FFFFFF"/>
          <w:sz w:val="20"/>
          <w:lang w:val="hy-AM"/>
        </w:rPr>
        <w:footnoteReference w:id="3"/>
      </w:r>
      <w:r w:rsidRPr="00064ADD">
        <w:rPr>
          <w:rFonts w:ascii="GHEA Grapalat" w:hAnsi="GHEA Grapalat" w:cs="Arial"/>
          <w:sz w:val="20"/>
          <w:lang w:val="hy-AM"/>
        </w:rPr>
        <w:tab/>
      </w:r>
      <w:r w:rsidRPr="00064ADD">
        <w:rPr>
          <w:rFonts w:ascii="GHEA Grapalat" w:hAnsi="GHEA Grapalat" w:cs="Arial"/>
          <w:sz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78023764" w14:textId="77777777"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 xml:space="preserve">Приложение </w:t>
      </w:r>
      <w:r w:rsidRPr="00064ADD">
        <w:rPr>
          <w:rFonts w:ascii="GHEA Grapalat" w:hAnsi="GHEA Grapalat" w:cs="Arial"/>
          <w:b/>
          <w:lang w:val="hy-AM"/>
        </w:rPr>
        <w:t>2</w:t>
      </w:r>
    </w:p>
    <w:p w14:paraId="7DD8B315" w14:textId="482E32B6" w:rsidR="00B2572B" w:rsidRPr="00064ADD" w:rsidRDefault="00973DE8" w:rsidP="00EF3662">
      <w:pPr>
        <w:pStyle w:val="31"/>
        <w:spacing w:line="240" w:lineRule="auto"/>
        <w:jc w:val="right"/>
        <w:rPr>
          <w:rFonts w:ascii="GHEA Grapalat" w:hAnsi="GHEA Grapalat" w:cs="Arial"/>
          <w:b/>
          <w:lang w:val="hy-AM"/>
        </w:rPr>
      </w:pPr>
      <w:r>
        <w:rPr>
          <w:rFonts w:ascii="GHEA Grapalat" w:hAnsi="GHEA Grapalat" w:cs="Sylfaen"/>
          <w:b/>
          <w:lang w:val="hy-AM"/>
        </w:rPr>
        <w:t>ԿՄԳԿՏ-ԳՀԾՁԲ-26/15</w:t>
      </w:r>
      <w:r w:rsidR="00B2572B" w:rsidRPr="00064ADD">
        <w:rPr>
          <w:rFonts w:ascii="GHEA Grapalat" w:hAnsi="GHEA Grapalat"/>
          <w:b/>
          <w:lang w:val="hy-AM"/>
        </w:rPr>
        <w:t xml:space="preserve">  </w:t>
      </w:r>
      <w:r w:rsidR="00B2572B" w:rsidRPr="00064ADD">
        <w:rPr>
          <w:rFonts w:ascii="GHEA Grapalat" w:hAnsi="GHEA Grapalat" w:cs="Sylfaen"/>
          <w:b/>
          <w:lang w:val="hy-AM"/>
        </w:rPr>
        <w:t>с кодом</w:t>
      </w:r>
    </w:p>
    <w:p w14:paraId="7D5B2B8E" w14:textId="7A0BC31E" w:rsidR="00B2572B" w:rsidRPr="00064ADD" w:rsidRDefault="00123664" w:rsidP="00EF3662">
      <w:pPr>
        <w:pStyle w:val="31"/>
        <w:spacing w:line="240" w:lineRule="auto"/>
        <w:jc w:val="right"/>
        <w:rPr>
          <w:rFonts w:ascii="GHEA Grapalat" w:hAnsi="GHEA Grapalat" w:cs="Arial"/>
          <w:b/>
          <w:lang w:val="hy-AM"/>
        </w:rPr>
      </w:pPr>
      <w:r>
        <w:rPr>
          <w:rFonts w:ascii="GHEA Grapalat" w:hAnsi="GHEA Grapalat" w:cs="Sylfaen"/>
          <w:b/>
          <w:lang w:val="hy-AM"/>
        </w:rPr>
        <w:t>запрос на расчет стоимости</w:t>
      </w:r>
      <w:r w:rsidR="00B2572B" w:rsidRPr="00064ADD">
        <w:rPr>
          <w:rFonts w:ascii="GHEA Grapalat" w:hAnsi="GHEA Grapalat" w:cs="Arial"/>
          <w:b/>
          <w:lang w:val="hy-AM"/>
        </w:rPr>
        <w:t xml:space="preserve"> </w:t>
      </w:r>
      <w:r w:rsidR="00B2572B" w:rsidRPr="00064ADD">
        <w:rPr>
          <w:rFonts w:ascii="GHEA Grapalat" w:hAnsi="GHEA Grapalat" w:cs="Sylfaen"/>
          <w:b/>
          <w:lang w:val="hy-AM"/>
        </w:rPr>
        <w:t>приглашение</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Гнай Инара Джарк</w:t>
      </w:r>
    </w:p>
    <w:p w14:paraId="281E589E" w14:textId="77777777" w:rsidR="00B2572B" w:rsidRPr="00064ADD" w:rsidRDefault="00B2572B" w:rsidP="00EF3662">
      <w:pPr>
        <w:ind w:firstLine="567"/>
        <w:rPr>
          <w:rFonts w:ascii="GHEA Grapalat" w:hAnsi="GHEA Grapalat"/>
          <w:lang w:val="hy-AM"/>
        </w:rPr>
      </w:pPr>
    </w:p>
    <w:p w14:paraId="2F3A6FBB" w14:textId="056B0CB4" w:rsidR="00B2572B" w:rsidRPr="00064ADD" w:rsidRDefault="00B83632" w:rsidP="00EF3662">
      <w:pPr>
        <w:ind w:firstLine="567"/>
        <w:jc w:val="both"/>
        <w:rPr>
          <w:rFonts w:ascii="GHEA Grapalat" w:hAnsi="GHEA Grapalat" w:cs="Arial"/>
          <w:lang w:val="hy-AM"/>
        </w:rPr>
      </w:pPr>
      <w:r>
        <w:rPr>
          <w:rFonts w:ascii="GHEA Grapalat" w:hAnsi="GHEA Grapalat" w:cs="Arial"/>
          <w:sz w:val="20"/>
          <w:szCs w:val="20"/>
          <w:lang w:val="es-ES"/>
        </w:rPr>
        <w:t xml:space="preserve">Рассмотрев приглашение к подаче заявки на участие в тендере под кодом </w:t>
      </w:r>
      <w:r w:rsidR="00973DE8">
        <w:rPr>
          <w:rFonts w:ascii="GHEA Grapalat" w:hAnsi="GHEA Grapalat" w:cs="Arial"/>
          <w:sz w:val="20"/>
          <w:szCs w:val="20"/>
          <w:lang w:val="es-ES"/>
        </w:rPr>
        <w:t>ԿՄԳԿՏ-ԳՀԾՁԲ-26/15</w:t>
      </w:r>
      <w:r>
        <w:rPr>
          <w:rFonts w:ascii="GHEA Grapalat" w:hAnsi="GHEA Grapalat" w:cs="Arial"/>
          <w:sz w:val="20"/>
          <w:szCs w:val="20"/>
          <w:lang w:val="es-ES"/>
        </w:rPr>
        <w:t xml:space="preserve">, включая проект договора, подлежащего подписанию </w:t>
      </w:r>
      <w:r w:rsidR="00B2572B" w:rsidRPr="00064ADD">
        <w:rPr>
          <w:rFonts w:ascii="GHEA Grapalat" w:hAnsi="GHEA Grapalat" w:cs="Arial"/>
          <w:lang w:val="hy-AM"/>
        </w:rPr>
        <w:t>,</w:t>
      </w:r>
      <w:r w:rsidR="00B2572B" w:rsidRPr="00064ADD">
        <w:rPr>
          <w:rFonts w:ascii="GHEA Grapalat" w:hAnsi="GHEA Grapalat"/>
          <w:sz w:val="20"/>
          <w:u w:val="single"/>
          <w:lang w:val="hy-AM"/>
        </w:rPr>
        <w:t xml:space="preserve">                  </w:t>
      </w:r>
      <w:r w:rsidR="00B2572B" w:rsidRPr="00064ADD">
        <w:rPr>
          <w:rFonts w:ascii="GHEA Grapalat" w:hAnsi="GHEA Grapalat"/>
          <w:sz w:val="20"/>
          <w:u w:val="single"/>
          <w:lang w:val="hy-AM"/>
        </w:rPr>
        <w:tab/>
      </w:r>
      <w:r w:rsidR="00B2572B" w:rsidRPr="00064ADD">
        <w:rPr>
          <w:rFonts w:ascii="GHEA Grapalat" w:hAnsi="GHEA Grapalat"/>
          <w:sz w:val="20"/>
          <w:u w:val="single"/>
          <w:lang w:val="hy-AM"/>
        </w:rPr>
        <w:tab/>
      </w:r>
      <w:r w:rsidR="00B2572B" w:rsidRPr="00064ADD">
        <w:rPr>
          <w:rFonts w:ascii="GHEA Grapalat" w:hAnsi="GHEA Grapalat"/>
          <w:sz w:val="20"/>
          <w:u w:val="single"/>
          <w:lang w:val="hy-AM"/>
        </w:rPr>
        <w:tab/>
      </w:r>
      <w:r w:rsidR="00B2572B" w:rsidRPr="00064ADD">
        <w:rPr>
          <w:rFonts w:ascii="GHEA Grapalat" w:hAnsi="GHEA Grapalat"/>
          <w:sz w:val="20"/>
          <w:u w:val="single"/>
          <w:lang w:val="hy-AM"/>
        </w:rPr>
        <w:tab/>
        <w:t xml:space="preserve">     </w:t>
      </w:r>
      <w:r w:rsidR="00B2572B" w:rsidRPr="00064ADD">
        <w:rPr>
          <w:rFonts w:ascii="GHEA Grapalat" w:hAnsi="GHEA Grapalat"/>
          <w:sz w:val="20"/>
          <w:u w:val="single"/>
          <w:lang w:val="hy-AM"/>
        </w:rPr>
        <w:tab/>
      </w:r>
      <w:r w:rsidR="00B2572B" w:rsidRPr="00064ADD">
        <w:rPr>
          <w:rFonts w:ascii="GHEA Grapalat" w:hAnsi="GHEA Grapalat"/>
          <w:sz w:val="20"/>
          <w:u w:val="single"/>
          <w:lang w:val="hy-AM"/>
        </w:rPr>
        <w:tab/>
        <w:t xml:space="preserve">           </w:t>
      </w:r>
      <w:r w:rsidR="00B2572B" w:rsidRPr="00064ADD">
        <w:rPr>
          <w:rFonts w:ascii="GHEA Grapalat" w:hAnsi="GHEA Grapalat" w:cs="Arial"/>
          <w:sz w:val="20"/>
          <w:szCs w:val="20"/>
          <w:lang w:val="es-ES"/>
        </w:rPr>
        <w:t>предложения</w:t>
      </w:r>
      <w:r w:rsidR="00B2572B"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9" w:name="_Hlk23147299"/>
      <w:r w:rsidRPr="00064ADD">
        <w:rPr>
          <w:rFonts w:ascii="GHEA Grapalat" w:hAnsi="GHEA Grapalat" w:cs="Sylfaen"/>
          <w:vertAlign w:val="superscript"/>
          <w:lang w:val="hy-AM"/>
        </w:rPr>
        <w:t>имя участника</w:t>
      </w:r>
    </w:p>
    <w:bookmarkEnd w:id="9"/>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исполнить договор по следующим совокупным ценам:</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армянский драм</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4D5A2B" w:rsidRPr="00AC03D5"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4D5A2B" w:rsidRPr="00064ADD" w:rsidRDefault="004D5A2B" w:rsidP="004D5A2B">
            <w:pPr>
              <w:jc w:val="center"/>
              <w:rPr>
                <w:rFonts w:ascii="GHEA Grapalat" w:hAnsi="GHEA Grapalat"/>
                <w:b/>
                <w:bCs/>
                <w:sz w:val="16"/>
                <w:szCs w:val="18"/>
                <w:lang w:val="es-ES"/>
              </w:rPr>
            </w:pPr>
            <w:r w:rsidRPr="00064ADD">
              <w:rPr>
                <w:rFonts w:ascii="GHEA Grapalat" w:hAnsi="GHEA Grapalat"/>
                <w:b/>
                <w:bCs/>
                <w:sz w:val="16"/>
                <w:szCs w:val="18"/>
                <w:lang w:val="es-ES"/>
              </w:rPr>
              <w:t>Размер-</w:t>
            </w:r>
          </w:p>
          <w:p w14:paraId="564746A0" w14:textId="77777777" w:rsidR="004D5A2B" w:rsidRPr="00064ADD" w:rsidRDefault="004D5A2B" w:rsidP="004D5A2B">
            <w:pPr>
              <w:jc w:val="center"/>
              <w:rPr>
                <w:rFonts w:ascii="GHEA Grapalat" w:hAnsi="GHEA Grapalat"/>
                <w:b/>
                <w:bCs/>
                <w:sz w:val="16"/>
                <w:lang w:val="es-ES"/>
              </w:rPr>
            </w:pPr>
            <w:r w:rsidRPr="00064ADD">
              <w:rPr>
                <w:rFonts w:ascii="GHEA Grapalat" w:hAnsi="GHEA Grapalat"/>
                <w:b/>
                <w:bCs/>
                <w:sz w:val="16"/>
                <w:szCs w:val="18"/>
                <w:lang w:val="es-ES"/>
              </w:rPr>
              <w:t>номера разделов</w:t>
            </w:r>
          </w:p>
        </w:tc>
        <w:tc>
          <w:tcPr>
            <w:tcW w:w="2723" w:type="dxa"/>
            <w:tcBorders>
              <w:top w:val="single" w:sz="4" w:space="0" w:color="auto"/>
              <w:left w:val="single" w:sz="4" w:space="0" w:color="auto"/>
              <w:right w:val="single" w:sz="4" w:space="0" w:color="auto"/>
            </w:tcBorders>
            <w:vAlign w:val="center"/>
          </w:tcPr>
          <w:p w14:paraId="076D45A4" w14:textId="77777777" w:rsidR="004D5A2B" w:rsidRPr="00064ADD" w:rsidRDefault="004D5A2B" w:rsidP="004D5A2B">
            <w:pPr>
              <w:jc w:val="center"/>
              <w:rPr>
                <w:rFonts w:ascii="GHEA Grapalat" w:hAnsi="GHEA Grapalat"/>
                <w:b/>
                <w:bCs/>
                <w:sz w:val="16"/>
                <w:szCs w:val="18"/>
                <w:lang w:val="es-ES"/>
              </w:rPr>
            </w:pPr>
            <w:r w:rsidRPr="00064ADD">
              <w:rPr>
                <w:rFonts w:ascii="GHEA Grapalat" w:hAnsi="GHEA Grapalat"/>
                <w:b/>
                <w:bCs/>
                <w:sz w:val="16"/>
                <w:szCs w:val="18"/>
                <w:lang w:val="es-ES"/>
              </w:rPr>
              <w:t>Название услуги</w:t>
            </w:r>
          </w:p>
        </w:tc>
        <w:tc>
          <w:tcPr>
            <w:tcW w:w="2410" w:type="dxa"/>
            <w:tcBorders>
              <w:top w:val="single" w:sz="4" w:space="0" w:color="auto"/>
              <w:left w:val="single" w:sz="4" w:space="0" w:color="auto"/>
              <w:right w:val="single" w:sz="4" w:space="0" w:color="auto"/>
            </w:tcBorders>
            <w:vAlign w:val="center"/>
          </w:tcPr>
          <w:p w14:paraId="06154C12" w14:textId="0500B7D2" w:rsidR="004D5A2B" w:rsidRPr="00064ADD" w:rsidRDefault="002F34BE" w:rsidP="004D5A2B">
            <w:pPr>
              <w:jc w:val="center"/>
              <w:rPr>
                <w:rFonts w:ascii="GHEA Grapalat" w:hAnsi="GHEA Grapalat"/>
                <w:b/>
                <w:bCs/>
                <w:sz w:val="16"/>
                <w:szCs w:val="18"/>
                <w:lang w:val="es-ES"/>
              </w:rPr>
            </w:pPr>
            <w:r>
              <w:rPr>
                <w:rFonts w:ascii="GHEA Grapalat" w:hAnsi="GHEA Grapalat"/>
                <w:b/>
                <w:bCs/>
                <w:sz w:val="16"/>
                <w:szCs w:val="18"/>
                <w:lang w:val="es-ES"/>
              </w:rPr>
              <w:t>Единичная стоимость</w:t>
            </w:r>
          </w:p>
          <w:p w14:paraId="7A13F772" w14:textId="77777777" w:rsidR="004D5A2B" w:rsidRPr="00064ADD" w:rsidRDefault="004D5A2B" w:rsidP="004D5A2B">
            <w:pPr>
              <w:jc w:val="center"/>
              <w:rPr>
                <w:rFonts w:ascii="GHEA Grapalat" w:hAnsi="GHEA Grapalat"/>
                <w:bCs/>
                <w:sz w:val="16"/>
                <w:szCs w:val="18"/>
                <w:lang w:val="es-ES"/>
              </w:rPr>
            </w:pPr>
            <w:r w:rsidRPr="00064ADD">
              <w:rPr>
                <w:rFonts w:ascii="GHEA Grapalat" w:hAnsi="GHEA Grapalat"/>
                <w:bCs/>
                <w:sz w:val="16"/>
                <w:szCs w:val="18"/>
                <w:lang w:val="es-ES"/>
              </w:rPr>
              <w:t>(сумма себестоимости и прогнозируемой прибыли)</w:t>
            </w:r>
          </w:p>
          <w:p w14:paraId="6B08D75C" w14:textId="77777777" w:rsidR="004D5A2B" w:rsidRPr="00064ADD" w:rsidRDefault="004D5A2B" w:rsidP="004D5A2B">
            <w:pPr>
              <w:jc w:val="center"/>
              <w:rPr>
                <w:rFonts w:ascii="GHEA Grapalat" w:hAnsi="GHEA Grapalat"/>
                <w:b/>
                <w:bCs/>
                <w:sz w:val="16"/>
                <w:szCs w:val="18"/>
                <w:lang w:val="es-ES"/>
              </w:rPr>
            </w:pPr>
            <w:r w:rsidRPr="00064ADD">
              <w:rPr>
                <w:rFonts w:ascii="GHEA Grapalat" w:hAnsi="GHEA Grapalat"/>
                <w:b/>
                <w:bCs/>
                <w:sz w:val="16"/>
                <w:szCs w:val="18"/>
                <w:lang w:val="es-ES"/>
              </w:rPr>
              <w:t>/с буквами и цифрами/</w:t>
            </w:r>
          </w:p>
        </w:tc>
        <w:tc>
          <w:tcPr>
            <w:tcW w:w="1656" w:type="dxa"/>
            <w:tcBorders>
              <w:top w:val="single" w:sz="4" w:space="0" w:color="auto"/>
              <w:left w:val="single" w:sz="4" w:space="0" w:color="auto"/>
              <w:right w:val="single" w:sz="4" w:space="0" w:color="auto"/>
            </w:tcBorders>
            <w:vAlign w:val="center"/>
          </w:tcPr>
          <w:p w14:paraId="4D3AC381" w14:textId="77777777" w:rsidR="004D5A2B" w:rsidRPr="00064ADD" w:rsidRDefault="004D5A2B" w:rsidP="004D5A2B">
            <w:pPr>
              <w:jc w:val="center"/>
              <w:rPr>
                <w:rFonts w:ascii="GHEA Grapalat" w:hAnsi="GHEA Grapalat"/>
                <w:b/>
                <w:bCs/>
                <w:sz w:val="16"/>
                <w:szCs w:val="18"/>
                <w:lang w:val="es-ES"/>
              </w:rPr>
            </w:pPr>
            <w:r w:rsidRPr="00064ADD">
              <w:rPr>
                <w:rFonts w:ascii="GHEA Grapalat" w:hAnsi="GHEA Grapalat"/>
                <w:b/>
                <w:bCs/>
                <w:sz w:val="16"/>
                <w:szCs w:val="18"/>
                <w:lang w:val="es-ES"/>
              </w:rPr>
              <w:t>НДС**</w:t>
            </w:r>
          </w:p>
          <w:p w14:paraId="626B1908" w14:textId="77777777" w:rsidR="004D5A2B" w:rsidRPr="00064ADD" w:rsidRDefault="004D5A2B" w:rsidP="004D5A2B">
            <w:pPr>
              <w:jc w:val="center"/>
              <w:rPr>
                <w:rFonts w:ascii="GHEA Grapalat" w:hAnsi="GHEA Grapalat"/>
                <w:b/>
                <w:bCs/>
                <w:sz w:val="16"/>
                <w:szCs w:val="18"/>
                <w:lang w:val="es-ES"/>
              </w:rPr>
            </w:pPr>
            <w:r w:rsidRPr="00064ADD">
              <w:rPr>
                <w:rFonts w:ascii="GHEA Grapalat" w:hAnsi="GHEA Grapalat"/>
                <w:b/>
                <w:bCs/>
                <w:sz w:val="16"/>
                <w:szCs w:val="18"/>
                <w:lang w:val="es-ES"/>
              </w:rPr>
              <w:t>/с буквами и цифрами/</w:t>
            </w:r>
          </w:p>
        </w:tc>
        <w:tc>
          <w:tcPr>
            <w:tcW w:w="1433" w:type="dxa"/>
            <w:tcBorders>
              <w:top w:val="single" w:sz="4" w:space="0" w:color="auto"/>
              <w:left w:val="single" w:sz="4" w:space="0" w:color="auto"/>
              <w:right w:val="single" w:sz="4" w:space="0" w:color="auto"/>
            </w:tcBorders>
            <w:vAlign w:val="center"/>
          </w:tcPr>
          <w:p w14:paraId="0C9D9C9D" w14:textId="77777777" w:rsidR="004D5A2B" w:rsidRPr="008E440C" w:rsidRDefault="004D5A2B" w:rsidP="004D5A2B">
            <w:pPr>
              <w:jc w:val="center"/>
              <w:rPr>
                <w:rFonts w:ascii="GHEA Grapalat" w:hAnsi="GHEA Grapalat"/>
                <w:b/>
                <w:bCs/>
                <w:sz w:val="16"/>
                <w:szCs w:val="18"/>
                <w:highlight w:val="yellow"/>
                <w:lang w:val="es-ES"/>
              </w:rPr>
            </w:pPr>
            <w:r w:rsidRPr="008E440C">
              <w:rPr>
                <w:rFonts w:ascii="GHEA Grapalat" w:hAnsi="GHEA Grapalat"/>
                <w:b/>
                <w:bCs/>
                <w:sz w:val="16"/>
                <w:szCs w:val="18"/>
                <w:highlight w:val="yellow"/>
                <w:lang w:val="es-ES"/>
              </w:rPr>
              <w:t>Итого по столбцу «Цена за единицу»</w:t>
            </w:r>
          </w:p>
          <w:p w14:paraId="0754A2FF" w14:textId="158DECCF" w:rsidR="004D5A2B" w:rsidRPr="00064ADD" w:rsidRDefault="004D5A2B" w:rsidP="004D5A2B">
            <w:pPr>
              <w:jc w:val="center"/>
              <w:rPr>
                <w:rFonts w:ascii="GHEA Grapalat" w:hAnsi="GHEA Grapalat"/>
                <w:b/>
                <w:bCs/>
                <w:sz w:val="16"/>
                <w:szCs w:val="18"/>
                <w:lang w:val="es-ES"/>
              </w:rPr>
            </w:pPr>
            <w:r w:rsidRPr="008E440C">
              <w:rPr>
                <w:rFonts w:ascii="GHEA Grapalat" w:hAnsi="GHEA Grapalat"/>
                <w:b/>
                <w:bCs/>
                <w:sz w:val="16"/>
                <w:szCs w:val="18"/>
                <w:highlight w:val="yellow"/>
                <w:lang w:val="es-ES"/>
              </w:rPr>
              <w:t>/с буквами и цифрами/</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 = 3 + 4</w:t>
            </w:r>
          </w:p>
        </w:tc>
      </w:tr>
      <w:tr w:rsidR="0005385A" w:rsidRPr="00FE6CD3"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5385A" w:rsidRPr="00064ADD" w:rsidRDefault="0005385A" w:rsidP="0005385A">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66AA42CE" w:rsidR="0005385A" w:rsidRPr="00064ADD" w:rsidRDefault="00163C64" w:rsidP="0005385A">
            <w:pPr>
              <w:rPr>
                <w:rFonts w:ascii="GHEA Grapalat" w:hAnsi="GHEA Grapalat"/>
                <w:sz w:val="18"/>
                <w:lang w:val="es-ES"/>
              </w:rPr>
            </w:pPr>
            <w:r>
              <w:rPr>
                <w:rFonts w:ascii="GHEA Grapalat" w:hAnsi="GHEA Grapalat" w:cs="Calibri"/>
                <w:b/>
                <w:iCs/>
                <w:color w:val="000000"/>
                <w:sz w:val="20"/>
                <w:lang w:val="af-ZA"/>
              </w:rPr>
              <w:t>Услуги по прочистке канализации</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5385A" w:rsidRPr="00064ADD" w:rsidRDefault="0005385A" w:rsidP="0005385A">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5385A" w:rsidRPr="00064ADD" w:rsidRDefault="0005385A" w:rsidP="0005385A">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5385A" w:rsidRPr="00064ADD" w:rsidRDefault="0005385A" w:rsidP="0005385A">
            <w:pPr>
              <w:jc w:val="center"/>
              <w:rPr>
                <w:rFonts w:ascii="GHEA Grapalat" w:hAnsi="GHEA Grapalat"/>
                <w:lang w:val="es-ES"/>
              </w:rPr>
            </w:pPr>
          </w:p>
        </w:tc>
      </w:tr>
    </w:tbl>
    <w:p w14:paraId="5792EB1B" w14:textId="2BEE634A" w:rsidR="004D5A2B" w:rsidRPr="00A71D81" w:rsidRDefault="004D5A2B" w:rsidP="004D5A2B">
      <w:pPr>
        <w:rPr>
          <w:rFonts w:ascii="GHEA Grapalat" w:hAnsi="GHEA Grapalat"/>
          <w:sz w:val="18"/>
          <w:szCs w:val="18"/>
          <w:lang w:val="es-ES"/>
        </w:rPr>
      </w:pPr>
      <w:r>
        <w:rPr>
          <w:rFonts w:ascii="GHEA Grapalat" w:hAnsi="GHEA Grapalat"/>
          <w:sz w:val="18"/>
          <w:szCs w:val="18"/>
          <w:lang w:val="es-ES"/>
        </w:rPr>
        <w:tab/>
      </w:r>
      <w:r w:rsidRPr="00A962AC">
        <w:rPr>
          <w:rFonts w:ascii="GHEA Grapalat" w:hAnsi="GHEA Grapalat" w:cs="Sylfaen"/>
          <w:sz w:val="20"/>
          <w:highlight w:val="yellow"/>
        </w:rPr>
        <w:t>соседний</w:t>
      </w:r>
      <w:r w:rsidRPr="000200D6">
        <w:rPr>
          <w:rFonts w:ascii="GHEA Grapalat" w:hAnsi="GHEA Grapalat" w:cs="Sylfaen"/>
          <w:sz w:val="20"/>
          <w:highlight w:val="yellow"/>
          <w:lang w:val="es-ES"/>
        </w:rPr>
        <w:t xml:space="preserve"> </w:t>
      </w:r>
      <w:r w:rsidRPr="00A962AC">
        <w:rPr>
          <w:rFonts w:ascii="GHEA Grapalat" w:hAnsi="GHEA Grapalat" w:cs="Sylfaen"/>
          <w:sz w:val="20"/>
          <w:highlight w:val="yellow"/>
        </w:rPr>
        <w:t>представление</w:t>
      </w:r>
      <w:r w:rsidRPr="000200D6">
        <w:rPr>
          <w:rFonts w:ascii="GHEA Grapalat" w:hAnsi="GHEA Grapalat" w:cs="Sylfaen"/>
          <w:sz w:val="20"/>
          <w:lang w:val="es-ES"/>
        </w:rPr>
        <w:t xml:space="preserve"> </w:t>
      </w:r>
      <w:r>
        <w:rPr>
          <w:rFonts w:ascii="GHEA Grapalat" w:hAnsi="GHEA Grapalat" w:cs="Sylfaen"/>
          <w:sz w:val="20"/>
          <w:highlight w:val="yellow"/>
        </w:rPr>
        <w:t>услуги</w:t>
      </w:r>
      <w:r w:rsidRPr="000200D6">
        <w:rPr>
          <w:rFonts w:ascii="GHEA Grapalat" w:hAnsi="GHEA Grapalat" w:cs="Sylfaen"/>
          <w:sz w:val="20"/>
          <w:highlight w:val="yellow"/>
          <w:lang w:val="es-ES"/>
        </w:rPr>
        <w:t xml:space="preserve"> </w:t>
      </w:r>
      <w:r w:rsidRPr="00D96CD4">
        <w:rPr>
          <w:rFonts w:ascii="GHEA Grapalat" w:hAnsi="GHEA Grapalat" w:cs="Sylfaen"/>
          <w:sz w:val="20"/>
          <w:highlight w:val="yellow"/>
        </w:rPr>
        <w:t>список</w:t>
      </w:r>
      <w:r w:rsidRPr="000200D6">
        <w:rPr>
          <w:rFonts w:ascii="GHEA Grapalat" w:hAnsi="GHEA Grapalat" w:cs="Sylfaen"/>
          <w:sz w:val="20"/>
          <w:highlight w:val="yellow"/>
          <w:lang w:val="es-ES"/>
        </w:rPr>
        <w:t xml:space="preserve"> </w:t>
      </w:r>
      <w:r w:rsidRPr="00D96CD4">
        <w:rPr>
          <w:rFonts w:ascii="GHEA Grapalat" w:hAnsi="GHEA Grapalat" w:cs="Sylfaen"/>
          <w:sz w:val="20"/>
          <w:highlight w:val="yellow"/>
        </w:rPr>
        <w:t>быть рекомендованным</w:t>
      </w:r>
      <w:r w:rsidRPr="000200D6">
        <w:rPr>
          <w:rFonts w:ascii="GHEA Grapalat" w:hAnsi="GHEA Grapalat" w:cs="Sylfaen"/>
          <w:sz w:val="20"/>
          <w:highlight w:val="yellow"/>
          <w:lang w:val="es-ES"/>
        </w:rPr>
        <w:t xml:space="preserve"> </w:t>
      </w:r>
      <w:r w:rsidRPr="00D96CD4">
        <w:rPr>
          <w:rFonts w:ascii="GHEA Grapalat" w:hAnsi="GHEA Grapalat" w:cs="Sylfaen"/>
          <w:sz w:val="20"/>
          <w:highlight w:val="yellow"/>
        </w:rPr>
        <w:t>единица</w:t>
      </w:r>
      <w:r w:rsidRPr="000200D6">
        <w:rPr>
          <w:rFonts w:ascii="GHEA Grapalat" w:hAnsi="GHEA Grapalat" w:cs="Sylfaen"/>
          <w:sz w:val="20"/>
          <w:highlight w:val="yellow"/>
          <w:lang w:val="es-ES"/>
        </w:rPr>
        <w:t xml:space="preserve"> </w:t>
      </w:r>
      <w:r w:rsidRPr="00D96CD4">
        <w:rPr>
          <w:rFonts w:ascii="GHEA Grapalat" w:hAnsi="GHEA Grapalat" w:cs="Sylfaen"/>
          <w:sz w:val="20"/>
          <w:highlight w:val="yellow"/>
        </w:rPr>
        <w:t>по ценам</w:t>
      </w:r>
    </w:p>
    <w:tbl>
      <w:tblPr>
        <w:tblW w:w="9343"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9"/>
        <w:gridCol w:w="1080"/>
        <w:gridCol w:w="990"/>
        <w:gridCol w:w="2694"/>
      </w:tblGrid>
      <w:tr w:rsidR="004D5A2B" w:rsidRPr="00181DA1" w14:paraId="6EC09A94" w14:textId="77777777" w:rsidTr="004D5A2B">
        <w:trPr>
          <w:cantSplit/>
          <w:trHeight w:val="70"/>
        </w:trPr>
        <w:tc>
          <w:tcPr>
            <w:tcW w:w="4579" w:type="dxa"/>
            <w:vAlign w:val="center"/>
          </w:tcPr>
          <w:p w14:paraId="049BC206" w14:textId="77777777" w:rsidR="004D5A2B" w:rsidRDefault="004D5A2B" w:rsidP="0006114C">
            <w:pPr>
              <w:jc w:val="center"/>
              <w:rPr>
                <w:rFonts w:ascii="GHEA Grapalat" w:hAnsi="GHEA Grapalat" w:cs="Arial"/>
                <w:sz w:val="18"/>
                <w:szCs w:val="18"/>
              </w:rPr>
            </w:pPr>
            <w:r>
              <w:rPr>
                <w:rFonts w:ascii="GHEA Grapalat" w:hAnsi="GHEA Grapalat" w:cs="Arial"/>
                <w:sz w:val="18"/>
                <w:szCs w:val="18"/>
              </w:rPr>
              <w:t>Название</w:t>
            </w:r>
          </w:p>
        </w:tc>
        <w:tc>
          <w:tcPr>
            <w:tcW w:w="1080" w:type="dxa"/>
            <w:vAlign w:val="center"/>
          </w:tcPr>
          <w:p w14:paraId="666F00B2" w14:textId="77777777" w:rsidR="004D5A2B" w:rsidRDefault="004D5A2B" w:rsidP="0006114C">
            <w:pPr>
              <w:jc w:val="center"/>
              <w:rPr>
                <w:rFonts w:ascii="GHEA Grapalat" w:hAnsi="GHEA Grapalat" w:cs="Sylfaen"/>
                <w:sz w:val="20"/>
                <w:szCs w:val="20"/>
              </w:rPr>
            </w:pPr>
            <w:r>
              <w:rPr>
                <w:rFonts w:ascii="GHEA Grapalat" w:hAnsi="GHEA Grapalat" w:cs="Sylfaen"/>
                <w:sz w:val="20"/>
                <w:szCs w:val="20"/>
              </w:rPr>
              <w:t>Единица измерения</w:t>
            </w:r>
          </w:p>
        </w:tc>
        <w:tc>
          <w:tcPr>
            <w:tcW w:w="990" w:type="dxa"/>
            <w:vAlign w:val="center"/>
          </w:tcPr>
          <w:p w14:paraId="4B7AA66C" w14:textId="77777777" w:rsidR="004D5A2B" w:rsidRPr="00CB29FD" w:rsidRDefault="004D5A2B" w:rsidP="0006114C">
            <w:pPr>
              <w:jc w:val="center"/>
              <w:rPr>
                <w:rFonts w:ascii="GHEA Grapalat" w:hAnsi="GHEA Grapalat"/>
                <w:sz w:val="20"/>
              </w:rPr>
            </w:pPr>
            <w:r w:rsidRPr="00CB29FD">
              <w:rPr>
                <w:rFonts w:ascii="GHEA Grapalat" w:hAnsi="GHEA Grapalat"/>
                <w:sz w:val="20"/>
              </w:rPr>
              <w:t>Количество</w:t>
            </w:r>
          </w:p>
        </w:tc>
        <w:tc>
          <w:tcPr>
            <w:tcW w:w="2694" w:type="dxa"/>
            <w:vAlign w:val="center"/>
          </w:tcPr>
          <w:p w14:paraId="3B4F5D71" w14:textId="77777777" w:rsidR="004D5A2B" w:rsidRPr="00181DA1" w:rsidRDefault="004D5A2B" w:rsidP="0006114C">
            <w:pPr>
              <w:rPr>
                <w:rFonts w:ascii="GHEA Grapalat" w:hAnsi="GHEA Grapalat"/>
                <w:sz w:val="18"/>
                <w:szCs w:val="20"/>
              </w:rPr>
            </w:pPr>
            <w:r w:rsidRPr="00181DA1">
              <w:rPr>
                <w:rFonts w:ascii="GHEA Grapalat" w:hAnsi="GHEA Grapalat"/>
                <w:sz w:val="18"/>
                <w:szCs w:val="20"/>
              </w:rPr>
              <w:t>Цена за единицу (включая НДС)/AMD</w:t>
            </w:r>
          </w:p>
        </w:tc>
      </w:tr>
      <w:tr w:rsidR="004D5A2B" w:rsidRPr="00422749" w14:paraId="20F3D087" w14:textId="77777777" w:rsidTr="004D5A2B">
        <w:trPr>
          <w:cantSplit/>
          <w:trHeight w:val="70"/>
        </w:trPr>
        <w:tc>
          <w:tcPr>
            <w:tcW w:w="4579" w:type="dxa"/>
          </w:tcPr>
          <w:p w14:paraId="6DF71A7F" w14:textId="4B135D46" w:rsidR="004D5A2B" w:rsidRDefault="004D5A2B" w:rsidP="004D5A2B">
            <w:pPr>
              <w:jc w:val="center"/>
              <w:rPr>
                <w:rFonts w:ascii="GHEA Grapalat" w:hAnsi="GHEA Grapalat" w:cs="Arial"/>
                <w:sz w:val="18"/>
                <w:szCs w:val="18"/>
              </w:rPr>
            </w:pPr>
            <w:r>
              <w:rPr>
                <w:rFonts w:ascii="Sylfaen" w:hAnsi="Sylfaen"/>
                <w:sz w:val="20"/>
                <w:lang w:val="hy-AM"/>
              </w:rPr>
              <w:t>Прочистка канализационных труб техническими средствами на расстояние менее 20 погонных метров за один визит.</w:t>
            </w:r>
          </w:p>
        </w:tc>
        <w:tc>
          <w:tcPr>
            <w:tcW w:w="1080" w:type="dxa"/>
            <w:vAlign w:val="center"/>
          </w:tcPr>
          <w:p w14:paraId="3BC0685B" w14:textId="076807F4" w:rsidR="004D5A2B" w:rsidRDefault="004D5A2B" w:rsidP="004D5A2B">
            <w:pPr>
              <w:jc w:val="center"/>
              <w:rPr>
                <w:rFonts w:ascii="GHEA Grapalat" w:hAnsi="GHEA Grapalat" w:cs="Sylfaen"/>
                <w:sz w:val="20"/>
                <w:szCs w:val="20"/>
              </w:rPr>
            </w:pPr>
            <w:r>
              <w:rPr>
                <w:rFonts w:ascii="Tahoma" w:hAnsi="Tahoma" w:cs="Tahoma"/>
                <w:color w:val="000000"/>
                <w:sz w:val="18"/>
                <w:szCs w:val="18"/>
              </w:rPr>
              <w:t>времена</w:t>
            </w:r>
          </w:p>
        </w:tc>
        <w:tc>
          <w:tcPr>
            <w:tcW w:w="990" w:type="dxa"/>
            <w:vAlign w:val="center"/>
          </w:tcPr>
          <w:p w14:paraId="5F704C64" w14:textId="77777777" w:rsidR="004D5A2B" w:rsidRPr="00CB29FD" w:rsidRDefault="004D5A2B" w:rsidP="004D5A2B">
            <w:pPr>
              <w:jc w:val="center"/>
              <w:rPr>
                <w:rFonts w:ascii="GHEA Grapalat" w:hAnsi="GHEA Grapalat"/>
                <w:sz w:val="20"/>
              </w:rPr>
            </w:pPr>
            <w:r w:rsidRPr="00CB29FD">
              <w:rPr>
                <w:rFonts w:ascii="GHEA Grapalat" w:hAnsi="GHEA Grapalat"/>
                <w:sz w:val="20"/>
              </w:rPr>
              <w:t>1</w:t>
            </w:r>
          </w:p>
        </w:tc>
        <w:tc>
          <w:tcPr>
            <w:tcW w:w="2694" w:type="dxa"/>
            <w:vAlign w:val="center"/>
          </w:tcPr>
          <w:p w14:paraId="722F704B" w14:textId="77777777" w:rsidR="004D5A2B" w:rsidRPr="00422749" w:rsidRDefault="004D5A2B" w:rsidP="004D5A2B">
            <w:pPr>
              <w:jc w:val="center"/>
              <w:rPr>
                <w:rFonts w:ascii="GHEA Grapalat" w:hAnsi="GHEA Grapalat"/>
                <w:sz w:val="20"/>
                <w:szCs w:val="20"/>
              </w:rPr>
            </w:pPr>
          </w:p>
        </w:tc>
      </w:tr>
      <w:tr w:rsidR="004D5A2B" w:rsidRPr="00422749" w14:paraId="752C11D2" w14:textId="77777777" w:rsidTr="004D5A2B">
        <w:trPr>
          <w:cantSplit/>
          <w:trHeight w:val="70"/>
        </w:trPr>
        <w:tc>
          <w:tcPr>
            <w:tcW w:w="4579" w:type="dxa"/>
          </w:tcPr>
          <w:p w14:paraId="44939872" w14:textId="0958F440" w:rsidR="004D5A2B" w:rsidRDefault="004D5A2B" w:rsidP="004D5A2B">
            <w:pPr>
              <w:jc w:val="center"/>
              <w:rPr>
                <w:rFonts w:ascii="GHEA Grapalat" w:hAnsi="GHEA Grapalat" w:cs="Arial"/>
                <w:sz w:val="18"/>
                <w:szCs w:val="18"/>
              </w:rPr>
            </w:pPr>
            <w:r>
              <w:rPr>
                <w:rFonts w:ascii="Sylfaen" w:hAnsi="Sylfaen"/>
                <w:sz w:val="20"/>
                <w:lang w:val="hy-AM"/>
              </w:rPr>
              <w:t xml:space="preserve">на каждый метр сточных вод </w:t>
            </w:r>
            <w:r>
              <w:rPr>
                <w:rFonts w:ascii="Sylfaen" w:hAnsi="Sylfaen"/>
                <w:sz w:val="20"/>
              </w:rPr>
              <w:t xml:space="preserve">длиной более </w:t>
            </w:r>
            <w:r>
              <w:rPr>
                <w:rFonts w:ascii="Sylfaen" w:hAnsi="Sylfaen"/>
                <w:sz w:val="20"/>
                <w:lang w:val="hy-AM"/>
              </w:rPr>
              <w:t>20 метров.</w:t>
            </w:r>
          </w:p>
        </w:tc>
        <w:tc>
          <w:tcPr>
            <w:tcW w:w="1080" w:type="dxa"/>
            <w:vAlign w:val="center"/>
          </w:tcPr>
          <w:p w14:paraId="6D4C193D" w14:textId="7D493ECD" w:rsidR="004D5A2B" w:rsidRDefault="004D5A2B" w:rsidP="004D5A2B">
            <w:pPr>
              <w:jc w:val="center"/>
              <w:rPr>
                <w:rFonts w:ascii="GHEA Grapalat" w:hAnsi="GHEA Grapalat" w:cs="Sylfaen"/>
                <w:sz w:val="20"/>
                <w:szCs w:val="20"/>
              </w:rPr>
            </w:pPr>
            <w:r>
              <w:rPr>
                <w:rFonts w:ascii="Tahoma" w:hAnsi="Tahoma" w:cs="Tahoma"/>
                <w:color w:val="000000"/>
                <w:sz w:val="18"/>
                <w:szCs w:val="18"/>
              </w:rPr>
              <w:t>линия</w:t>
            </w:r>
          </w:p>
        </w:tc>
        <w:tc>
          <w:tcPr>
            <w:tcW w:w="990" w:type="dxa"/>
            <w:vAlign w:val="center"/>
          </w:tcPr>
          <w:p w14:paraId="1B713279" w14:textId="77777777" w:rsidR="004D5A2B" w:rsidRPr="00CB29FD" w:rsidRDefault="004D5A2B" w:rsidP="004D5A2B">
            <w:pPr>
              <w:jc w:val="center"/>
              <w:rPr>
                <w:rFonts w:ascii="GHEA Grapalat" w:hAnsi="GHEA Grapalat"/>
                <w:sz w:val="20"/>
              </w:rPr>
            </w:pPr>
            <w:r w:rsidRPr="00CB29FD">
              <w:rPr>
                <w:rFonts w:ascii="GHEA Grapalat" w:hAnsi="GHEA Grapalat"/>
                <w:sz w:val="20"/>
              </w:rPr>
              <w:t>1</w:t>
            </w:r>
          </w:p>
        </w:tc>
        <w:tc>
          <w:tcPr>
            <w:tcW w:w="2694" w:type="dxa"/>
            <w:vAlign w:val="center"/>
          </w:tcPr>
          <w:p w14:paraId="60AA026E" w14:textId="77777777" w:rsidR="004D5A2B" w:rsidRPr="00422749" w:rsidRDefault="004D5A2B" w:rsidP="004D5A2B">
            <w:pPr>
              <w:jc w:val="center"/>
              <w:rPr>
                <w:rFonts w:ascii="GHEA Grapalat" w:hAnsi="GHEA Grapalat"/>
                <w:sz w:val="20"/>
                <w:szCs w:val="20"/>
              </w:rPr>
            </w:pPr>
          </w:p>
        </w:tc>
      </w:tr>
      <w:tr w:rsidR="003314E0" w:rsidRPr="00422749" w14:paraId="63419FE3" w14:textId="77777777" w:rsidTr="0006114C">
        <w:trPr>
          <w:cantSplit/>
          <w:trHeight w:val="70"/>
        </w:trPr>
        <w:tc>
          <w:tcPr>
            <w:tcW w:w="6649" w:type="dxa"/>
            <w:gridSpan w:val="3"/>
          </w:tcPr>
          <w:p w14:paraId="21C497EA" w14:textId="386836C4" w:rsidR="003314E0" w:rsidRPr="00CB29FD" w:rsidRDefault="003314E0" w:rsidP="003314E0">
            <w:pPr>
              <w:jc w:val="center"/>
              <w:rPr>
                <w:rFonts w:ascii="GHEA Grapalat" w:hAnsi="GHEA Grapalat"/>
                <w:sz w:val="20"/>
              </w:rPr>
            </w:pPr>
            <w:r w:rsidRPr="003749E6">
              <w:rPr>
                <w:rFonts w:ascii="Tahoma" w:hAnsi="Tahoma" w:cs="Tahoma"/>
                <w:b/>
                <w:sz w:val="18"/>
                <w:szCs w:val="18"/>
                <w:highlight w:val="yellow"/>
              </w:rPr>
              <w:t>Итого (сумма столбца «Цена за единицу»)</w:t>
            </w:r>
          </w:p>
        </w:tc>
        <w:tc>
          <w:tcPr>
            <w:tcW w:w="2694" w:type="dxa"/>
            <w:vAlign w:val="center"/>
          </w:tcPr>
          <w:p w14:paraId="0E04A52E" w14:textId="77777777" w:rsidR="003314E0" w:rsidRPr="00422749" w:rsidRDefault="003314E0" w:rsidP="003314E0">
            <w:pPr>
              <w:jc w:val="center"/>
              <w:rPr>
                <w:rFonts w:ascii="GHEA Grapalat" w:hAnsi="GHEA Grapalat"/>
                <w:sz w:val="20"/>
                <w:szCs w:val="20"/>
              </w:rPr>
            </w:pPr>
          </w:p>
        </w:tc>
      </w:tr>
    </w:tbl>
    <w:p w14:paraId="3A5250A3" w14:textId="77777777" w:rsidR="004D5A2B" w:rsidRPr="000200D6" w:rsidRDefault="004D5A2B" w:rsidP="004D5A2B">
      <w:pPr>
        <w:rPr>
          <w:rFonts w:ascii="GHEA Grapalat" w:hAnsi="GHEA Grapalat" w:cs="Sylfaen"/>
          <w:sz w:val="20"/>
          <w:lang w:val="es-ES"/>
        </w:rPr>
      </w:pPr>
    </w:p>
    <w:p w14:paraId="7932B383" w14:textId="550C6531" w:rsidR="00B2572B" w:rsidRPr="00064ADD" w:rsidRDefault="00B2572B" w:rsidP="004D5A2B">
      <w:pPr>
        <w:tabs>
          <w:tab w:val="left" w:pos="2445"/>
        </w:tabs>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___________________________________________ </w:t>
      </w:r>
      <w:r w:rsidRPr="00064ADD">
        <w:rPr>
          <w:rFonts w:ascii="GHEA Grapalat" w:hAnsi="GHEA Grapalat"/>
          <w:sz w:val="20"/>
          <w:lang w:val="hy-AM"/>
        </w:rPr>
        <w:tab/>
        <w:t>_____________</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Имя участника (должность руководителя, имя, фамилия), подпись</w:t>
      </w:r>
      <w:r w:rsidRPr="00064ADD">
        <w:rPr>
          <w:rFonts w:ascii="GHEA Grapalat" w:hAnsi="GHEA Grapalat"/>
          <w:sz w:val="20"/>
          <w:vertAlign w:val="superscript"/>
          <w:lang w:val="hy-AM"/>
        </w:rPr>
        <w:tab/>
      </w:r>
    </w:p>
    <w:p w14:paraId="1D7B40A1"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14:paraId="1C6B1D8F"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К. Т.</w:t>
      </w:r>
      <w:r w:rsidRPr="00064ADD">
        <w:rPr>
          <w:rStyle w:val="af6"/>
          <w:rFonts w:ascii="GHEA Grapalat" w:hAnsi="GHEA Grapalat"/>
          <w:color w:val="FFFFFF"/>
          <w:sz w:val="20"/>
          <w:lang w:val="hy-AM"/>
        </w:rPr>
        <w:footnoteReference w:id="4"/>
      </w:r>
      <w:r w:rsidRPr="00064ADD">
        <w:rPr>
          <w:rFonts w:ascii="GHEA Grapalat" w:hAnsi="GHEA Grapalat"/>
          <w:sz w:val="20"/>
          <w:lang w:val="hy-AM"/>
        </w:rPr>
        <w:tab/>
      </w:r>
      <w:r w:rsidRPr="00064ADD">
        <w:rPr>
          <w:rFonts w:ascii="GHEA Grapalat" w:hAnsi="GHEA Grapalat"/>
          <w:sz w:val="20"/>
          <w:lang w:val="hy-AM"/>
        </w:rPr>
        <w:tab/>
        <w:t xml:space="preserve"> </w:t>
      </w:r>
    </w:p>
    <w:p w14:paraId="5459ABD9" w14:textId="77777777" w:rsidR="00B2572B" w:rsidRPr="00064ADD" w:rsidRDefault="00B2572B" w:rsidP="00EF3662">
      <w:pPr>
        <w:jc w:val="right"/>
        <w:rPr>
          <w:rFonts w:ascii="GHEA Grapalat" w:hAnsi="GHEA Grapalat"/>
          <w:sz w:val="20"/>
          <w:lang w:val="hy-AM"/>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18DD7335" w14:textId="77777777" w:rsidR="00B2572B" w:rsidRPr="00064ADD" w:rsidRDefault="00B2572B" w:rsidP="00EF3662">
      <w:pPr>
        <w:pStyle w:val="31"/>
        <w:spacing w:line="240" w:lineRule="auto"/>
        <w:jc w:val="right"/>
        <w:rPr>
          <w:rFonts w:ascii="GHEA Grapalat" w:hAnsi="GHEA Grapalat"/>
          <w:i/>
          <w:lang w:val="hy-AM"/>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4FBD83E4"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 xml:space="preserve">Приложение </w:t>
      </w:r>
      <w:r w:rsidRPr="00064ADD">
        <w:rPr>
          <w:rFonts w:ascii="GHEA Grapalat" w:hAnsi="GHEA Grapalat" w:cs="Arial"/>
          <w:b/>
          <w:lang w:val="hy-AM"/>
        </w:rPr>
        <w:t>4.2</w:t>
      </w:r>
    </w:p>
    <w:p w14:paraId="2F6A2A04" w14:textId="16B4F918" w:rsidR="007862B1" w:rsidRPr="00064ADD" w:rsidRDefault="00973DE8" w:rsidP="007862B1">
      <w:pPr>
        <w:pStyle w:val="31"/>
        <w:spacing w:line="240" w:lineRule="auto"/>
        <w:jc w:val="right"/>
        <w:rPr>
          <w:rFonts w:ascii="GHEA Grapalat" w:hAnsi="GHEA Grapalat" w:cs="Arial"/>
          <w:b/>
          <w:lang w:val="hy-AM"/>
        </w:rPr>
      </w:pPr>
      <w:r>
        <w:rPr>
          <w:rFonts w:ascii="GHEA Grapalat" w:hAnsi="GHEA Grapalat" w:cs="Sylfaen"/>
          <w:b/>
          <w:lang w:val="hy-AM"/>
        </w:rPr>
        <w:t>ԿՄԳԿՏ-ԳՀԾՁԲ-26/15</w:t>
      </w:r>
      <w:r w:rsidR="007862B1" w:rsidRPr="00064ADD">
        <w:rPr>
          <w:rFonts w:ascii="GHEA Grapalat" w:hAnsi="GHEA Grapalat"/>
          <w:b/>
          <w:lang w:val="hy-AM"/>
        </w:rPr>
        <w:t xml:space="preserve">  </w:t>
      </w:r>
      <w:r w:rsidR="007862B1" w:rsidRPr="00064ADD">
        <w:rPr>
          <w:rFonts w:ascii="GHEA Grapalat" w:hAnsi="GHEA Grapalat" w:cs="Sylfaen"/>
          <w:b/>
          <w:lang w:val="hy-AM"/>
        </w:rPr>
        <w:t>с кодом</w:t>
      </w:r>
    </w:p>
    <w:p w14:paraId="16DA97FF" w14:textId="23BF2550" w:rsidR="007862B1" w:rsidRPr="00064ADD" w:rsidRDefault="00123664" w:rsidP="007862B1">
      <w:pPr>
        <w:pStyle w:val="31"/>
        <w:spacing w:line="240" w:lineRule="auto"/>
        <w:jc w:val="right"/>
        <w:rPr>
          <w:rFonts w:ascii="GHEA Grapalat" w:hAnsi="GHEA Grapalat" w:cs="Sylfaen"/>
          <w:b/>
          <w:lang w:val="hy-AM"/>
        </w:rPr>
      </w:pPr>
      <w:r>
        <w:rPr>
          <w:rFonts w:ascii="GHEA Grapalat" w:hAnsi="GHEA Grapalat" w:cs="Sylfaen"/>
          <w:b/>
          <w:lang w:val="hy-AM"/>
        </w:rPr>
        <w:t>запрос на расчет стоимости</w:t>
      </w:r>
      <w:r w:rsidR="007862B1" w:rsidRPr="00064ADD">
        <w:rPr>
          <w:rFonts w:ascii="GHEA Grapalat" w:hAnsi="GHEA Grapalat" w:cs="Arial"/>
          <w:b/>
          <w:lang w:val="hy-AM"/>
        </w:rPr>
        <w:t xml:space="preserve"> </w:t>
      </w:r>
      <w:r w:rsidR="007862B1" w:rsidRPr="00064ADD">
        <w:rPr>
          <w:rFonts w:ascii="GHEA Grapalat" w:hAnsi="GHEA Grapalat" w:cs="Sylfaen"/>
          <w:b/>
          <w:lang w:val="hy-AM"/>
        </w:rPr>
        <w:t>приглашение</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СОГЛАШЕНИЕ О ШТРАФАХ</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(гарантия квалификации)</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19C6BCDF"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Гарни</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20 лет**</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lang w:val="hy-AM"/>
        </w:rPr>
        <w:t xml:space="preserve">в лице директора компании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vertAlign w:val="subscript"/>
          <w:lang w:val="hy-AM"/>
        </w:rPr>
        <w:t>.</w:t>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Название компании</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 xml:space="preserve">Имя, фамилия и паспортные данные директора Компании </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осуществляющей деятельность на основании устава Компании (далее именуемой «Компания»), настоящим в одностороннем порядке соглашаются уплатить следующее неустойку:</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rPr>
        <w:t xml:space="preserve">Предмет </w:t>
      </w:r>
      <w:r w:rsidRPr="00064ADD">
        <w:rPr>
          <w:rFonts w:ascii="GHEA Grapalat" w:hAnsi="GHEA Grapalat" w:cs="GHEA Grapalat"/>
          <w:b/>
          <w:sz w:val="20"/>
          <w:szCs w:val="20"/>
          <w:lang w:val="hy-AM"/>
        </w:rPr>
        <w:t>соглашения</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58B3371E" w14:textId="1381DDD6" w:rsidR="00E0274A" w:rsidRPr="00A71D81" w:rsidRDefault="00E0274A" w:rsidP="00E0274A">
      <w:pPr>
        <w:ind w:firstLine="45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Компания участвует в процедуре закупок под кодом </w:t>
      </w:r>
      <w:r w:rsidR="00973DE8">
        <w:rPr>
          <w:rFonts w:ascii="GHEA Grapalat" w:hAnsi="GHEA Grapalat" w:cs="GHEA Grapalat"/>
          <w:sz w:val="20"/>
          <w:szCs w:val="20"/>
          <w:lang w:val="pt-BR"/>
        </w:rPr>
        <w:t>ԿՄԳԿՏ-ԳՀԾՁԲ-26/15</w:t>
      </w:r>
      <w:r w:rsidRPr="00064ADD">
        <w:rPr>
          <w:rFonts w:ascii="GHEA Grapalat" w:hAnsi="GHEA Grapalat" w:cs="GHEA Grapalat"/>
          <w:sz w:val="20"/>
          <w:szCs w:val="20"/>
          <w:lang w:val="pt-BR"/>
        </w:rPr>
        <w:t>, организованной некоммерческой организацией «Гарни Коммунальное Экономика» Котайкской области Республики Армения (далее именуемая Заказчик).</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1.2. В качестве участника, выбранного в результате процедуры закупок и обладающего необходимой квалификацией для выполнения обязательств, предусмотренных в заключаемом договоре, Компания предоставляет Клиенту настоящее соглашение о невыплате вознаграждения и прилагаемую к нему заявку на оплату, заполненную и утвержденную Компанией.</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Подписывая требование об оплате, прилагаемое </w:t>
      </w:r>
      <w:r w:rsidR="007862B1" w:rsidRPr="00064ADD">
        <w:rPr>
          <w:rFonts w:ascii="GHEA Grapalat" w:hAnsi="GHEA Grapalat" w:cs="GHEA Grapalat"/>
          <w:color w:val="000000"/>
          <w:sz w:val="20"/>
          <w:szCs w:val="20"/>
          <w:lang w:val="pt-BR"/>
        </w:rPr>
        <w:t xml:space="preserve">к </w:t>
      </w:r>
      <w:r w:rsidR="007862B1" w:rsidRPr="00064ADD">
        <w:rPr>
          <w:rFonts w:ascii="GHEA Grapalat" w:hAnsi="GHEA Grapalat" w:cs="GHEA Grapalat"/>
          <w:color w:val="000000"/>
          <w:sz w:val="20"/>
          <w:szCs w:val="20"/>
          <w:lang w:val="hy-AM"/>
        </w:rPr>
        <w:t xml:space="preserve">настоящему </w:t>
      </w:r>
      <w:r w:rsidR="007862B1" w:rsidRPr="00064ADD">
        <w:rPr>
          <w:rFonts w:ascii="GHEA Grapalat" w:hAnsi="GHEA Grapalat" w:cs="GHEA Grapalat"/>
          <w:color w:val="000000"/>
          <w:sz w:val="20"/>
          <w:szCs w:val="20"/>
          <w:lang w:val="pt-BR"/>
        </w:rPr>
        <w:t xml:space="preserve">соглашению о штрафных санкциях </w:t>
      </w:r>
      <w:r w:rsidR="007862B1" w:rsidRPr="00064ADD">
        <w:rPr>
          <w:rFonts w:ascii="GHEA Grapalat" w:hAnsi="GHEA Grapalat" w:cs="GHEA Grapalat"/>
          <w:color w:val="000000"/>
          <w:sz w:val="20"/>
          <w:szCs w:val="20"/>
          <w:lang w:val="hy-AM"/>
        </w:rPr>
        <w:t>( далее именуемое «Требование»), Компания безоговорочно соглашается со следующим:</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а) Подписывая Требование, Компания подтверждает факт принятия платежа, указанный в поле «Условия оплаты» Требования, при этом /платежный/ Банк, обслуживающий Компанию в связи с получением указанной суммы (далее именуемый Платежный Банк), не передает полученное Требование Компании для дополнительного согласования, поскольку Компания уже подписала Требование с целью его принятия.</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б) Банковский чек служит основанием для списания банком-плательщиком всей суммы, указанной в чеке, со счета </w:t>
      </w:r>
      <w:r w:rsidRPr="00064ADD">
        <w:rPr>
          <w:rFonts w:ascii="GHEA Grapalat" w:hAnsi="GHEA Grapalat" w:cs="GHEA Grapalat"/>
          <w:color w:val="000000"/>
          <w:sz w:val="20"/>
          <w:szCs w:val="20"/>
          <w:lang w:val="pt-BR"/>
        </w:rPr>
        <w:t xml:space="preserve">компании </w:t>
      </w:r>
      <w:r w:rsidRPr="00064ADD">
        <w:rPr>
          <w:rFonts w:ascii="GHEA Grapalat" w:hAnsi="GHEA Grapalat" w:cs="GHEA Grapalat"/>
          <w:color w:val="000000"/>
          <w:sz w:val="20"/>
          <w:szCs w:val="20"/>
          <w:lang w:val="hy-AM"/>
        </w:rPr>
        <w:t>без дополнительного акцепта.</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c) </w:t>
      </w:r>
      <w:r w:rsidRPr="00064ADD">
        <w:rPr>
          <w:rFonts w:ascii="GHEA Grapalat" w:hAnsi="GHEA Grapalat" w:cs="GHEA Grapalat"/>
          <w:color w:val="000000"/>
          <w:sz w:val="20"/>
          <w:szCs w:val="20"/>
          <w:lang w:val="pt-BR"/>
        </w:rPr>
        <w:t xml:space="preserve">Компания </w:t>
      </w:r>
      <w:r w:rsidRPr="00064ADD">
        <w:rPr>
          <w:rFonts w:ascii="GHEA Grapalat" w:hAnsi="GHEA Grapalat" w:cs="GHEA Grapalat"/>
          <w:color w:val="000000"/>
          <w:sz w:val="20"/>
          <w:szCs w:val="20"/>
          <w:lang w:val="hy-AM"/>
        </w:rPr>
        <w:t>не может в письменной или иной форме давать платежному банку указание отозвать свое согласие на принятие платежного поручения.</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d) </w:t>
      </w:r>
      <w:r w:rsidRPr="00064ADD">
        <w:rPr>
          <w:rFonts w:ascii="GHEA Grapalat" w:hAnsi="GHEA Grapalat" w:cs="GHEA Grapalat"/>
          <w:color w:val="000000"/>
          <w:sz w:val="20"/>
          <w:szCs w:val="20"/>
          <w:lang w:val="pt-BR"/>
        </w:rPr>
        <w:t xml:space="preserve">Компания </w:t>
      </w:r>
      <w:r w:rsidRPr="00064ADD">
        <w:rPr>
          <w:rFonts w:ascii="GHEA Grapalat" w:hAnsi="GHEA Grapalat" w:cs="GHEA Grapalat"/>
          <w:color w:val="000000"/>
          <w:sz w:val="20"/>
          <w:szCs w:val="20"/>
          <w:lang w:val="hy-AM"/>
        </w:rPr>
        <w:t>подтверждает, что приняла Претензию на полную сумму штрафа.</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e) Компания настоящим соглашается с тем, что Банк-плательщик не несет никакой ответственности за законность, действительность и сроки подачи платежного запроса, представленного Клиентом, и за требования об оплате, а также за действия, предпринятые Банком-плательщиком для обеспечения исполнения требований об оплате.</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1.4 В случае неисполнения или ненадлежащего исполнения Компанией договора, заключенного в результате процедуры закупок, если это приводит к одностороннему расторжению договора Заказчиком, Заказчик </w:t>
      </w:r>
      <w:r w:rsidR="007862B1" w:rsidRPr="00064ADD">
        <w:rPr>
          <w:rFonts w:ascii="GHEA Grapalat" w:hAnsi="GHEA Grapalat" w:cs="GHEA Grapalat"/>
          <w:sz w:val="20"/>
          <w:szCs w:val="20"/>
          <w:lang w:val="pt-BR"/>
        </w:rPr>
        <w:t xml:space="preserve">обязан представить настоящее соглашение о невыплате штрафа и прилагаемое к нему </w:t>
      </w:r>
      <w:r w:rsidR="007862B1" w:rsidRPr="00064ADD">
        <w:rPr>
          <w:rFonts w:ascii="GHEA Grapalat" w:hAnsi="GHEA Grapalat" w:cs="GHEA Grapalat"/>
          <w:sz w:val="20"/>
          <w:szCs w:val="20"/>
          <w:lang w:val="hy-AM"/>
        </w:rPr>
        <w:t xml:space="preserve">требование в оригинале в Банк-плательщик </w:t>
      </w:r>
      <w:r w:rsidR="007862B1" w:rsidRPr="00064ADD">
        <w:rPr>
          <w:rFonts w:ascii="GHEA Grapalat" w:hAnsi="GHEA Grapalat" w:cs="GHEA Grapalat"/>
          <w:sz w:val="20"/>
          <w:szCs w:val="20"/>
          <w:lang w:val="pt-BR"/>
        </w:rPr>
        <w:t xml:space="preserve">, уведомив об этом Компанию в письменной форме. Настоящее соглашение о невыплате штрафа и прилагаемое к нему </w:t>
      </w:r>
      <w:r w:rsidR="007862B1" w:rsidRPr="00064ADD">
        <w:rPr>
          <w:rFonts w:ascii="GHEA Grapalat" w:hAnsi="GHEA Grapalat" w:cs="GHEA Grapalat"/>
          <w:sz w:val="20"/>
          <w:szCs w:val="20"/>
          <w:lang w:val="hy-AM"/>
        </w:rPr>
        <w:t>требование</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электронный</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цифровой</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с подписью</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одобренный</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быть</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в случае</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их</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Плательщик</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В банк</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являются</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представленный</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электронный</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 xml:space="preserve">с помощью средств массовой информации </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таких как</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также</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от них</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перепечатано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бумага</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 xml:space="preserve">с опциями </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Клиент может предоставить в банк-плательщик другие дополнительные документы.</w:t>
      </w:r>
    </w:p>
    <w:p w14:paraId="046EF4EA" w14:textId="77777777" w:rsidR="007862B1" w:rsidRPr="00064ADD" w:rsidRDefault="007862B1"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никакой </w:t>
      </w:r>
      <w:r w:rsidRPr="00064ADD">
        <w:rPr>
          <w:rFonts w:ascii="GHEA Grapalat" w:hAnsi="GHEA Grapalat" w:cs="GHEA Grapalat"/>
          <w:sz w:val="20"/>
          <w:szCs w:val="20"/>
          <w:lang w:val="pt-BR"/>
        </w:rPr>
        <w:t xml:space="preserve">ответственности за риски (убытки, понесенные Компанией) </w:t>
      </w:r>
      <w:r w:rsidRPr="00064ADD">
        <w:rPr>
          <w:rFonts w:ascii="GHEA Grapalat" w:hAnsi="GHEA Grapalat" w:cs="GHEA Grapalat"/>
          <w:sz w:val="20"/>
          <w:szCs w:val="20"/>
          <w:lang w:val="hy-AM"/>
        </w:rPr>
        <w:t xml:space="preserve">и негативные последствия, возникшие у Компании в результате выплаты </w:t>
      </w:r>
      <w:r w:rsidR="000149F3" w:rsidRPr="00064ADD">
        <w:rPr>
          <w:rFonts w:ascii="GHEA Grapalat" w:hAnsi="GHEA Grapalat" w:cs="GHEA Grapalat"/>
          <w:sz w:val="20"/>
          <w:szCs w:val="20"/>
          <w:lang w:val="hy-AM"/>
        </w:rPr>
        <w:t xml:space="preserve">Банком-плательщиком </w:t>
      </w:r>
      <w:r w:rsidRPr="00064ADD">
        <w:rPr>
          <w:rFonts w:ascii="GHEA Grapalat" w:hAnsi="GHEA Grapalat" w:cs="GHEA Grapalat"/>
          <w:sz w:val="20"/>
          <w:szCs w:val="20"/>
          <w:lang w:val="pt-BR"/>
        </w:rPr>
        <w:t xml:space="preserve">суммы, указанной в Векселе </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Банк не обязан проверять факты нарушения Компанией условий договора.</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pt-BR"/>
        </w:rPr>
        <w:t xml:space="preserve">В </w:t>
      </w:r>
      <w:r w:rsidR="007862B1" w:rsidRPr="00064ADD">
        <w:rPr>
          <w:rFonts w:ascii="GHEA Grapalat" w:hAnsi="GHEA Grapalat" w:cs="GHEA Grapalat"/>
          <w:sz w:val="20"/>
          <w:szCs w:val="20"/>
          <w:lang w:val="hy-AM"/>
        </w:rPr>
        <w:t xml:space="preserve">случае недостаточности средств на счете Компании </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Плательщик</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банк</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оплата</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письмо с требованием</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от получения</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 xml:space="preserve">затем </w:t>
      </w:r>
      <w:r w:rsidR="007862B1" w:rsidRPr="00064ADD">
        <w:rPr>
          <w:rFonts w:ascii="GHEA Grapalat" w:hAnsi="GHEA Grapalat" w:cs="GHEA Grapalat"/>
          <w:sz w:val="20"/>
          <w:szCs w:val="20"/>
          <w:lang w:val="pt-BR"/>
        </w:rPr>
        <w:t xml:space="preserve">2 ( </w:t>
      </w:r>
      <w:r w:rsidR="007862B1" w:rsidRPr="00064ADD">
        <w:rPr>
          <w:rFonts w:ascii="GHEA Grapalat" w:hAnsi="GHEA Grapalat" w:cs="GHEA Grapalat"/>
          <w:sz w:val="20"/>
          <w:szCs w:val="20"/>
        </w:rPr>
        <w:t xml:space="preserve">два </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рабочих дня</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день</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в течение</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нуждаться</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является</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информировать</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Клиенту:</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написанный</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 xml:space="preserve">в форме </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После предоставления настоящего Соглашения и прилагаемой </w:t>
      </w:r>
      <w:r w:rsidR="007862B1" w:rsidRPr="00064ADD">
        <w:rPr>
          <w:rFonts w:ascii="GHEA Grapalat" w:hAnsi="GHEA Grapalat" w:cs="GHEA Grapalat"/>
          <w:sz w:val="20"/>
          <w:szCs w:val="20"/>
          <w:lang w:val="hy-AM"/>
        </w:rPr>
        <w:t xml:space="preserve">Выписки </w:t>
      </w:r>
      <w:r w:rsidR="007862B1" w:rsidRPr="00064ADD">
        <w:rPr>
          <w:rFonts w:ascii="GHEA Grapalat" w:hAnsi="GHEA Grapalat" w:cs="GHEA Grapalat"/>
          <w:sz w:val="20"/>
          <w:szCs w:val="20"/>
          <w:lang w:val="pt-BR"/>
        </w:rPr>
        <w:t>в Банк, если сумма не будет выплачена Клиенту в течение десяти рабочих дней по причинам, не зависящим от Банка, Клиент обязан передать информацию о Компании, касающуюся неплатежа, в ЗАО «АКРА Кредитная Отчетность» (Кредитное бюро).</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Другие условия</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 xml:space="preserve">2.1 Настоящее Соглашение </w:t>
      </w:r>
      <w:r w:rsidRPr="00064ADD">
        <w:rPr>
          <w:rFonts w:ascii="GHEA Grapalat" w:hAnsi="GHEA Grapalat" w:cs="GHEA Grapalat"/>
          <w:sz w:val="20"/>
          <w:szCs w:val="20"/>
          <w:lang w:val="hy-AM"/>
        </w:rPr>
        <w:t xml:space="preserve">и Запрос предложений являются безотзывными, вступают </w:t>
      </w:r>
      <w:r w:rsidRPr="00064ADD">
        <w:rPr>
          <w:rFonts w:ascii="GHEA Grapalat" w:hAnsi="GHEA Grapalat" w:cs="GHEA Grapalat"/>
          <w:sz w:val="20"/>
          <w:szCs w:val="20"/>
        </w:rPr>
        <w:t xml:space="preserve">в силу после ратификации Компанией и действуют </w:t>
      </w:r>
      <w:r w:rsidRPr="00064ADD">
        <w:rPr>
          <w:rFonts w:ascii="GHEA Grapalat" w:hAnsi="GHEA Grapalat" w:cs="GHEA Grapalat"/>
          <w:sz w:val="20"/>
          <w:szCs w:val="20"/>
          <w:lang w:val="hy-AM"/>
        </w:rPr>
        <w:t xml:space="preserve">до </w:t>
      </w:r>
      <w:r w:rsidR="00595213" w:rsidRPr="00064ADD">
        <w:rPr>
          <w:rFonts w:ascii="GHEA Grapalat" w:hAnsi="GHEA Grapalat" w:cs="GHEA Grapalat"/>
          <w:sz w:val="20"/>
          <w:szCs w:val="20"/>
        </w:rPr>
        <w:t>двадцатого рабочего дня, следующего за датой полного принятия результата исполнения заключенного Клиентом договора, включительно.</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 Направляя клиентом в банк-плательщик настоящее соглашение и прилагаемое к нему требование об оплате:</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Клиент подтверждает, что Компания нарушила договорные обязательства, и</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Компания подтверждает, что настоящее Соглашение о возмещении убытков и прилагаемое к нему Требование были должным образом подписаны уполномоченным лицом Компании.</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Споры, возникающие в связи с настоящим Соглашением, разрешаются путем переговоров. В случае невозможности достижения соглашения споры разрешаются в суде.</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Адрес компании, банковские реквизиты:</w:t>
      </w:r>
    </w:p>
    <w:p w14:paraId="2C3003A4" w14:textId="77777777" w:rsidR="00F23343" w:rsidRPr="00064ADD" w:rsidRDefault="00F23343" w:rsidP="00F23343">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49087907" w14:textId="77777777" w:rsidR="00F23343" w:rsidRPr="00064ADD" w:rsidRDefault="00F23343" w:rsidP="00F23343">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Название компании</w:t>
      </w:r>
    </w:p>
    <w:p w14:paraId="6517E233" w14:textId="77777777" w:rsidR="00F23343" w:rsidRPr="00064ADD" w:rsidRDefault="00F23343" w:rsidP="00F23343">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04DA481" w14:textId="77777777" w:rsidR="00F23343" w:rsidRPr="00064ADD" w:rsidRDefault="00F23343" w:rsidP="00F23343">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адрес компании</w:t>
      </w:r>
    </w:p>
    <w:p w14:paraId="1DACCADF" w14:textId="77777777" w:rsidR="00F23343" w:rsidRPr="00064ADD" w:rsidRDefault="00F23343" w:rsidP="00F23343">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08EF96F8" w14:textId="77777777" w:rsidR="00F23343" w:rsidRPr="00064ADD" w:rsidRDefault="00F23343" w:rsidP="00F23343">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Название банка, обслуживающего компанию.</w:t>
      </w:r>
    </w:p>
    <w:p w14:paraId="6A7F6648" w14:textId="77777777" w:rsidR="00F23343" w:rsidRPr="00064ADD" w:rsidRDefault="00F23343" w:rsidP="00F23343">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483CF38" w14:textId="77777777" w:rsidR="00F23343" w:rsidRPr="00064ADD" w:rsidRDefault="00F23343" w:rsidP="00F23343">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номер банковского счета компании</w:t>
      </w:r>
    </w:p>
    <w:p w14:paraId="3FB162DF" w14:textId="77777777" w:rsidR="00F23343" w:rsidRPr="00064ADD" w:rsidRDefault="00F23343" w:rsidP="00F23343">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32AE273" w14:textId="77777777" w:rsidR="00F23343" w:rsidRPr="00064ADD" w:rsidRDefault="00F23343" w:rsidP="00F23343">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налоговый регистрационный номер компании</w:t>
      </w:r>
    </w:p>
    <w:p w14:paraId="6F3E1CA8" w14:textId="77777777" w:rsidR="00F23343" w:rsidRPr="00064ADD" w:rsidRDefault="00F23343" w:rsidP="00F23343">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CDE52CA" w14:textId="77777777" w:rsidR="00F23343" w:rsidRPr="00064ADD" w:rsidRDefault="00F23343" w:rsidP="00F23343">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Имя, фамилия и подпись директора компании.</w:t>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К.Т.</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День/месяц/год</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Заполняется секретарем комитета до публикации приглашения в информационном бюллетене.</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ОПЛАТА</w:t>
            </w:r>
            <w:r w:rsidRPr="00064ADD">
              <w:rPr>
                <w:rFonts w:ascii="GHEA Grapalat" w:hAnsi="GHEA Grapalat" w:cs="Arial"/>
                <w:b/>
                <w:bCs/>
                <w:sz w:val="20"/>
                <w:szCs w:val="20"/>
              </w:rPr>
              <w:t xml:space="preserve"> </w:t>
            </w:r>
            <w:r w:rsidRPr="00064ADD">
              <w:rPr>
                <w:rFonts w:ascii="GHEA Grapalat" w:hAnsi="GHEA Grapalat" w:cs="Sylfaen"/>
                <w:b/>
                <w:bCs/>
                <w:sz w:val="20"/>
                <w:szCs w:val="20"/>
              </w:rPr>
              <w:t>ЗАПРОС*</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Число</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3. </w:t>
            </w:r>
            <w:r w:rsidRPr="00064ADD">
              <w:rPr>
                <w:rFonts w:ascii="GHEA Grapalat" w:hAnsi="GHEA Grapalat" w:cs="Sylfaen"/>
                <w:sz w:val="20"/>
                <w:szCs w:val="20"/>
              </w:rPr>
              <w:t>Презентация</w:t>
            </w:r>
            <w:r w:rsidRPr="00064ADD">
              <w:rPr>
                <w:rFonts w:ascii="GHEA Grapalat" w:hAnsi="GHEA Grapalat" w:cs="Arial"/>
                <w:sz w:val="20"/>
                <w:szCs w:val="20"/>
              </w:rPr>
              <w:t xml:space="preserve"> </w:t>
            </w:r>
            <w:r w:rsidRPr="00064ADD">
              <w:rPr>
                <w:rFonts w:ascii="GHEA Grapalat" w:hAnsi="GHEA Grapalat" w:cs="Sylfaen"/>
                <w:sz w:val="20"/>
                <w:szCs w:val="20"/>
              </w:rPr>
              <w:t xml:space="preserve">Дата </w:t>
            </w:r>
            <w:r w:rsidRPr="00064ADD">
              <w:rPr>
                <w:rFonts w:ascii="GHEA Grapalat" w:hAnsi="GHEA Grapalat" w:cs="Arial"/>
                <w:sz w:val="20"/>
                <w:szCs w:val="20"/>
              </w:rPr>
              <w:t xml:space="preserve">: </w:t>
            </w:r>
            <w:r w:rsidRPr="00064ADD">
              <w:rPr>
                <w:rFonts w:ascii="GHEA Grapalat" w:hAnsi="GHEA Grapalat" w:cs="Sylfaen"/>
                <w:color w:val="000000"/>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4. Имя </w:t>
            </w:r>
            <w:r w:rsidRPr="00064ADD">
              <w:rPr>
                <w:rFonts w:ascii="GHEA Grapalat" w:hAnsi="GHEA Grapalat" w:cs="Sylfaen"/>
                <w:sz w:val="20"/>
                <w:szCs w:val="20"/>
              </w:rPr>
              <w:t xml:space="preserve">плательщика , </w:t>
            </w:r>
            <w:r w:rsidRPr="00064ADD">
              <w:rPr>
                <w:rFonts w:ascii="GHEA Grapalat" w:hAnsi="GHEA Grapalat" w:cs="Sylfaen"/>
                <w:sz w:val="20"/>
                <w:szCs w:val="20"/>
                <w:lang w:val="hy-AM"/>
              </w:rPr>
              <w:t xml:space="preserve">или имя и фамилия </w:t>
            </w:r>
            <w:r w:rsidRPr="00064ADD">
              <w:rPr>
                <w:rFonts w:ascii="GHEA Grapalat" w:hAnsi="GHEA Grapalat" w:cs="Sylfaen"/>
                <w:sz w:val="20"/>
                <w:szCs w:val="20"/>
              </w:rPr>
              <w:t xml:space="preserve">(Компания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5. Финансовое учреждение, обслуживающее </w:t>
            </w:r>
            <w:r w:rsidRPr="00064ADD">
              <w:rPr>
                <w:rFonts w:ascii="GHEA Grapalat" w:hAnsi="GHEA Grapalat" w:cs="Sylfaen"/>
                <w:sz w:val="20"/>
                <w:szCs w:val="20"/>
              </w:rPr>
              <w:t>плательщика (</w:t>
            </w:r>
            <w:r w:rsidRPr="00064ADD">
              <w:rPr>
                <w:rFonts w:ascii="GHEA Grapalat" w:hAnsi="GHEA Grapalat" w:cs="Arial"/>
                <w:sz w:val="20"/>
                <w:szCs w:val="20"/>
              </w:rPr>
              <w:t xml:space="preserve"> </w:t>
            </w:r>
            <w:r w:rsidRPr="00064ADD">
              <w:rPr>
                <w:rFonts w:ascii="GHEA Grapalat" w:hAnsi="GHEA Grapalat" w:cs="Sylfaen"/>
                <w:sz w:val="20"/>
                <w:szCs w:val="20"/>
              </w:rPr>
              <w:t xml:space="preserve">банк) </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6. </w:t>
            </w:r>
            <w:r w:rsidRPr="00064ADD">
              <w:rPr>
                <w:rFonts w:ascii="GHEA Grapalat" w:hAnsi="GHEA Grapalat" w:cs="Sylfaen"/>
                <w:sz w:val="20"/>
                <w:szCs w:val="20"/>
              </w:rPr>
              <w:t>Плательщик</w:t>
            </w:r>
            <w:r w:rsidRPr="00064ADD">
              <w:rPr>
                <w:rFonts w:ascii="GHEA Grapalat" w:hAnsi="GHEA Grapalat" w:cs="Sylfaen"/>
                <w:sz w:val="20"/>
                <w:szCs w:val="20"/>
                <w:lang w:val="hy-AM"/>
              </w:rPr>
              <w:t xml:space="preserve"> </w:t>
            </w:r>
            <w:r w:rsidRPr="00064ADD">
              <w:rPr>
                <w:rFonts w:ascii="GHEA Grapalat" w:hAnsi="GHEA Grapalat" w:cs="Sylfaen"/>
                <w:sz w:val="20"/>
                <w:szCs w:val="20"/>
              </w:rPr>
              <w:t>счет</w:t>
            </w:r>
            <w:r w:rsidRPr="00064ADD">
              <w:rPr>
                <w:rFonts w:ascii="GHEA Grapalat" w:hAnsi="GHEA Grapalat" w:cs="Arial"/>
                <w:sz w:val="20"/>
                <w:szCs w:val="20"/>
              </w:rPr>
              <w:t xml:space="preserve"> </w:t>
            </w:r>
            <w:r w:rsidRPr="00064ADD">
              <w:rPr>
                <w:rFonts w:ascii="GHEA Grapalat" w:hAnsi="GHEA Grapalat" w:cs="Sylfaen"/>
                <w:sz w:val="20"/>
                <w:szCs w:val="20"/>
              </w:rPr>
              <w:t xml:space="preserve">число </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7. </w:t>
            </w:r>
            <w:r w:rsidRPr="00064ADD">
              <w:rPr>
                <w:rFonts w:ascii="GHEA Grapalat" w:hAnsi="GHEA Grapalat" w:cs="Sylfaen"/>
                <w:sz w:val="20"/>
                <w:szCs w:val="20"/>
              </w:rPr>
              <w:t>Плательщик</w:t>
            </w:r>
            <w:r w:rsidRPr="00064ADD">
              <w:rPr>
                <w:rFonts w:ascii="GHEA Grapalat" w:hAnsi="GHEA Grapalat" w:cs="Arial"/>
                <w:sz w:val="20"/>
                <w:szCs w:val="20"/>
              </w:rPr>
              <w:t xml:space="preserve"> </w:t>
            </w:r>
            <w:r w:rsidRPr="00064ADD">
              <w:rPr>
                <w:rFonts w:ascii="GHEA Grapalat" w:hAnsi="GHEA Grapalat" w:cs="Sylfaen"/>
                <w:sz w:val="20"/>
                <w:szCs w:val="20"/>
              </w:rPr>
              <w:t xml:space="preserve">Номер плательщика НДС </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 xml:space="preserve">8. </w:t>
            </w:r>
            <w:r w:rsidRPr="00064ADD">
              <w:rPr>
                <w:rFonts w:ascii="GHEA Grapalat" w:hAnsi="GHEA Grapalat" w:cs="Sylfaen"/>
                <w:sz w:val="20"/>
                <w:szCs w:val="20"/>
              </w:rPr>
              <w:t>Плательщик</w:t>
            </w:r>
            <w:r w:rsidRPr="00064ADD">
              <w:rPr>
                <w:rFonts w:ascii="GHEA Grapalat" w:hAnsi="GHEA Grapalat" w:cs="Arial"/>
                <w:sz w:val="20"/>
                <w:szCs w:val="20"/>
              </w:rPr>
              <w:t xml:space="preserve"> </w:t>
            </w:r>
            <w:r w:rsidRPr="00064ADD">
              <w:rPr>
                <w:rFonts w:ascii="GHEA Grapalat" w:hAnsi="GHEA Grapalat" w:cs="Sylfaen"/>
                <w:sz w:val="20"/>
                <w:szCs w:val="20"/>
              </w:rPr>
              <w:t xml:space="preserve">ПСК </w:t>
            </w:r>
            <w:r w:rsidRPr="00064ADD">
              <w:rPr>
                <w:rFonts w:ascii="GHEA Grapalat" w:hAnsi="GHEA Grapalat" w:cs="Arial"/>
                <w:sz w:val="20"/>
                <w:szCs w:val="20"/>
              </w:rPr>
              <w:t>:</w:t>
            </w:r>
          </w:p>
        </w:tc>
      </w:tr>
      <w:tr w:rsidR="00F2334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25DFEADE" w:rsidR="00F23343" w:rsidRPr="00064ADD" w:rsidRDefault="00F23343" w:rsidP="00F23343">
            <w:pPr>
              <w:rPr>
                <w:rFonts w:ascii="GHEA Grapalat" w:hAnsi="GHEA Grapalat" w:cs="Arial"/>
                <w:sz w:val="20"/>
                <w:szCs w:val="20"/>
              </w:rPr>
            </w:pPr>
            <w:r w:rsidRPr="00A71D81">
              <w:rPr>
                <w:rFonts w:ascii="GHEA Grapalat" w:hAnsi="GHEA Grapalat" w:cs="Sylfaen"/>
                <w:sz w:val="20"/>
                <w:szCs w:val="20"/>
                <w:lang w:val="hy-AM"/>
              </w:rPr>
              <w:t xml:space="preserve">9. Имя </w:t>
            </w:r>
            <w:r w:rsidRPr="00A71D81">
              <w:rPr>
                <w:rFonts w:ascii="GHEA Grapalat" w:hAnsi="GHEA Grapalat" w:cs="Sylfaen"/>
                <w:sz w:val="20"/>
                <w:szCs w:val="20"/>
              </w:rPr>
              <w:t xml:space="preserve">получателя , </w:t>
            </w:r>
            <w:r w:rsidRPr="00A71D81">
              <w:rPr>
                <w:rFonts w:ascii="GHEA Grapalat" w:hAnsi="GHEA Grapalat" w:cs="Sylfaen"/>
                <w:sz w:val="20"/>
                <w:szCs w:val="20"/>
                <w:lang w:val="hy-AM"/>
              </w:rPr>
              <w:t xml:space="preserve">или имя и фамилия </w:t>
            </w:r>
            <w:r w:rsidRPr="00A71D81">
              <w:rPr>
                <w:rFonts w:ascii="GHEA Grapalat" w:hAnsi="GHEA Grapalat" w:cs="Arial"/>
                <w:sz w:val="20"/>
                <w:szCs w:val="20"/>
              </w:rPr>
              <w:t xml:space="preserve">: </w:t>
            </w:r>
            <w:r w:rsidRPr="00AB2D21">
              <w:rPr>
                <w:rFonts w:ascii="GHEA Grapalat" w:hAnsi="GHEA Grapalat" w:cs="Arial"/>
                <w:b/>
                <w:sz w:val="20"/>
                <w:szCs w:val="20"/>
              </w:rPr>
              <w:t xml:space="preserve">Его Высочество </w:t>
            </w:r>
            <w:r w:rsidRPr="00AB2D21">
              <w:rPr>
                <w:rFonts w:ascii="GHEA Grapalat" w:hAnsi="GHEA Grapalat"/>
                <w:b/>
                <w:sz w:val="20"/>
                <w:szCs w:val="20"/>
                <w:lang w:val="af-ZA"/>
              </w:rPr>
              <w:t>Котайкский район "Гарнийское коммунальное хозяйство" НКО</w:t>
            </w:r>
          </w:p>
        </w:tc>
      </w:tr>
      <w:tr w:rsidR="00F2334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526B2B67" w:rsidR="00F23343" w:rsidRPr="00064ADD" w:rsidRDefault="00F23343" w:rsidP="00F2334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Бенефициар</w:t>
            </w:r>
            <w:r w:rsidRPr="00A71D81">
              <w:rPr>
                <w:rFonts w:ascii="GHEA Grapalat" w:hAnsi="GHEA Grapalat" w:cs="Arial"/>
                <w:sz w:val="20"/>
                <w:szCs w:val="20"/>
              </w:rPr>
              <w:t xml:space="preserve"> </w:t>
            </w:r>
            <w:r w:rsidRPr="00A71D81">
              <w:rPr>
                <w:rFonts w:ascii="GHEA Grapalat" w:hAnsi="GHEA Grapalat" w:cs="Sylfaen"/>
                <w:sz w:val="20"/>
                <w:szCs w:val="20"/>
              </w:rPr>
              <w:t xml:space="preserve">Номер социального страхования </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 xml:space="preserve">необязательно </w:t>
            </w:r>
            <w:r w:rsidRPr="00A71D81">
              <w:rPr>
                <w:rFonts w:ascii="GHEA Grapalat" w:hAnsi="GHEA Grapalat" w:cs="Sylfaen"/>
                <w:sz w:val="20"/>
                <w:szCs w:val="20"/>
                <w:lang w:val="ru-RU"/>
              </w:rPr>
              <w:t>)</w:t>
            </w:r>
          </w:p>
        </w:tc>
      </w:tr>
      <w:tr w:rsidR="004131D4"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0E09E420" w:rsidR="004131D4" w:rsidRPr="00700B80" w:rsidRDefault="004131D4" w:rsidP="00700B80">
            <w:pPr>
              <w:rPr>
                <w:rFonts w:ascii="GHEA Grapalat" w:hAnsi="GHEA Grapalat" w:cs="Arial"/>
                <w:sz w:val="20"/>
                <w:szCs w:val="20"/>
              </w:rPr>
            </w:pPr>
            <w:r w:rsidRPr="00712340">
              <w:rPr>
                <w:rFonts w:ascii="GHEA Grapalat" w:hAnsi="GHEA Grapalat" w:cs="Sylfaen"/>
                <w:sz w:val="20"/>
                <w:szCs w:val="20"/>
                <w:lang w:val="hy-AM"/>
              </w:rPr>
              <w:t xml:space="preserve">11. </w:t>
            </w:r>
            <w:r w:rsidRPr="00712340">
              <w:rPr>
                <w:rFonts w:ascii="GHEA Grapalat" w:hAnsi="GHEA Grapalat" w:cs="Sylfaen"/>
                <w:sz w:val="20"/>
                <w:szCs w:val="20"/>
              </w:rPr>
              <w:t>Бенефициар</w:t>
            </w:r>
            <w:r w:rsidRPr="00712340">
              <w:rPr>
                <w:rFonts w:ascii="GHEA Grapalat" w:hAnsi="GHEA Grapalat" w:cs="Arial"/>
                <w:sz w:val="20"/>
                <w:szCs w:val="20"/>
              </w:rPr>
              <w:t xml:space="preserve"> </w:t>
            </w:r>
            <w:r w:rsidRPr="00712340">
              <w:rPr>
                <w:rFonts w:ascii="GHEA Grapalat" w:hAnsi="GHEA Grapalat" w:cs="Sylfaen"/>
                <w:sz w:val="20"/>
                <w:szCs w:val="20"/>
              </w:rPr>
              <w:t xml:space="preserve">Номер плательщика НДС </w:t>
            </w:r>
            <w:r w:rsidRPr="00712340">
              <w:rPr>
                <w:rFonts w:ascii="GHEA Grapalat" w:hAnsi="GHEA Grapalat" w:cs="Arial"/>
                <w:sz w:val="20"/>
                <w:szCs w:val="20"/>
              </w:rPr>
              <w:t xml:space="preserve">: </w:t>
            </w:r>
            <w:r w:rsidRPr="009B3F85">
              <w:rPr>
                <w:rFonts w:ascii="GHEA Grapalat" w:hAnsi="GHEA Grapalat" w:cs="Sylfaen"/>
                <w:b/>
                <w:sz w:val="22"/>
                <w:lang w:val="hy-AM"/>
              </w:rPr>
              <w:t xml:space="preserve">0 </w:t>
            </w:r>
            <w:r w:rsidR="00700B80">
              <w:rPr>
                <w:rFonts w:ascii="GHEA Grapalat" w:hAnsi="GHEA Grapalat" w:cs="Sylfaen"/>
                <w:b/>
                <w:sz w:val="22"/>
              </w:rPr>
              <w:t>3536021</w:t>
            </w:r>
          </w:p>
        </w:tc>
      </w:tr>
      <w:tr w:rsidR="00700B80"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41E30723" w:rsidR="00700B80" w:rsidRPr="00064ADD" w:rsidRDefault="00700B80" w:rsidP="00700B80">
            <w:pPr>
              <w:rPr>
                <w:rFonts w:ascii="GHEA Grapalat" w:hAnsi="GHEA Grapalat" w:cs="Arial"/>
                <w:sz w:val="20"/>
                <w:szCs w:val="20"/>
              </w:rPr>
            </w:pPr>
            <w:r w:rsidRPr="0042745F">
              <w:rPr>
                <w:rFonts w:ascii="GHEA Grapalat" w:hAnsi="GHEA Grapalat" w:cs="Sylfaen"/>
                <w:sz w:val="20"/>
                <w:szCs w:val="20"/>
              </w:rPr>
              <w:t xml:space="preserve">1 </w:t>
            </w:r>
            <w:r w:rsidRPr="0042745F">
              <w:rPr>
                <w:rFonts w:ascii="GHEA Grapalat" w:hAnsi="GHEA Grapalat" w:cs="Sylfaen"/>
                <w:sz w:val="20"/>
                <w:szCs w:val="20"/>
                <w:lang w:val="hy-AM"/>
              </w:rPr>
              <w:t xml:space="preserve">2. Имя </w:t>
            </w:r>
            <w:r w:rsidRPr="0042745F">
              <w:rPr>
                <w:rFonts w:ascii="GHEA Grapalat" w:hAnsi="GHEA Grapalat" w:cs="Sylfaen"/>
                <w:sz w:val="20"/>
                <w:szCs w:val="20"/>
              </w:rPr>
              <w:t>бенефициара</w:t>
            </w:r>
            <w:r w:rsidRPr="0042745F">
              <w:rPr>
                <w:rFonts w:ascii="GHEA Grapalat" w:hAnsi="GHEA Grapalat" w:cs="Arial"/>
                <w:sz w:val="20"/>
                <w:szCs w:val="20"/>
              </w:rPr>
              <w:t xml:space="preserve"> </w:t>
            </w:r>
            <w:r w:rsidRPr="0042745F">
              <w:rPr>
                <w:rFonts w:ascii="GHEA Grapalat" w:hAnsi="GHEA Grapalat" w:cs="Sylfaen"/>
                <w:sz w:val="20"/>
                <w:szCs w:val="20"/>
                <w:lang w:val="hy-AM"/>
              </w:rPr>
              <w:t xml:space="preserve">Обслуживаемое финансовое учреждение </w:t>
            </w:r>
            <w:r w:rsidRPr="0042745F">
              <w:rPr>
                <w:rFonts w:ascii="GHEA Grapalat" w:hAnsi="GHEA Grapalat" w:cs="Sylfaen"/>
                <w:sz w:val="20"/>
                <w:szCs w:val="20"/>
              </w:rPr>
              <w:t xml:space="preserve">(банк) </w:t>
            </w:r>
            <w:r w:rsidRPr="0042745F">
              <w:rPr>
                <w:rFonts w:ascii="GHEA Grapalat" w:hAnsi="GHEA Grapalat" w:cs="Arial"/>
                <w:sz w:val="20"/>
                <w:szCs w:val="20"/>
              </w:rPr>
              <w:t xml:space="preserve">: </w:t>
            </w:r>
            <w:r>
              <w:rPr>
                <w:rFonts w:ascii="GHEA Grapalat" w:hAnsi="GHEA Grapalat"/>
                <w:b/>
                <w:sz w:val="20"/>
                <w:szCs w:val="20"/>
                <w:lang w:val="nb-NO"/>
              </w:rPr>
              <w:t xml:space="preserve">« </w:t>
            </w:r>
            <w:r>
              <w:rPr>
                <w:rFonts w:ascii="GHEA Grapalat" w:hAnsi="GHEA Grapalat"/>
                <w:b/>
                <w:sz w:val="20"/>
                <w:szCs w:val="20"/>
              </w:rPr>
              <w:t xml:space="preserve">ACBA </w:t>
            </w:r>
            <w:r>
              <w:rPr>
                <w:rFonts w:ascii="GHEA Grapalat" w:hAnsi="GHEA Grapalat"/>
                <w:b/>
                <w:sz w:val="20"/>
                <w:szCs w:val="20"/>
                <w:lang w:val="hy-AM"/>
              </w:rPr>
              <w:t>Bank»</w:t>
            </w:r>
            <w:r w:rsidRPr="00BE5594">
              <w:rPr>
                <w:rFonts w:ascii="GHEA Grapalat" w:hAnsi="GHEA Grapalat"/>
                <w:b/>
                <w:sz w:val="20"/>
                <w:szCs w:val="20"/>
                <w:lang w:val="nb-NO"/>
              </w:rPr>
              <w:t xml:space="preserve"> </w:t>
            </w:r>
            <w:r w:rsidRPr="00BE5594">
              <w:rPr>
                <w:rFonts w:ascii="GHEA Grapalat" w:hAnsi="GHEA Grapalat"/>
                <w:b/>
                <w:sz w:val="20"/>
                <w:szCs w:val="20"/>
                <w:lang w:val="hy-AM"/>
              </w:rPr>
              <w:t>ОАО</w:t>
            </w:r>
          </w:p>
        </w:tc>
      </w:tr>
      <w:tr w:rsidR="00700B80"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310F2BFE" w:rsidR="00700B80" w:rsidRPr="00064ADD" w:rsidRDefault="00700B80" w:rsidP="00700B80">
            <w:pPr>
              <w:rPr>
                <w:rFonts w:ascii="GHEA Grapalat" w:hAnsi="GHEA Grapalat" w:cs="Arial"/>
                <w:sz w:val="20"/>
                <w:szCs w:val="20"/>
              </w:rPr>
            </w:pPr>
            <w:r w:rsidRPr="0042745F">
              <w:rPr>
                <w:rFonts w:ascii="GHEA Grapalat" w:hAnsi="GHEA Grapalat" w:cs="Sylfaen"/>
                <w:sz w:val="20"/>
                <w:szCs w:val="20"/>
              </w:rPr>
              <w:t xml:space="preserve">1 </w:t>
            </w:r>
            <w:r w:rsidRPr="0042745F">
              <w:rPr>
                <w:rFonts w:ascii="GHEA Grapalat" w:hAnsi="GHEA Grapalat" w:cs="Sylfaen"/>
                <w:sz w:val="20"/>
                <w:szCs w:val="20"/>
                <w:lang w:val="hy-AM"/>
              </w:rPr>
              <w:t xml:space="preserve">3 </w:t>
            </w:r>
            <w:r w:rsidRPr="0042745F">
              <w:rPr>
                <w:rFonts w:ascii="GHEA Grapalat" w:hAnsi="GHEA Grapalat" w:cs="Sylfaen"/>
                <w:sz w:val="20"/>
                <w:szCs w:val="20"/>
              </w:rPr>
              <w:t>.Бенефициар</w:t>
            </w:r>
            <w:r w:rsidRPr="0042745F">
              <w:rPr>
                <w:rFonts w:ascii="GHEA Grapalat" w:hAnsi="GHEA Grapalat" w:cs="Arial"/>
                <w:sz w:val="20"/>
                <w:szCs w:val="20"/>
              </w:rPr>
              <w:t xml:space="preserve"> </w:t>
            </w:r>
            <w:r w:rsidRPr="0042745F">
              <w:rPr>
                <w:rFonts w:ascii="GHEA Grapalat" w:hAnsi="GHEA Grapalat" w:cs="Sylfaen"/>
                <w:sz w:val="20"/>
                <w:szCs w:val="20"/>
              </w:rPr>
              <w:t>счет</w:t>
            </w:r>
            <w:r w:rsidRPr="0042745F">
              <w:rPr>
                <w:rFonts w:ascii="GHEA Grapalat" w:hAnsi="GHEA Grapalat" w:cs="Arial"/>
                <w:sz w:val="20"/>
                <w:szCs w:val="20"/>
              </w:rPr>
              <w:t xml:space="preserve"> </w:t>
            </w:r>
            <w:r w:rsidRPr="0042745F">
              <w:rPr>
                <w:rFonts w:ascii="GHEA Grapalat" w:hAnsi="GHEA Grapalat" w:cs="Sylfaen"/>
                <w:sz w:val="20"/>
                <w:szCs w:val="20"/>
              </w:rPr>
              <w:t xml:space="preserve">номер </w:t>
            </w:r>
            <w:r w:rsidRPr="0042745F">
              <w:rPr>
                <w:rFonts w:ascii="GHEA Grapalat" w:hAnsi="GHEA Grapalat" w:cs="Arial"/>
                <w:sz w:val="20"/>
                <w:szCs w:val="20"/>
              </w:rPr>
              <w:t xml:space="preserve">( </w:t>
            </w:r>
            <w:r w:rsidRPr="0042745F">
              <w:rPr>
                <w:rFonts w:ascii="GHEA Grapalat" w:hAnsi="GHEA Grapalat" w:cs="Sylfaen"/>
                <w:sz w:val="20"/>
                <w:szCs w:val="20"/>
              </w:rPr>
              <w:t xml:space="preserve">номер </w:t>
            </w:r>
            <w:r w:rsidRPr="0042745F">
              <w:rPr>
                <w:rFonts w:ascii="GHEA Grapalat" w:hAnsi="GHEA Grapalat" w:cs="Arial"/>
                <w:sz w:val="20"/>
                <w:szCs w:val="20"/>
              </w:rPr>
              <w:t xml:space="preserve">N) </w:t>
            </w:r>
            <w:r>
              <w:rPr>
                <w:rFonts w:ascii="GHEA Grapalat" w:hAnsi="GHEA Grapalat"/>
                <w:b/>
                <w:sz w:val="20"/>
                <w:lang w:val="pt-BR"/>
              </w:rPr>
              <w:t>220645140066000</w:t>
            </w:r>
          </w:p>
        </w:tc>
      </w:tr>
      <w:tr w:rsidR="00700B80"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700B80" w:rsidRPr="00064ADD" w:rsidRDefault="00700B80" w:rsidP="00700B80">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4 </w:t>
            </w:r>
            <w:r w:rsidRPr="00064ADD">
              <w:rPr>
                <w:rFonts w:ascii="GHEA Grapalat" w:hAnsi="GHEA Grapalat" w:cs="Sylfaen"/>
                <w:sz w:val="20"/>
                <w:szCs w:val="20"/>
              </w:rPr>
              <w:t>.Сумма</w:t>
            </w:r>
            <w:r w:rsidRPr="00064ADD">
              <w:rPr>
                <w:rFonts w:ascii="GHEA Grapalat" w:hAnsi="GHEA Grapalat" w:cs="Arial"/>
                <w:sz w:val="20"/>
                <w:szCs w:val="20"/>
              </w:rPr>
              <w:t xml:space="preserve"> </w:t>
            </w:r>
            <w:r w:rsidRPr="00064ADD">
              <w:rPr>
                <w:rFonts w:ascii="GHEA Grapalat" w:hAnsi="GHEA Grapalat" w:cs="Arial"/>
                <w:sz w:val="20"/>
                <w:szCs w:val="20"/>
                <w:lang w:val="ru-RU"/>
              </w:rPr>
              <w:t xml:space="preserve">( </w:t>
            </w:r>
            <w:r w:rsidRPr="00064ADD">
              <w:rPr>
                <w:rFonts w:ascii="GHEA Grapalat" w:hAnsi="GHEA Grapalat" w:cs="Sylfaen"/>
                <w:sz w:val="20"/>
                <w:szCs w:val="20"/>
              </w:rPr>
              <w:t>в цифрах)</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 </w:t>
            </w:r>
            <w:r w:rsidRPr="00064ADD">
              <w:rPr>
                <w:rFonts w:ascii="GHEA Grapalat" w:hAnsi="GHEA Grapalat" w:cs="Sylfaen"/>
                <w:sz w:val="20"/>
                <w:szCs w:val="20"/>
              </w:rPr>
              <w:t xml:space="preserve">словами </w:t>
            </w:r>
            <w:r w:rsidRPr="00064ADD">
              <w:rPr>
                <w:rFonts w:ascii="GHEA Grapalat" w:hAnsi="GHEA Grapalat" w:cs="Sylfaen"/>
                <w:sz w:val="20"/>
                <w:szCs w:val="20"/>
                <w:lang w:val="ru-RU"/>
              </w:rPr>
              <w:t>)</w:t>
            </w:r>
          </w:p>
        </w:tc>
      </w:tr>
      <w:tr w:rsidR="00700B80"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700B80" w:rsidRPr="00064ADD" w:rsidRDefault="00700B80" w:rsidP="00700B80">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Принимаемая сумма: </w:t>
            </w:r>
            <w:r w:rsidRPr="00064ADD">
              <w:rPr>
                <w:rFonts w:ascii="GHEA Grapalat" w:hAnsi="GHEA Grapalat" w:cs="Sylfaen"/>
                <w:sz w:val="20"/>
                <w:szCs w:val="20"/>
              </w:rPr>
              <w:t>(в цифрах)</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(словами)</w:t>
            </w:r>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Предназначено для частичного принятия указанной суммы, что не применимо </w:t>
            </w:r>
            <w:r w:rsidRPr="00064ADD">
              <w:rPr>
                <w:rFonts w:ascii="GHEA Grapalat" w:hAnsi="GHEA Grapalat" w:cs="Sylfaen"/>
                <w:sz w:val="20"/>
                <w:szCs w:val="20"/>
              </w:rPr>
              <w:t>)</w:t>
            </w:r>
          </w:p>
        </w:tc>
      </w:tr>
      <w:tr w:rsidR="00700B80"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42FD8D03" w:rsidR="00700B80" w:rsidRPr="00064ADD" w:rsidRDefault="00700B80" w:rsidP="00700B80">
            <w:pPr>
              <w:rPr>
                <w:rFonts w:ascii="GHEA Grapalat" w:hAnsi="GHEA Grapalat" w:cs="Arial"/>
                <w:sz w:val="20"/>
                <w:szCs w:val="20"/>
              </w:rPr>
            </w:pPr>
            <w:r w:rsidRPr="00A71D81">
              <w:rPr>
                <w:rFonts w:ascii="GHEA Grapalat" w:hAnsi="GHEA Grapalat" w:cs="Sylfaen"/>
                <w:sz w:val="20"/>
                <w:szCs w:val="20"/>
              </w:rPr>
              <w:t xml:space="preserve">16. Валюта </w:t>
            </w:r>
            <w:r w:rsidRPr="00A71D81">
              <w:rPr>
                <w:rFonts w:ascii="GHEA Grapalat" w:hAnsi="GHEA Grapalat" w:cs="Arial"/>
                <w:sz w:val="20"/>
                <w:szCs w:val="20"/>
              </w:rPr>
              <w:t xml:space="preserve">( </w:t>
            </w:r>
            <w:r w:rsidRPr="00A71D81">
              <w:rPr>
                <w:rFonts w:ascii="GHEA Grapalat" w:hAnsi="GHEA Grapalat" w:cs="Sylfaen"/>
                <w:sz w:val="20"/>
                <w:szCs w:val="20"/>
              </w:rPr>
              <w:t>прописью)</w:t>
            </w:r>
            <w:r w:rsidRPr="00A71D81">
              <w:rPr>
                <w:rFonts w:ascii="GHEA Grapalat" w:hAnsi="GHEA Grapalat" w:cs="Arial"/>
                <w:sz w:val="20"/>
                <w:szCs w:val="20"/>
              </w:rPr>
              <w:t xml:space="preserve">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 xml:space="preserve">код </w:t>
            </w:r>
            <w:r w:rsidRPr="00A71D81">
              <w:rPr>
                <w:rFonts w:ascii="GHEA Grapalat" w:hAnsi="GHEA Grapalat" w:cs="Arial"/>
                <w:sz w:val="20"/>
                <w:szCs w:val="20"/>
              </w:rPr>
              <w:t xml:space="preserve">) - </w:t>
            </w:r>
            <w:r w:rsidRPr="00A7019A">
              <w:rPr>
                <w:rFonts w:ascii="GHEA Grapalat" w:hAnsi="GHEA Grapalat" w:cs="Arial"/>
                <w:b/>
                <w:sz w:val="20"/>
                <w:szCs w:val="20"/>
              </w:rPr>
              <w:t>армянский драм и АМД</w:t>
            </w:r>
          </w:p>
        </w:tc>
      </w:tr>
      <w:tr w:rsidR="00700B80"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65E9E816" w:rsidR="00700B80" w:rsidRPr="00064ADD" w:rsidRDefault="00700B80" w:rsidP="00700B80">
            <w:pPr>
              <w:rPr>
                <w:rFonts w:ascii="GHEA Grapalat" w:hAnsi="GHEA Grapalat" w:cs="Arial"/>
                <w:sz w:val="20"/>
                <w:szCs w:val="20"/>
                <w:lang w:val="hy-AM"/>
              </w:rPr>
            </w:pPr>
            <w:r w:rsidRPr="00A71D81">
              <w:rPr>
                <w:rFonts w:ascii="GHEA Grapalat" w:hAnsi="GHEA Grapalat" w:cs="Sylfaen"/>
                <w:sz w:val="20"/>
                <w:szCs w:val="20"/>
              </w:rPr>
              <w:t xml:space="preserve">1 </w:t>
            </w:r>
            <w:r w:rsidRPr="00A71D81">
              <w:rPr>
                <w:rFonts w:ascii="GHEA Grapalat" w:hAnsi="GHEA Grapalat" w:cs="Sylfaen"/>
                <w:sz w:val="20"/>
                <w:szCs w:val="20"/>
                <w:lang w:val="hy-AM"/>
              </w:rPr>
              <w:t xml:space="preserve">7. </w:t>
            </w:r>
            <w:r w:rsidRPr="00A71D81">
              <w:rPr>
                <w:rFonts w:ascii="GHEA Grapalat" w:hAnsi="GHEA Grapalat" w:cs="Sylfaen"/>
                <w:sz w:val="20"/>
                <w:szCs w:val="20"/>
              </w:rPr>
              <w:t xml:space="preserve">Цель транзакции </w:t>
            </w:r>
            <w:r w:rsidRPr="00A71D81">
              <w:rPr>
                <w:rFonts w:ascii="GHEA Grapalat" w:hAnsi="GHEA Grapalat" w:cs="Arial"/>
                <w:sz w:val="20"/>
                <w:szCs w:val="20"/>
              </w:rPr>
              <w:t xml:space="preserve">( </w:t>
            </w:r>
            <w:r w:rsidRPr="00A71D81">
              <w:rPr>
                <w:rFonts w:ascii="GHEA Grapalat" w:hAnsi="GHEA Grapalat" w:cs="Sylfaen"/>
                <w:sz w:val="20"/>
                <w:szCs w:val="20"/>
              </w:rPr>
              <w:t xml:space="preserve">платежа </w:t>
            </w:r>
            <w:r w:rsidRPr="00A71D81">
              <w:rPr>
                <w:rFonts w:ascii="GHEA Grapalat" w:hAnsi="GHEA Grapalat" w:cs="Arial"/>
                <w:sz w:val="20"/>
                <w:szCs w:val="20"/>
              </w:rPr>
              <w:t>) :</w:t>
            </w:r>
            <w:r w:rsidRPr="00A71D81">
              <w:rPr>
                <w:rFonts w:ascii="GHEA Grapalat" w:hAnsi="GHEA Grapalat" w:cs="Arial"/>
                <w:sz w:val="20"/>
                <w:szCs w:val="20"/>
                <w:lang w:val="hy-AM"/>
              </w:rPr>
              <w:t xml:space="preserve">  </w:t>
            </w:r>
            <w:r w:rsidRPr="00A7019A">
              <w:rPr>
                <w:rFonts w:ascii="GHEA Grapalat" w:hAnsi="GHEA Grapalat" w:cs="Sylfaen"/>
                <w:b/>
                <w:bCs/>
                <w:sz w:val="20"/>
                <w:szCs w:val="20"/>
                <w:lang w:val="hy-AM"/>
              </w:rPr>
              <w:t xml:space="preserve">для </w:t>
            </w:r>
            <w:r w:rsidRPr="00A7019A">
              <w:rPr>
                <w:rFonts w:ascii="GHEA Grapalat" w:hAnsi="GHEA Grapalat" w:cs="Sylfaen"/>
                <w:b/>
                <w:bCs/>
                <w:sz w:val="20"/>
                <w:szCs w:val="20"/>
              </w:rPr>
              <w:t>обеспечения квалификации</w:t>
            </w:r>
          </w:p>
        </w:tc>
      </w:tr>
      <w:tr w:rsidR="00700B80"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700B80" w:rsidRPr="00064ADD" w:rsidRDefault="00700B80" w:rsidP="00700B80">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8. Основание для оплаты: </w:t>
            </w:r>
            <w:r w:rsidRPr="00064ADD">
              <w:rPr>
                <w:rFonts w:ascii="GHEA Grapalat" w:hAnsi="GHEA Grapalat" w:cs="Sylfaen"/>
                <w:sz w:val="20"/>
                <w:szCs w:val="20"/>
              </w:rPr>
              <w:t xml:space="preserve">( </w:t>
            </w:r>
            <w:r w:rsidRPr="00064ADD">
              <w:rPr>
                <w:rFonts w:ascii="GHEA Grapalat" w:hAnsi="GHEA Grapalat" w:cs="Arial"/>
                <w:sz w:val="20"/>
                <w:szCs w:val="20"/>
                <w:lang w:val="hy-AM"/>
              </w:rPr>
              <w:t xml:space="preserve">Название </w:t>
            </w:r>
            <w:r w:rsidRPr="00064ADD">
              <w:rPr>
                <w:rFonts w:ascii="GHEA Grapalat" w:hAnsi="GHEA Grapalat" w:cs="Sylfaen"/>
                <w:sz w:val="20"/>
                <w:szCs w:val="20"/>
                <w:lang w:val="hy-AM"/>
              </w:rPr>
              <w:t xml:space="preserve">документов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включая соглашение о штрафных санкциях </w:t>
            </w:r>
            <w:r w:rsidRPr="00064ADD">
              <w:rPr>
                <w:rFonts w:ascii="GHEA Grapalat" w:hAnsi="GHEA Grapalat" w:cs="Sylfaen"/>
                <w:sz w:val="20"/>
                <w:szCs w:val="20"/>
              </w:rPr>
              <w:t xml:space="preserve">, </w:t>
            </w:r>
            <w:r w:rsidRPr="00064ADD">
              <w:rPr>
                <w:rFonts w:ascii="GHEA Grapalat" w:hAnsi="GHEA Grapalat" w:cs="Sylfaen"/>
                <w:sz w:val="20"/>
                <w:szCs w:val="20"/>
                <w:lang w:val="hy-AM"/>
              </w:rPr>
              <w:t>их</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цифры </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контракт</w:t>
            </w:r>
            <w:r w:rsidRPr="00064ADD">
              <w:rPr>
                <w:rFonts w:ascii="GHEA Grapalat" w:hAnsi="GHEA Grapalat" w:cs="Arial"/>
                <w:sz w:val="20"/>
                <w:szCs w:val="20"/>
              </w:rPr>
              <w:t xml:space="preserve"> </w:t>
            </w:r>
            <w:r w:rsidRPr="00064ADD">
              <w:rPr>
                <w:rFonts w:ascii="GHEA Grapalat" w:hAnsi="GHEA Grapalat" w:cs="Sylfaen"/>
                <w:sz w:val="20"/>
                <w:szCs w:val="20"/>
              </w:rPr>
              <w:t xml:space="preserve">код, на основании которого </w:t>
            </w:r>
            <w:r w:rsidRPr="00064ADD">
              <w:rPr>
                <w:rFonts w:ascii="GHEA Grapalat" w:hAnsi="GHEA Grapalat" w:cs="Arial"/>
                <w:sz w:val="20"/>
                <w:szCs w:val="20"/>
                <w:lang w:val="hy-AM"/>
              </w:rPr>
              <w:t xml:space="preserve">производится сбор </w:t>
            </w:r>
            <w:r w:rsidRPr="00064ADD">
              <w:rPr>
                <w:rFonts w:ascii="GHEA Grapalat" w:hAnsi="GHEA Grapalat" w:cs="Arial"/>
                <w:sz w:val="20"/>
                <w:szCs w:val="20"/>
              </w:rPr>
              <w:t>)</w:t>
            </w:r>
          </w:p>
          <w:p w14:paraId="1CA69282" w14:textId="77777777" w:rsidR="00700B80" w:rsidRPr="00064ADD" w:rsidRDefault="00700B80" w:rsidP="00700B80">
            <w:pPr>
              <w:rPr>
                <w:rFonts w:ascii="GHEA Grapalat" w:hAnsi="GHEA Grapalat" w:cs="Arial"/>
                <w:sz w:val="20"/>
                <w:szCs w:val="20"/>
              </w:rPr>
            </w:pPr>
          </w:p>
        </w:tc>
      </w:tr>
      <w:tr w:rsidR="00700B80" w:rsidRPr="00064ADD" w14:paraId="61C456C7" w14:textId="77777777" w:rsidTr="00C00D4B">
        <w:trPr>
          <w:trHeight w:val="507"/>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700B80" w:rsidRPr="00064ADD" w:rsidRDefault="00700B80" w:rsidP="00700B80">
            <w:pPr>
              <w:rPr>
                <w:rFonts w:ascii="GHEA Grapalat" w:hAnsi="GHEA Grapalat" w:cs="Arial"/>
                <w:sz w:val="20"/>
                <w:szCs w:val="20"/>
                <w:lang w:val="hy-AM"/>
              </w:rPr>
            </w:pPr>
          </w:p>
        </w:tc>
      </w:tr>
      <w:tr w:rsidR="00700B80" w:rsidRPr="00064ADD" w14:paraId="38E1096E" w14:textId="77777777" w:rsidTr="00C00D4B">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CF573" w14:textId="593FFC34" w:rsidR="00700B80" w:rsidRPr="00064ADD" w:rsidRDefault="00700B80" w:rsidP="00700B80">
            <w:pPr>
              <w:rPr>
                <w:rFonts w:ascii="GHEA Grapalat" w:hAnsi="GHEA Grapalat" w:cs="Sylfaen"/>
                <w:sz w:val="20"/>
                <w:szCs w:val="20"/>
                <w:lang w:val="ru-RU"/>
              </w:rPr>
            </w:pPr>
            <w:r w:rsidRPr="00064ADD">
              <w:rPr>
                <w:rFonts w:ascii="GHEA Grapalat" w:hAnsi="GHEA Grapalat" w:cs="Sylfaen"/>
                <w:sz w:val="20"/>
                <w:szCs w:val="20"/>
                <w:lang w:val="hy-AM"/>
              </w:rPr>
              <w:t>19. Условия оплаты: принимаются следующие способы оплаты.</w:t>
            </w:r>
          </w:p>
        </w:tc>
      </w:tr>
      <w:tr w:rsidR="00700B80" w:rsidRPr="00064ADD" w14:paraId="1400F901" w14:textId="77777777" w:rsidTr="00C00D4B">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BB282C" w14:textId="61BC1CB4" w:rsidR="00700B80" w:rsidRPr="00064ADD" w:rsidRDefault="00700B80" w:rsidP="00700B80">
            <w:pPr>
              <w:rPr>
                <w:rFonts w:ascii="GHEA Grapalat" w:hAnsi="GHEA Grapalat" w:cs="Sylfaen"/>
                <w:sz w:val="20"/>
                <w:szCs w:val="20"/>
                <w:lang w:val="hy-AM"/>
              </w:rPr>
            </w:pPr>
            <w:r w:rsidRPr="00064ADD">
              <w:rPr>
                <w:rFonts w:ascii="GHEA Grapalat" w:hAnsi="GHEA Grapalat" w:cs="Sylfaen"/>
                <w:sz w:val="20"/>
                <w:szCs w:val="20"/>
                <w:lang w:val="hy-AM"/>
              </w:rPr>
              <w:t xml:space="preserve">20. Количество прикрепленных страниц: </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sz w:val="20"/>
                <w:szCs w:val="20"/>
              </w:rPr>
              <w:t>страница</w:t>
            </w:r>
          </w:p>
        </w:tc>
      </w:tr>
      <w:tr w:rsidR="00700B80"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700B80" w:rsidRPr="00064ADD" w:rsidRDefault="00700B80" w:rsidP="00700B80">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 xml:space="preserve">22. а </w:t>
            </w:r>
            <w:r w:rsidRPr="00064ADD">
              <w:rPr>
                <w:rFonts w:ascii="GHEA Grapalat" w:hAnsi="GHEA Grapalat" w:cs="Arial"/>
                <w:sz w:val="20"/>
                <w:szCs w:val="20"/>
              </w:rPr>
              <w:t xml:space="preserve">. </w:t>
            </w:r>
            <w:r w:rsidRPr="00064ADD">
              <w:rPr>
                <w:rFonts w:ascii="GHEA Grapalat" w:hAnsi="GHEA Grapalat" w:cs="Sylfaen"/>
                <w:sz w:val="20"/>
                <w:szCs w:val="20"/>
              </w:rPr>
              <w:t>Подписи бенефициаров</w:t>
            </w:r>
          </w:p>
          <w:p w14:paraId="096FEDC0" w14:textId="77777777" w:rsidR="00700B80" w:rsidRPr="00064ADD" w:rsidRDefault="00700B80" w:rsidP="00700B80">
            <w:pPr>
              <w:rPr>
                <w:rFonts w:ascii="GHEA Grapalat" w:hAnsi="GHEA Grapalat" w:cs="Sylfaen"/>
                <w:sz w:val="20"/>
                <w:szCs w:val="20"/>
              </w:rPr>
            </w:pPr>
          </w:p>
          <w:p w14:paraId="2600827E" w14:textId="77777777" w:rsidR="00700B80" w:rsidRPr="00064ADD" w:rsidRDefault="00700B80" w:rsidP="00700B80">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700B80" w:rsidRPr="00064ADD" w:rsidRDefault="00700B80" w:rsidP="00700B80">
            <w:pPr>
              <w:rPr>
                <w:rFonts w:ascii="GHEA Grapalat" w:hAnsi="GHEA Grapalat" w:cs="Tahoma"/>
                <w:color w:val="000000"/>
                <w:sz w:val="20"/>
                <w:szCs w:val="20"/>
              </w:rPr>
            </w:pPr>
          </w:p>
          <w:p w14:paraId="0FA19C3B" w14:textId="77777777" w:rsidR="00700B80" w:rsidRPr="00064ADD" w:rsidRDefault="00700B80" w:rsidP="00700B80">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700B80" w:rsidRPr="00064ADD" w:rsidRDefault="00700B80" w:rsidP="00700B80">
            <w:pPr>
              <w:rPr>
                <w:rFonts w:ascii="GHEA Grapalat" w:hAnsi="GHEA Grapalat" w:cs="Sylfaen"/>
                <w:sz w:val="20"/>
                <w:szCs w:val="20"/>
              </w:rPr>
            </w:pPr>
          </w:p>
          <w:p w14:paraId="15191FAE" w14:textId="2DFB0CCB" w:rsidR="00700B80" w:rsidRPr="00064ADD" w:rsidRDefault="00700B80" w:rsidP="00700B80">
            <w:pPr>
              <w:rPr>
                <w:rFonts w:ascii="GHEA Grapalat" w:hAnsi="GHEA Grapalat" w:cs="Sylfaen"/>
                <w:sz w:val="20"/>
                <w:szCs w:val="20"/>
              </w:rPr>
            </w:pPr>
            <w:r w:rsidRPr="00064ADD">
              <w:rPr>
                <w:rFonts w:ascii="GHEA Grapalat" w:hAnsi="GHEA Grapalat" w:cs="Sylfaen"/>
                <w:sz w:val="20"/>
                <w:szCs w:val="20"/>
                <w:lang w:val="hy-AM"/>
              </w:rPr>
              <w:t xml:space="preserve">22.б. </w:t>
            </w:r>
            <w:r w:rsidRPr="00064ADD">
              <w:rPr>
                <w:rFonts w:ascii="GHEA Grapalat" w:hAnsi="GHEA Grapalat" w:cs="Sylfaen"/>
                <w:sz w:val="20"/>
                <w:szCs w:val="20"/>
              </w:rPr>
              <w:t>К.Т.</w:t>
            </w:r>
          </w:p>
          <w:p w14:paraId="7FE10FAD" w14:textId="77777777" w:rsidR="00700B80" w:rsidRPr="00064ADD" w:rsidRDefault="00700B80" w:rsidP="00700B8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700B80" w:rsidRPr="00064ADD" w:rsidRDefault="00700B80" w:rsidP="00700B80">
            <w:pPr>
              <w:rPr>
                <w:rFonts w:ascii="GHEA Grapalat" w:hAnsi="GHEA Grapalat" w:cs="Sylfaen"/>
                <w:sz w:val="20"/>
                <w:szCs w:val="20"/>
              </w:rPr>
            </w:pPr>
            <w:r w:rsidRPr="00064ADD">
              <w:rPr>
                <w:rFonts w:ascii="GHEA Grapalat" w:hAnsi="GHEA Grapalat" w:cs="Arial"/>
                <w:sz w:val="20"/>
                <w:szCs w:val="20"/>
                <w:lang w:val="hy-AM"/>
              </w:rPr>
              <w:t xml:space="preserve">2 </w:t>
            </w:r>
            <w:r w:rsidRPr="00064ADD">
              <w:rPr>
                <w:rFonts w:ascii="GHEA Grapalat" w:hAnsi="GHEA Grapalat" w:cs="Arial"/>
                <w:sz w:val="20"/>
                <w:szCs w:val="20"/>
              </w:rPr>
              <w:t xml:space="preserve">1. </w:t>
            </w:r>
            <w:r w:rsidRPr="00064ADD">
              <w:rPr>
                <w:rFonts w:ascii="GHEA Grapalat" w:hAnsi="GHEA Grapalat" w:cs="Sylfaen"/>
                <w:sz w:val="20"/>
                <w:szCs w:val="20"/>
              </w:rPr>
              <w:t>а.</w:t>
            </w:r>
            <w:r w:rsidRPr="00064ADD">
              <w:rPr>
                <w:rFonts w:ascii="Courier New" w:hAnsi="Courier New" w:cs="Courier New"/>
                <w:sz w:val="20"/>
                <w:szCs w:val="20"/>
              </w:rPr>
              <w:t> </w:t>
            </w:r>
            <w:r w:rsidRPr="00064ADD">
              <w:rPr>
                <w:rFonts w:ascii="GHEA Grapalat" w:hAnsi="GHEA Grapalat" w:cs="Sylfaen"/>
                <w:sz w:val="20"/>
                <w:szCs w:val="20"/>
              </w:rPr>
              <w:t>Подписи плательщика:</w:t>
            </w:r>
          </w:p>
          <w:p w14:paraId="01FD2F78" w14:textId="77777777" w:rsidR="00700B80" w:rsidRPr="00064ADD" w:rsidRDefault="00700B80" w:rsidP="00700B80">
            <w:pPr>
              <w:jc w:val="right"/>
              <w:rPr>
                <w:rFonts w:ascii="GHEA Grapalat" w:hAnsi="GHEA Grapalat" w:cs="Sylfaen"/>
                <w:sz w:val="20"/>
                <w:szCs w:val="20"/>
              </w:rPr>
            </w:pPr>
          </w:p>
          <w:p w14:paraId="6912BC13" w14:textId="77777777" w:rsidR="00700B80" w:rsidRPr="00064ADD" w:rsidRDefault="00700B80" w:rsidP="00700B80">
            <w:pPr>
              <w:rPr>
                <w:rFonts w:ascii="GHEA Grapalat" w:hAnsi="GHEA Grapalat" w:cs="Sylfaen"/>
                <w:sz w:val="20"/>
                <w:szCs w:val="20"/>
              </w:rPr>
            </w:pPr>
            <w:r w:rsidRPr="00064ADD">
              <w:rPr>
                <w:rFonts w:ascii="GHEA Grapalat" w:hAnsi="GHEA Grapalat" w:cs="Tahoma"/>
                <w:color w:val="000000"/>
                <w:sz w:val="20"/>
                <w:szCs w:val="20"/>
              </w:rPr>
              <w:t>/____________________/</w:t>
            </w:r>
          </w:p>
          <w:p w14:paraId="0EC60890" w14:textId="77777777" w:rsidR="00700B80" w:rsidRPr="00064ADD" w:rsidRDefault="00700B80" w:rsidP="00700B80">
            <w:pPr>
              <w:jc w:val="right"/>
              <w:rPr>
                <w:rFonts w:ascii="GHEA Grapalat" w:hAnsi="GHEA Grapalat" w:cs="Tahoma"/>
                <w:color w:val="000000"/>
                <w:sz w:val="20"/>
                <w:szCs w:val="20"/>
              </w:rPr>
            </w:pPr>
          </w:p>
          <w:p w14:paraId="53987E07" w14:textId="77777777" w:rsidR="00700B80" w:rsidRPr="00064ADD" w:rsidRDefault="00700B80" w:rsidP="00700B80">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700B80" w:rsidRPr="00064ADD" w:rsidRDefault="00700B80" w:rsidP="00700B80">
            <w:pPr>
              <w:jc w:val="right"/>
              <w:rPr>
                <w:rFonts w:ascii="GHEA Grapalat" w:hAnsi="GHEA Grapalat" w:cs="Sylfaen"/>
                <w:sz w:val="20"/>
                <w:szCs w:val="20"/>
              </w:rPr>
            </w:pPr>
          </w:p>
          <w:p w14:paraId="390A1D67" w14:textId="77777777" w:rsidR="00700B80" w:rsidRPr="00064ADD" w:rsidRDefault="00700B80" w:rsidP="00700B80">
            <w:pPr>
              <w:jc w:val="right"/>
              <w:rPr>
                <w:rFonts w:ascii="GHEA Grapalat" w:hAnsi="GHEA Grapalat" w:cs="Sylfaen"/>
                <w:sz w:val="20"/>
                <w:szCs w:val="20"/>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1.б. К.Т.</w:t>
            </w:r>
          </w:p>
          <w:p w14:paraId="5416D5ED" w14:textId="77777777" w:rsidR="00700B80" w:rsidRPr="00064ADD" w:rsidRDefault="00700B80" w:rsidP="00700B80">
            <w:pPr>
              <w:jc w:val="right"/>
              <w:rPr>
                <w:rFonts w:ascii="GHEA Grapalat" w:hAnsi="GHEA Grapalat" w:cs="Sylfaen"/>
                <w:sz w:val="20"/>
                <w:szCs w:val="20"/>
              </w:rPr>
            </w:pPr>
          </w:p>
        </w:tc>
      </w:tr>
      <w:tr w:rsidR="00700B80"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700B80" w:rsidRPr="00064ADD" w:rsidRDefault="00700B80" w:rsidP="00700B80">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4 </w:t>
            </w:r>
            <w:r w:rsidRPr="00064ADD">
              <w:rPr>
                <w:rFonts w:ascii="GHEA Grapalat" w:hAnsi="GHEA Grapalat" w:cs="Tahoma"/>
                <w:color w:val="000000"/>
                <w:sz w:val="20"/>
                <w:szCs w:val="20"/>
              </w:rPr>
              <w:t xml:space="preserve">.a. </w:t>
            </w:r>
            <w:r w:rsidRPr="00064ADD">
              <w:rPr>
                <w:rFonts w:ascii="GHEA Grapalat" w:hAnsi="GHEA Grapalat" w:cs="Tahoma"/>
                <w:color w:val="000000"/>
                <w:sz w:val="20"/>
                <w:szCs w:val="20"/>
                <w:lang w:val="hy-AM"/>
              </w:rPr>
              <w:t>Финансовое учреждение, обслуживающее бенефициара</w:t>
            </w:r>
            <w:r w:rsidRPr="00064ADD">
              <w:rPr>
                <w:rFonts w:ascii="GHEA Grapalat" w:hAnsi="GHEA Grapalat" w:cs="Tahoma"/>
                <w:color w:val="000000"/>
                <w:sz w:val="20"/>
                <w:szCs w:val="20"/>
              </w:rPr>
              <w:t xml:space="preserve"> </w:t>
            </w:r>
          </w:p>
          <w:p w14:paraId="54E440D3" w14:textId="77777777" w:rsidR="00700B80" w:rsidRPr="00064ADD" w:rsidRDefault="00700B80" w:rsidP="00700B80">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700B80" w:rsidRPr="00064ADD" w:rsidRDefault="00700B80" w:rsidP="00700B80">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/____________________/</w:t>
            </w:r>
          </w:p>
          <w:p w14:paraId="3E6C6226" w14:textId="66376A4A" w:rsidR="00700B80" w:rsidRPr="00064ADD" w:rsidRDefault="00700B80" w:rsidP="00700B80">
            <w:pPr>
              <w:rPr>
                <w:rFonts w:ascii="GHEA Grapalat" w:hAnsi="GHEA Grapalat" w:cs="Sylfaen"/>
                <w:sz w:val="20"/>
                <w:szCs w:val="20"/>
              </w:rPr>
            </w:pPr>
            <w:r w:rsidRPr="00064ADD">
              <w:rPr>
                <w:rFonts w:ascii="GHEA Grapalat" w:hAnsi="GHEA Grapalat" w:cs="Sylfaen"/>
                <w:sz w:val="20"/>
                <w:szCs w:val="20"/>
              </w:rPr>
              <w:t>/подпись/</w:t>
            </w:r>
          </w:p>
          <w:p w14:paraId="5EFE3454" w14:textId="77777777" w:rsidR="00700B80" w:rsidRPr="00064ADD" w:rsidRDefault="00700B80" w:rsidP="00700B80">
            <w:pPr>
              <w:rPr>
                <w:rFonts w:ascii="GHEA Grapalat" w:hAnsi="GHEA Grapalat" w:cs="Tahoma"/>
                <w:color w:val="000000"/>
                <w:sz w:val="20"/>
                <w:szCs w:val="20"/>
              </w:rPr>
            </w:pPr>
          </w:p>
          <w:p w14:paraId="592A6344" w14:textId="77777777" w:rsidR="00700B80" w:rsidRPr="00064ADD" w:rsidRDefault="00700B80" w:rsidP="00700B80">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700B80" w:rsidRPr="00064ADD" w:rsidRDefault="00700B80" w:rsidP="00700B80">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3 </w:t>
            </w:r>
            <w:r w:rsidRPr="00064ADD">
              <w:rPr>
                <w:rFonts w:ascii="GHEA Grapalat" w:hAnsi="GHEA Grapalat" w:cs="Tahoma"/>
                <w:color w:val="000000"/>
                <w:sz w:val="20"/>
                <w:szCs w:val="20"/>
              </w:rPr>
              <w:t xml:space="preserve">.a. </w:t>
            </w:r>
            <w:r w:rsidRPr="00064ADD">
              <w:rPr>
                <w:rFonts w:ascii="GHEA Grapalat" w:hAnsi="GHEA Grapalat" w:cs="Tahoma"/>
                <w:color w:val="000000"/>
                <w:sz w:val="20"/>
                <w:szCs w:val="20"/>
                <w:lang w:val="hy-AM"/>
              </w:rPr>
              <w:t>Финансовое учреждение, обслуживающее плательщика</w:t>
            </w:r>
            <w:r w:rsidRPr="00064ADD">
              <w:rPr>
                <w:rFonts w:ascii="GHEA Grapalat" w:hAnsi="GHEA Grapalat" w:cs="Tahoma"/>
                <w:color w:val="000000"/>
                <w:sz w:val="20"/>
                <w:szCs w:val="20"/>
              </w:rPr>
              <w:t xml:space="preserve"> </w:t>
            </w:r>
          </w:p>
          <w:p w14:paraId="07F94792" w14:textId="77777777" w:rsidR="00700B80" w:rsidRPr="00064ADD" w:rsidRDefault="00700B80" w:rsidP="00700B80">
            <w:pPr>
              <w:jc w:val="right"/>
              <w:rPr>
                <w:rFonts w:ascii="GHEA Grapalat" w:hAnsi="GHEA Grapalat" w:cs="Tahoma"/>
                <w:color w:val="000000"/>
                <w:sz w:val="20"/>
                <w:szCs w:val="20"/>
              </w:rPr>
            </w:pPr>
          </w:p>
          <w:p w14:paraId="5BBB346B" w14:textId="77777777" w:rsidR="00700B80" w:rsidRPr="00064ADD" w:rsidRDefault="00700B80" w:rsidP="00700B80">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700B80" w:rsidRPr="00064ADD" w:rsidRDefault="00700B80" w:rsidP="00700B80">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/подпись/</w:t>
            </w:r>
          </w:p>
          <w:p w14:paraId="49E79F55" w14:textId="77777777" w:rsidR="00700B80" w:rsidRPr="00064ADD" w:rsidRDefault="00700B80" w:rsidP="00700B80">
            <w:pPr>
              <w:jc w:val="right"/>
              <w:rPr>
                <w:rFonts w:ascii="GHEA Grapalat" w:hAnsi="GHEA Grapalat" w:cs="Arial"/>
                <w:sz w:val="20"/>
                <w:szCs w:val="20"/>
                <w:lang w:val="hy-AM"/>
              </w:rPr>
            </w:pPr>
          </w:p>
        </w:tc>
      </w:tr>
      <w:tr w:rsidR="00700B80" w:rsidRPr="00064ADD" w14:paraId="4E98930D" w14:textId="77777777" w:rsidTr="00B72E50">
        <w:trPr>
          <w:trHeight w:val="180"/>
        </w:trPr>
        <w:tc>
          <w:tcPr>
            <w:tcW w:w="5616" w:type="dxa"/>
            <w:tcBorders>
              <w:top w:val="nil"/>
              <w:left w:val="single" w:sz="4" w:space="0" w:color="auto"/>
              <w:bottom w:val="single" w:sz="4" w:space="0" w:color="auto"/>
              <w:right w:val="single" w:sz="4" w:space="0" w:color="auto"/>
            </w:tcBorders>
            <w:noWrap/>
            <w:vAlign w:val="bottom"/>
          </w:tcPr>
          <w:p w14:paraId="69C584B1" w14:textId="77777777" w:rsidR="00700B80" w:rsidRPr="00064ADD" w:rsidRDefault="00700B80" w:rsidP="00700B80">
            <w:pPr>
              <w:rPr>
                <w:rFonts w:ascii="GHEA Grapalat" w:hAnsi="GHEA Grapalat" w:cs="Sylfaen"/>
                <w:sz w:val="20"/>
                <w:szCs w:val="20"/>
              </w:rPr>
            </w:pPr>
            <w:r w:rsidRPr="00064ADD">
              <w:rPr>
                <w:rFonts w:ascii="GHEA Grapalat" w:hAnsi="GHEA Grapalat" w:cs="Sylfaen"/>
                <w:sz w:val="20"/>
                <w:szCs w:val="20"/>
              </w:rPr>
              <w:t>24.б. К.Т.</w:t>
            </w:r>
          </w:p>
          <w:p w14:paraId="59806EBD" w14:textId="77777777" w:rsidR="00700B80" w:rsidRPr="00064ADD" w:rsidRDefault="00700B80" w:rsidP="00700B80">
            <w:pPr>
              <w:rPr>
                <w:rFonts w:ascii="GHEA Grapalat" w:hAnsi="GHEA Grapalat" w:cs="Sylfaen"/>
                <w:sz w:val="20"/>
                <w:szCs w:val="20"/>
              </w:rPr>
            </w:pPr>
          </w:p>
          <w:p w14:paraId="2F252CD7" w14:textId="77777777" w:rsidR="00700B80" w:rsidRPr="00064ADD" w:rsidRDefault="00700B80" w:rsidP="00700B80">
            <w:pPr>
              <w:rPr>
                <w:rFonts w:ascii="GHEA Grapalat" w:hAnsi="GHEA Grapalat" w:cs="Sylfaen"/>
                <w:sz w:val="20"/>
                <w:szCs w:val="20"/>
              </w:rPr>
            </w:pPr>
          </w:p>
          <w:p w14:paraId="7B7E2414" w14:textId="436F7BA9" w:rsidR="00700B80" w:rsidRPr="00064ADD" w:rsidRDefault="00700B80" w:rsidP="00700B80">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 xml:space="preserve">2 </w:t>
            </w:r>
            <w:r w:rsidRPr="00064ADD">
              <w:rPr>
                <w:rFonts w:ascii="GHEA Grapalat" w:hAnsi="GHEA Grapalat" w:cs="Sylfaen"/>
                <w:sz w:val="20"/>
                <w:szCs w:val="20"/>
                <w:lang w:val="hy-AM"/>
              </w:rPr>
              <w:t xml:space="preserve">4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c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лет.</w:t>
            </w:r>
            <w:r w:rsidRPr="00064ADD">
              <w:rPr>
                <w:rFonts w:ascii="GHEA Grapalat" w:hAnsi="GHEA Grapalat" w:cs="Sylfaen"/>
                <w:sz w:val="20"/>
                <w:szCs w:val="20"/>
              </w:rPr>
              <w:t xml:space="preserve">   </w:t>
            </w:r>
          </w:p>
          <w:p w14:paraId="313B1245" w14:textId="77777777" w:rsidR="00700B80" w:rsidRPr="00064ADD" w:rsidRDefault="00700B80" w:rsidP="00700B8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700B80" w:rsidRPr="00064ADD" w:rsidRDefault="00700B80" w:rsidP="00700B80">
            <w:pPr>
              <w:rPr>
                <w:rFonts w:ascii="GHEA Grapalat" w:hAnsi="GHEA Grapalat" w:cs="Sylfaen"/>
                <w:sz w:val="20"/>
                <w:szCs w:val="20"/>
              </w:rPr>
            </w:pPr>
            <w:r w:rsidRPr="00064ADD">
              <w:rPr>
                <w:rFonts w:ascii="GHEA Grapalat" w:hAnsi="GHEA Grapalat" w:cs="Sylfaen"/>
                <w:sz w:val="20"/>
                <w:szCs w:val="20"/>
              </w:rPr>
              <w:t>23.б. К.Т.</w:t>
            </w:r>
          </w:p>
          <w:p w14:paraId="14BAAFB7" w14:textId="77777777" w:rsidR="00700B80" w:rsidRPr="00064ADD" w:rsidRDefault="00700B80" w:rsidP="00700B80">
            <w:pPr>
              <w:rPr>
                <w:rFonts w:ascii="GHEA Grapalat" w:hAnsi="GHEA Grapalat" w:cs="Sylfaen"/>
                <w:sz w:val="20"/>
                <w:szCs w:val="20"/>
              </w:rPr>
            </w:pPr>
          </w:p>
          <w:p w14:paraId="58F3C397" w14:textId="77777777" w:rsidR="00700B80" w:rsidRPr="00064ADD" w:rsidRDefault="00700B80" w:rsidP="00700B80">
            <w:pPr>
              <w:rPr>
                <w:rFonts w:ascii="GHEA Grapalat" w:hAnsi="GHEA Grapalat" w:cs="Sylfaen"/>
                <w:sz w:val="20"/>
                <w:szCs w:val="20"/>
              </w:rPr>
            </w:pPr>
            <w:r w:rsidRPr="00064ADD">
              <w:rPr>
                <w:rFonts w:ascii="GHEA Grapalat" w:hAnsi="GHEA Grapalat" w:cs="Sylfaen"/>
                <w:sz w:val="20"/>
                <w:szCs w:val="20"/>
              </w:rPr>
              <w:t xml:space="preserve">                     </w:t>
            </w:r>
          </w:p>
          <w:p w14:paraId="4EDBAF66" w14:textId="2837F8A0" w:rsidR="00700B80" w:rsidRPr="00064ADD" w:rsidRDefault="00700B80" w:rsidP="00700B80">
            <w:pPr>
              <w:rPr>
                <w:rFonts w:ascii="GHEA Grapalat" w:hAnsi="GHEA Grapalat" w:cs="Sylfaen"/>
                <w:sz w:val="20"/>
                <w:szCs w:val="20"/>
              </w:rPr>
            </w:pPr>
            <w:r w:rsidRPr="00064ADD">
              <w:rPr>
                <w:rFonts w:ascii="GHEA Grapalat" w:hAnsi="GHEA Grapalat" w:cs="Sylfaen"/>
                <w:sz w:val="20"/>
                <w:szCs w:val="20"/>
              </w:rPr>
              <w:t xml:space="preserve">23. </w:t>
            </w:r>
            <w:r w:rsidRPr="00064ADD">
              <w:rPr>
                <w:rFonts w:ascii="GHEA Grapalat" w:hAnsi="GHEA Grapalat" w:cs="Sylfaen"/>
                <w:sz w:val="20"/>
                <w:szCs w:val="20"/>
                <w:lang w:val="hy-AM"/>
              </w:rPr>
              <w:t xml:space="preserve">c </w:t>
            </w:r>
            <w:r w:rsidRPr="00064ADD">
              <w:rPr>
                <w:rFonts w:ascii="GHEA Grapalat" w:hAnsi="GHEA Grapalat" w:cs="Sylfaen"/>
                <w:sz w:val="20"/>
                <w:szCs w:val="20"/>
              </w:rPr>
              <w:t xml:space="preserve">. Дата казни: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w:t>
            </w:r>
          </w:p>
          <w:p w14:paraId="5CE4BFA2" w14:textId="77777777" w:rsidR="00700B80" w:rsidRPr="00064ADD" w:rsidRDefault="00700B80" w:rsidP="00700B80">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lastRenderedPageBreak/>
        <w:t>* Запрос на оплату оформляется в соответствии с «Обязательными требованиями и порядком оформления запроса на оплату», изложенными в данном приглашении.</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Оплата</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письмо с требованием</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обязательный</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предварительные условия</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и</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начинка</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гид</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0264A" w14:paraId="42961A36" w14:textId="77777777" w:rsidTr="00A0264A">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A0264A" w:rsidRDefault="00631658" w:rsidP="00CB0ADE">
            <w:pPr>
              <w:jc w:val="both"/>
              <w:rPr>
                <w:rFonts w:ascii="GHEA Grapalat" w:hAnsi="GHEA Grapalat"/>
                <w:sz w:val="16"/>
                <w:szCs w:val="20"/>
              </w:rPr>
            </w:pPr>
            <w:r w:rsidRPr="00A0264A">
              <w:rPr>
                <w:rFonts w:ascii="GHEA Grapalat" w:hAnsi="GHEA Grapalat"/>
                <w:sz w:val="16"/>
                <w:szCs w:val="20"/>
              </w:rPr>
              <w:t>H/N</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A0264A" w:rsidRDefault="00631658" w:rsidP="00CB0ADE">
            <w:pPr>
              <w:jc w:val="center"/>
              <w:rPr>
                <w:rFonts w:ascii="GHEA Grapalat" w:hAnsi="GHEA Grapalat"/>
                <w:b/>
                <w:sz w:val="16"/>
                <w:szCs w:val="20"/>
              </w:rPr>
            </w:pPr>
            <w:r w:rsidRPr="00A0264A">
              <w:rPr>
                <w:rFonts w:ascii="GHEA Grapalat" w:hAnsi="GHEA Grapalat"/>
                <w:b/>
                <w:sz w:val="16"/>
                <w:szCs w:val="20"/>
              </w:rPr>
              <w:t>Требования к документу &lt;&lt;Запрос на оплату&gt;&gt;</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A0264A" w:rsidRDefault="00631658" w:rsidP="00CB0ADE">
            <w:pPr>
              <w:jc w:val="center"/>
              <w:rPr>
                <w:rFonts w:ascii="GHEA Grapalat" w:hAnsi="GHEA Grapalat"/>
                <w:b/>
                <w:sz w:val="16"/>
                <w:szCs w:val="20"/>
              </w:rPr>
            </w:pPr>
            <w:r w:rsidRPr="00A0264A">
              <w:rPr>
                <w:rFonts w:ascii="GHEA Grapalat" w:hAnsi="GHEA Grapalat"/>
                <w:b/>
                <w:sz w:val="16"/>
                <w:szCs w:val="20"/>
              </w:rPr>
              <w:t>Указанное поле/</w:t>
            </w:r>
          </w:p>
          <w:p w14:paraId="5F4C9EC0" w14:textId="77777777" w:rsidR="00631658" w:rsidRPr="00A0264A" w:rsidRDefault="00631658" w:rsidP="00CB0ADE">
            <w:pPr>
              <w:jc w:val="center"/>
              <w:rPr>
                <w:rFonts w:ascii="GHEA Grapalat" w:hAnsi="GHEA Grapalat"/>
                <w:b/>
                <w:sz w:val="16"/>
                <w:szCs w:val="20"/>
              </w:rPr>
            </w:pPr>
            <w:r w:rsidRPr="00A0264A">
              <w:rPr>
                <w:rFonts w:ascii="GHEA Grapalat" w:hAnsi="GHEA Grapalat"/>
                <w:b/>
                <w:sz w:val="16"/>
                <w:szCs w:val="20"/>
              </w:rPr>
              <w:t>наличие необходимого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A0264A" w:rsidRDefault="00631658" w:rsidP="00CB0ADE">
            <w:pPr>
              <w:jc w:val="center"/>
              <w:rPr>
                <w:rFonts w:ascii="GHEA Grapalat" w:hAnsi="GHEA Grapalat"/>
                <w:b/>
                <w:sz w:val="16"/>
                <w:szCs w:val="20"/>
                <w:lang w:val="hy-AM"/>
              </w:rPr>
            </w:pPr>
            <w:r w:rsidRPr="00A0264A">
              <w:rPr>
                <w:rFonts w:ascii="GHEA Grapalat" w:hAnsi="GHEA Grapalat"/>
                <w:b/>
                <w:sz w:val="16"/>
                <w:szCs w:val="20"/>
              </w:rPr>
              <w:t>Требование выполнить условие проверки</w:t>
            </w:r>
            <w:r w:rsidRPr="00A0264A">
              <w:rPr>
                <w:rFonts w:ascii="GHEA Grapalat" w:hAnsi="GHEA Grapalat"/>
                <w:b/>
                <w:sz w:val="16"/>
                <w:szCs w:val="20"/>
                <w:lang w:val="hy-AM"/>
              </w:rPr>
              <w:t xml:space="preserve"> </w:t>
            </w:r>
          </w:p>
          <w:p w14:paraId="6FE33E68" w14:textId="77777777" w:rsidR="00631658" w:rsidRPr="00A0264A" w:rsidRDefault="00631658" w:rsidP="00CB0ADE">
            <w:pPr>
              <w:jc w:val="center"/>
              <w:rPr>
                <w:rFonts w:ascii="GHEA Grapalat" w:hAnsi="GHEA Grapalat"/>
                <w:b/>
                <w:sz w:val="16"/>
                <w:szCs w:val="20"/>
              </w:rPr>
            </w:pPr>
            <w:r w:rsidRPr="00A0264A">
              <w:rPr>
                <w:rFonts w:ascii="GHEA Grapalat" w:hAnsi="GHEA Grapalat"/>
                <w:b/>
                <w:sz w:val="16"/>
                <w:szCs w:val="20"/>
              </w:rPr>
              <w:t xml:space="preserve">( </w:t>
            </w:r>
            <w:r w:rsidRPr="00A0264A">
              <w:rPr>
                <w:rFonts w:ascii="GHEA Grapalat" w:hAnsi="GHEA Grapalat"/>
                <w:b/>
                <w:sz w:val="16"/>
                <w:szCs w:val="20"/>
                <w:lang w:val="hy-AM"/>
              </w:rPr>
              <w:t xml:space="preserve">относящийся к процессу закупок </w:t>
            </w:r>
            <w:r w:rsidRPr="00A0264A">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A0264A" w:rsidRDefault="00631658" w:rsidP="00CB0ADE">
            <w:pPr>
              <w:ind w:left="-588" w:firstLine="588"/>
              <w:jc w:val="center"/>
              <w:rPr>
                <w:rFonts w:ascii="GHEA Grapalat" w:hAnsi="GHEA Grapalat"/>
                <w:b/>
                <w:sz w:val="16"/>
                <w:szCs w:val="20"/>
              </w:rPr>
            </w:pPr>
            <w:r w:rsidRPr="00A0264A">
              <w:rPr>
                <w:rFonts w:ascii="GHEA Grapalat" w:hAnsi="GHEA Grapalat"/>
                <w:b/>
                <w:sz w:val="16"/>
                <w:szCs w:val="20"/>
              </w:rPr>
              <w:t>Условие действительности</w:t>
            </w:r>
          </w:p>
          <w:p w14:paraId="13CD39BF" w14:textId="77777777" w:rsidR="00631658" w:rsidRPr="00A0264A" w:rsidRDefault="00631658" w:rsidP="00CB0ADE">
            <w:pPr>
              <w:ind w:left="-588" w:firstLine="588"/>
              <w:jc w:val="center"/>
              <w:rPr>
                <w:rFonts w:ascii="GHEA Grapalat" w:hAnsi="GHEA Grapalat"/>
                <w:b/>
                <w:sz w:val="16"/>
                <w:szCs w:val="20"/>
              </w:rPr>
            </w:pPr>
            <w:r w:rsidRPr="00A0264A">
              <w:rPr>
                <w:rFonts w:ascii="GHEA Grapalat" w:hAnsi="GHEA Grapalat"/>
                <w:b/>
                <w:sz w:val="16"/>
                <w:szCs w:val="20"/>
              </w:rPr>
              <w:t>Заполняющая сторона:</w:t>
            </w:r>
          </w:p>
          <w:p w14:paraId="432D12F4" w14:textId="77777777" w:rsidR="00631658" w:rsidRPr="00A0264A" w:rsidRDefault="00631658" w:rsidP="00CB0ADE">
            <w:pPr>
              <w:ind w:left="-588" w:firstLine="588"/>
              <w:jc w:val="center"/>
              <w:rPr>
                <w:rFonts w:ascii="GHEA Grapalat" w:hAnsi="GHEA Grapalat"/>
                <w:b/>
                <w:sz w:val="16"/>
                <w:szCs w:val="20"/>
              </w:rPr>
            </w:pPr>
            <w:r w:rsidRPr="00A0264A">
              <w:rPr>
                <w:rFonts w:ascii="GHEA Grapalat" w:hAnsi="GHEA Grapalat"/>
                <w:b/>
                <w:sz w:val="16"/>
                <w:szCs w:val="20"/>
              </w:rPr>
              <w:t>бенефициар или плательщик</w:t>
            </w:r>
          </w:p>
          <w:p w14:paraId="333CE7D1" w14:textId="77777777" w:rsidR="00631658" w:rsidRPr="00A0264A" w:rsidRDefault="00631658" w:rsidP="00CB0ADE">
            <w:pPr>
              <w:ind w:left="-588" w:firstLine="588"/>
              <w:jc w:val="center"/>
              <w:rPr>
                <w:rFonts w:ascii="GHEA Grapalat" w:hAnsi="GHEA Grapalat"/>
                <w:b/>
                <w:sz w:val="16"/>
                <w:szCs w:val="20"/>
              </w:rPr>
            </w:pPr>
            <w:r w:rsidRPr="00A0264A">
              <w:rPr>
                <w:rFonts w:ascii="GHEA Grapalat" w:hAnsi="GHEA Grapalat"/>
                <w:b/>
                <w:sz w:val="16"/>
                <w:szCs w:val="20"/>
              </w:rPr>
              <w:t xml:space="preserve">( </w:t>
            </w:r>
            <w:r w:rsidRPr="00A0264A">
              <w:rPr>
                <w:rFonts w:ascii="GHEA Grapalat" w:hAnsi="GHEA Grapalat"/>
                <w:b/>
                <w:sz w:val="16"/>
                <w:szCs w:val="20"/>
                <w:lang w:val="hy-AM"/>
              </w:rPr>
              <w:t xml:space="preserve">относящийся к процессу закупок </w:t>
            </w:r>
            <w:r w:rsidRPr="00A0264A">
              <w:rPr>
                <w:rFonts w:ascii="GHEA Grapalat" w:hAnsi="GHEA Grapalat"/>
                <w:b/>
                <w:sz w:val="16"/>
                <w:szCs w:val="20"/>
              </w:rPr>
              <w:t>)</w:t>
            </w:r>
          </w:p>
        </w:tc>
      </w:tr>
      <w:tr w:rsidR="00631658" w:rsidRPr="00A0264A" w14:paraId="408BE85D" w14:textId="77777777" w:rsidTr="00A0264A">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A0264A" w:rsidRDefault="00631658" w:rsidP="00CB0ADE">
            <w:pPr>
              <w:jc w:val="center"/>
              <w:rPr>
                <w:rFonts w:ascii="GHEA Grapalat" w:hAnsi="GHEA Grapalat"/>
                <w:b/>
                <w:sz w:val="16"/>
                <w:szCs w:val="20"/>
              </w:rPr>
            </w:pPr>
            <w:r w:rsidRPr="00A0264A">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A0264A" w:rsidRDefault="00631658" w:rsidP="00CB0ADE">
            <w:pPr>
              <w:jc w:val="center"/>
              <w:rPr>
                <w:rFonts w:ascii="GHEA Grapalat" w:hAnsi="GHEA Grapalat"/>
                <w:b/>
                <w:sz w:val="16"/>
                <w:szCs w:val="20"/>
              </w:rPr>
            </w:pPr>
            <w:r w:rsidRPr="00A0264A">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A0264A" w:rsidRDefault="00631658" w:rsidP="00CB0ADE">
            <w:pPr>
              <w:jc w:val="center"/>
              <w:rPr>
                <w:rFonts w:ascii="GHEA Grapalat" w:hAnsi="GHEA Grapalat"/>
                <w:b/>
                <w:sz w:val="16"/>
                <w:szCs w:val="20"/>
              </w:rPr>
            </w:pPr>
            <w:r w:rsidRPr="00A0264A">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A0264A" w:rsidRDefault="00631658" w:rsidP="00CB0ADE">
            <w:pPr>
              <w:jc w:val="center"/>
              <w:rPr>
                <w:rFonts w:ascii="GHEA Grapalat" w:hAnsi="GHEA Grapalat"/>
                <w:b/>
                <w:sz w:val="16"/>
                <w:szCs w:val="20"/>
              </w:rPr>
            </w:pPr>
            <w:r w:rsidRPr="00A0264A">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A0264A" w:rsidRDefault="00631658" w:rsidP="00CB0ADE">
            <w:pPr>
              <w:jc w:val="center"/>
              <w:rPr>
                <w:rFonts w:ascii="GHEA Grapalat" w:hAnsi="GHEA Grapalat"/>
                <w:b/>
                <w:sz w:val="16"/>
                <w:szCs w:val="20"/>
              </w:rPr>
            </w:pPr>
            <w:r w:rsidRPr="00A0264A">
              <w:rPr>
                <w:rFonts w:ascii="GHEA Grapalat" w:hAnsi="GHEA Grapalat"/>
                <w:b/>
                <w:sz w:val="16"/>
                <w:szCs w:val="20"/>
              </w:rPr>
              <w:t>5</w:t>
            </w:r>
          </w:p>
        </w:tc>
      </w:tr>
      <w:tr w:rsidR="00631658" w:rsidRPr="00A0264A" w14:paraId="32ECF91B" w14:textId="77777777" w:rsidTr="00A0264A">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В документе имеется предварительно заполненная форма «Запрос на оплату».</w:t>
            </w:r>
          </w:p>
        </w:tc>
      </w:tr>
      <w:tr w:rsidR="00631658" w:rsidRPr="00A0264A" w14:paraId="26B45FD2" w14:textId="77777777" w:rsidTr="00A0264A">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973DE8" w:rsidRDefault="00631658" w:rsidP="00CB0ADE">
            <w:pPr>
              <w:pStyle w:val="aff3"/>
              <w:numPr>
                <w:ilvl w:val="0"/>
                <w:numId w:val="17"/>
              </w:numPr>
              <w:contextualSpacing/>
              <w:rPr>
                <w:rFonts w:ascii="GHEA Grapalat" w:hAnsi="GHEA Grapalat" w:cs="Times Armenian"/>
                <w:sz w:val="16"/>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A0264A" w:rsidRDefault="00631658" w:rsidP="00CB0ADE">
            <w:pPr>
              <w:jc w:val="both"/>
              <w:rPr>
                <w:rFonts w:ascii="GHEA Grapalat" w:hAnsi="GHEA Grapalat"/>
                <w:sz w:val="16"/>
                <w:szCs w:val="20"/>
              </w:rPr>
            </w:pPr>
            <w:r w:rsidRPr="00A0264A">
              <w:rPr>
                <w:rFonts w:ascii="GHEA Grapalat" w:hAnsi="GHEA Grapalat"/>
                <w:sz w:val="16"/>
                <w:szCs w:val="20"/>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Заполняется получателем платежа при отправке запроса на оплату в банк плательщика.</w:t>
            </w:r>
          </w:p>
        </w:tc>
      </w:tr>
      <w:tr w:rsidR="00631658" w:rsidRPr="00A0264A" w14:paraId="60F3227A" w14:textId="77777777" w:rsidTr="00A0264A">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973DE8" w:rsidRDefault="00631658" w:rsidP="00CB0ADE">
            <w:pPr>
              <w:pStyle w:val="aff3"/>
              <w:numPr>
                <w:ilvl w:val="0"/>
                <w:numId w:val="17"/>
              </w:numPr>
              <w:ind w:hanging="436"/>
              <w:contextualSpacing/>
              <w:jc w:val="both"/>
              <w:rPr>
                <w:rFonts w:ascii="GHEA Grapalat" w:hAnsi="GHEA Grapalat" w:cs="Times Armenian"/>
                <w:sz w:val="16"/>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A0264A" w:rsidRDefault="00631658" w:rsidP="00CB0ADE">
            <w:pPr>
              <w:jc w:val="both"/>
              <w:rPr>
                <w:rFonts w:ascii="GHEA Grapalat" w:hAnsi="GHEA Grapalat"/>
                <w:sz w:val="16"/>
                <w:szCs w:val="20"/>
              </w:rPr>
            </w:pPr>
            <w:r w:rsidRPr="00A0264A">
              <w:rPr>
                <w:rFonts w:ascii="GHEA Grapalat" w:hAnsi="GHEA Grapalat"/>
                <w:sz w:val="16"/>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обязательный</w:t>
            </w:r>
          </w:p>
          <w:p w14:paraId="40B9FF1D" w14:textId="77777777" w:rsidR="00631658" w:rsidRPr="00A0264A" w:rsidRDefault="00631658" w:rsidP="00CB0ADE">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A0264A" w:rsidRDefault="00631658" w:rsidP="00CB0ADE">
            <w:pPr>
              <w:ind w:left="132" w:hanging="132"/>
              <w:jc w:val="center"/>
              <w:rPr>
                <w:rFonts w:ascii="GHEA Grapalat" w:hAnsi="GHEA Grapalat"/>
                <w:sz w:val="16"/>
                <w:szCs w:val="20"/>
                <w:lang w:val="hy-AM"/>
              </w:rPr>
            </w:pPr>
            <w:r w:rsidRPr="00A0264A">
              <w:rPr>
                <w:rFonts w:ascii="GHEA Grapalat" w:hAnsi="GHEA Grapalat"/>
                <w:sz w:val="16"/>
                <w:szCs w:val="20"/>
              </w:rPr>
              <w:t xml:space="preserve">заполняется получателем платежа в день подачи платежного запроса в банк плательщика </w:t>
            </w:r>
            <w:r w:rsidRPr="00A0264A">
              <w:rPr>
                <w:rFonts w:ascii="GHEA Grapalat" w:hAnsi="GHEA Grapalat"/>
                <w:sz w:val="16"/>
                <w:szCs w:val="20"/>
                <w:lang w:val="hy-AM"/>
              </w:rPr>
              <w:t>.</w:t>
            </w:r>
          </w:p>
        </w:tc>
      </w:tr>
      <w:tr w:rsidR="00631658" w:rsidRPr="00A0264A" w14:paraId="54AC3204" w14:textId="77777777" w:rsidTr="00A0264A">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973DE8" w:rsidRDefault="00631658" w:rsidP="00CB0ADE">
            <w:pPr>
              <w:pStyle w:val="aff3"/>
              <w:numPr>
                <w:ilvl w:val="0"/>
                <w:numId w:val="17"/>
              </w:numPr>
              <w:ind w:hanging="436"/>
              <w:contextualSpacing/>
              <w:jc w:val="both"/>
              <w:rPr>
                <w:rFonts w:ascii="GHEA Grapalat" w:hAnsi="GHEA Grapalat" w:cs="Times Armenian"/>
                <w:sz w:val="16"/>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A0264A" w:rsidRDefault="00631658" w:rsidP="00CB0ADE">
            <w:pPr>
              <w:jc w:val="both"/>
              <w:rPr>
                <w:rFonts w:ascii="GHEA Grapalat" w:hAnsi="GHEA Grapalat"/>
                <w:sz w:val="16"/>
                <w:szCs w:val="20"/>
              </w:rPr>
            </w:pPr>
            <w:r w:rsidRPr="00A0264A">
              <w:rPr>
                <w:rFonts w:ascii="GHEA Grapalat" w:hAnsi="GHEA Grapalat" w:cs="Sylfaen"/>
                <w:sz w:val="16"/>
                <w:szCs w:val="20"/>
                <w:lang w:val="hy-AM"/>
              </w:rPr>
              <w:t xml:space="preserve">Имя плательщика </w:t>
            </w:r>
            <w:r w:rsidRPr="00A0264A">
              <w:rPr>
                <w:rFonts w:ascii="GHEA Grapalat" w:hAnsi="GHEA Grapalat" w:cs="Sylfaen"/>
                <w:sz w:val="16"/>
                <w:szCs w:val="20"/>
              </w:rPr>
              <w:t xml:space="preserve">, </w:t>
            </w:r>
            <w:r w:rsidRPr="00A0264A">
              <w:rPr>
                <w:rFonts w:ascii="GHEA Grapalat" w:hAnsi="GHEA Grapalat" w:cs="Sylfaen"/>
                <w:sz w:val="16"/>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обязательный</w:t>
            </w:r>
          </w:p>
          <w:p w14:paraId="1626CF2D"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Указывается имя лица (плательщика), с счета которого должна быть списана указанная в требовании сумма. Указываются имя и фамилия плательщика, если это физическое лицо, или наименование, если это юридическое лицо. При необходимости указываются и другие данные.</w:t>
            </w:r>
            <w:r w:rsidRPr="00A0264A">
              <w:rPr>
                <w:rFonts w:ascii="GHEA Grapalat" w:hAnsi="GHEA Grapalat"/>
                <w:sz w:val="16"/>
                <w:szCs w:val="20"/>
                <w:lang w:val="hy-AM"/>
              </w:rPr>
              <w:t xml:space="preserve"> </w:t>
            </w:r>
            <w:r w:rsidRPr="00A0264A">
              <w:rPr>
                <w:rFonts w:ascii="GHEA Grapalat" w:hAnsi="GHEA Grapalat"/>
                <w:sz w:val="16"/>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A0264A" w:rsidRDefault="00631658" w:rsidP="00CB0ADE">
            <w:pPr>
              <w:ind w:left="252" w:hanging="252"/>
              <w:jc w:val="center"/>
              <w:rPr>
                <w:rFonts w:ascii="GHEA Grapalat" w:hAnsi="GHEA Grapalat"/>
                <w:sz w:val="16"/>
                <w:szCs w:val="20"/>
              </w:rPr>
            </w:pPr>
            <w:r w:rsidRPr="00A0264A">
              <w:rPr>
                <w:rFonts w:ascii="GHEA Grapalat" w:hAnsi="GHEA Grapalat"/>
                <w:sz w:val="16"/>
                <w:szCs w:val="20"/>
              </w:rPr>
              <w:t>Заполняется плательщиком</w:t>
            </w:r>
          </w:p>
        </w:tc>
      </w:tr>
      <w:tr w:rsidR="00631658" w:rsidRPr="00A0264A" w14:paraId="7D56E300" w14:textId="77777777" w:rsidTr="00A0264A">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Название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Заполняется плательщиком</w:t>
            </w:r>
          </w:p>
        </w:tc>
      </w:tr>
      <w:tr w:rsidR="00631658" w:rsidRPr="00A0264A" w14:paraId="092722B3" w14:textId="77777777" w:rsidTr="00A0264A">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обязательный</w:t>
            </w:r>
          </w:p>
          <w:p w14:paraId="31EB054F"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Вносится номер банковского счета плательщика в обслуживающем его финансовом учреждении (отделении), с которого должна быть списана указанная в заявлении сумма.</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Заполняется плательщиком</w:t>
            </w:r>
          </w:p>
        </w:tc>
      </w:tr>
      <w:tr w:rsidR="00631658" w:rsidRPr="00A0264A" w14:paraId="62E6A973" w14:textId="77777777" w:rsidTr="00A0264A">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необязательный</w:t>
            </w:r>
          </w:p>
          <w:p w14:paraId="5070E177"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Заполняется в случаях, определенных нормативно-правовыми актами Республики Армения, когда плательщик является зарегистрированным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Заполняется плательщиком</w:t>
            </w:r>
          </w:p>
        </w:tc>
      </w:tr>
      <w:tr w:rsidR="00631658" w:rsidRPr="00A0264A" w14:paraId="6630385D" w14:textId="77777777" w:rsidTr="00A0264A">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необязательный</w:t>
            </w:r>
          </w:p>
          <w:p w14:paraId="19633110"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Заполняется в случаях, определенных нормативно-правовыми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Заполняется плательщиком</w:t>
            </w:r>
          </w:p>
        </w:tc>
      </w:tr>
      <w:tr w:rsidR="00631658" w:rsidRPr="00A0264A" w14:paraId="410C77CB" w14:textId="77777777" w:rsidTr="00A0264A">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A0264A" w:rsidRDefault="00631658" w:rsidP="00CB0ADE">
            <w:pPr>
              <w:jc w:val="center"/>
              <w:rPr>
                <w:rFonts w:ascii="GHEA Grapalat" w:hAnsi="GHEA Grapalat"/>
                <w:sz w:val="16"/>
                <w:szCs w:val="20"/>
              </w:rPr>
            </w:pPr>
            <w:r w:rsidRPr="00A0264A">
              <w:rPr>
                <w:rFonts w:ascii="GHEA Grapalat" w:hAnsi="GHEA Grapalat" w:cs="Sylfaen"/>
                <w:sz w:val="16"/>
                <w:szCs w:val="20"/>
                <w:lang w:val="hy-AM"/>
              </w:rPr>
              <w:t xml:space="preserve">Имя </w:t>
            </w:r>
            <w:r w:rsidRPr="00A0264A">
              <w:rPr>
                <w:rFonts w:ascii="GHEA Grapalat" w:hAnsi="GHEA Grapalat"/>
                <w:sz w:val="16"/>
                <w:szCs w:val="20"/>
              </w:rPr>
              <w:t xml:space="preserve">получателя </w:t>
            </w:r>
            <w:r w:rsidRPr="00A0264A">
              <w:rPr>
                <w:rFonts w:ascii="GHEA Grapalat" w:hAnsi="GHEA Grapalat" w:cs="Sylfaen"/>
                <w:sz w:val="16"/>
                <w:szCs w:val="20"/>
              </w:rPr>
              <w:t xml:space="preserve">, </w:t>
            </w:r>
            <w:r w:rsidRPr="00A0264A">
              <w:rPr>
                <w:rFonts w:ascii="GHEA Grapalat" w:hAnsi="GHEA Grapalat" w:cs="Sylfaen"/>
                <w:sz w:val="16"/>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обязательный</w:t>
            </w:r>
          </w:p>
          <w:p w14:paraId="266A2350"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Указывается имя получателя платежа. При необходимости также указывается другая информация.</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Заполняется заранее получателем по приглашению.</w:t>
            </w:r>
          </w:p>
        </w:tc>
      </w:tr>
      <w:tr w:rsidR="00631658" w:rsidRPr="00A0264A" w14:paraId="6F0BE6E6" w14:textId="77777777" w:rsidTr="00A0264A">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 xml:space="preserve">номер </w:t>
            </w:r>
            <w:r w:rsidRPr="00A0264A">
              <w:rPr>
                <w:rFonts w:ascii="GHEA Grapalat" w:hAnsi="GHEA Grapalat"/>
                <w:sz w:val="16"/>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необязательный</w:t>
            </w:r>
          </w:p>
          <w:p w14:paraId="24D05B2C" w14:textId="77777777" w:rsidR="00631658" w:rsidRPr="00A0264A" w:rsidRDefault="00631658" w:rsidP="00CB0ADE">
            <w:pPr>
              <w:jc w:val="center"/>
              <w:rPr>
                <w:rFonts w:ascii="GHEA Grapalat" w:hAnsi="GHEA Grapalat"/>
                <w:sz w:val="16"/>
                <w:szCs w:val="20"/>
              </w:rPr>
            </w:pPr>
            <w:r w:rsidRPr="00A0264A">
              <w:rPr>
                <w:rFonts w:ascii="GHEA Grapalat" w:hAnsi="GHEA Grapalat" w:cs="Sylfaen"/>
                <w:sz w:val="16"/>
                <w:szCs w:val="20"/>
              </w:rPr>
              <w:t xml:space="preserve">( </w:t>
            </w:r>
            <w:r w:rsidRPr="00A0264A">
              <w:rPr>
                <w:rFonts w:ascii="GHEA Grapalat" w:hAnsi="GHEA Grapalat" w:cs="Sylfaen"/>
                <w:sz w:val="16"/>
                <w:szCs w:val="20"/>
                <w:lang w:val="hy-AM"/>
              </w:rPr>
              <w:t xml:space="preserve">не заполнялось в процессе закупок </w:t>
            </w:r>
            <w:r w:rsidRPr="00A0264A">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A0264A" w:rsidRDefault="00631658" w:rsidP="00CB0ADE">
            <w:pPr>
              <w:jc w:val="center"/>
              <w:rPr>
                <w:rFonts w:ascii="GHEA Grapalat" w:hAnsi="GHEA Grapalat"/>
                <w:sz w:val="16"/>
                <w:szCs w:val="20"/>
              </w:rPr>
            </w:pPr>
            <w:r w:rsidRPr="00A0264A">
              <w:rPr>
                <w:rFonts w:ascii="GHEA Grapalat" w:hAnsi="GHEA Grapalat" w:cs="Sylfaen"/>
                <w:sz w:val="16"/>
                <w:szCs w:val="20"/>
                <w:lang w:val="ru-RU"/>
              </w:rPr>
              <w:t xml:space="preserve">( </w:t>
            </w:r>
            <w:r w:rsidRPr="00A0264A">
              <w:rPr>
                <w:rFonts w:ascii="GHEA Grapalat" w:hAnsi="GHEA Grapalat" w:cs="Sylfaen"/>
                <w:sz w:val="16"/>
                <w:szCs w:val="20"/>
                <w:lang w:val="hy-AM"/>
              </w:rPr>
              <w:t xml:space="preserve">не заполнено </w:t>
            </w:r>
            <w:r w:rsidRPr="00A0264A">
              <w:rPr>
                <w:rFonts w:ascii="GHEA Grapalat" w:hAnsi="GHEA Grapalat" w:cs="Sylfaen"/>
                <w:sz w:val="16"/>
                <w:szCs w:val="20"/>
                <w:lang w:val="ru-RU"/>
              </w:rPr>
              <w:t>)</w:t>
            </w:r>
          </w:p>
        </w:tc>
      </w:tr>
      <w:tr w:rsidR="00631658" w:rsidRPr="00A0264A" w14:paraId="62F8AF3C" w14:textId="77777777" w:rsidTr="00A0264A">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ИНН получателя</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необязательный</w:t>
            </w:r>
          </w:p>
          <w:p w14:paraId="54179BF2"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Заполняется в случаях, определенных нормативно-правовыми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Заполняется заранее получателем по приглашению.</w:t>
            </w:r>
          </w:p>
        </w:tc>
      </w:tr>
      <w:tr w:rsidR="00631658" w:rsidRPr="00A0264A" w14:paraId="31B83425" w14:textId="77777777" w:rsidTr="00A0264A">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Название финансового учреждения (филиала), обслуживающего получателя платежа.</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 xml:space="preserve">Префикс </w:t>
            </w:r>
            <w:r w:rsidR="00661F39" w:rsidRPr="00A0264A">
              <w:rPr>
                <w:rFonts w:ascii="GHEA Grapalat" w:hAnsi="GHEA Grapalat"/>
                <w:sz w:val="16"/>
                <w:szCs w:val="20"/>
              </w:rPr>
              <w:t>P</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Заполняется заранее получателем по приглашению.</w:t>
            </w:r>
          </w:p>
        </w:tc>
      </w:tr>
      <w:tr w:rsidR="00631658" w:rsidRPr="00A0264A" w14:paraId="79072398" w14:textId="77777777" w:rsidTr="00A0264A">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обязательный</w:t>
            </w:r>
          </w:p>
          <w:p w14:paraId="734233D1"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 xml:space="preserve">казначейского ) счета </w:t>
            </w:r>
            <w:r w:rsidRPr="00A0264A">
              <w:rPr>
                <w:rFonts w:ascii="GHEA Grapalat" w:hAnsi="GHEA Grapalat"/>
                <w:sz w:val="16"/>
                <w:szCs w:val="20"/>
              </w:rPr>
              <w:t>получателя, на который должны быть переведены средства, полученные от плательщика .</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Заполняется заранее получателем по приглашению.</w:t>
            </w:r>
          </w:p>
        </w:tc>
      </w:tr>
      <w:tr w:rsidR="00631658" w:rsidRPr="00A0264A" w14:paraId="5AAAF5E5" w14:textId="77777777" w:rsidTr="00A0264A">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lastRenderedPageBreak/>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сумма (в цифрах и словами)</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обязательный</w:t>
            </w:r>
          </w:p>
          <w:p w14:paraId="1B61E2CF"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Заполняется поле, указывающее сумму, подлежащую выплате получателю.</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rPr>
              <w:t>Заполняется плательщиком</w:t>
            </w:r>
            <w:r w:rsidRPr="00A0264A">
              <w:rPr>
                <w:rFonts w:ascii="GHEA Grapalat" w:hAnsi="GHEA Grapalat"/>
                <w:sz w:val="16"/>
                <w:szCs w:val="20"/>
                <w:lang w:val="hy-AM"/>
              </w:rPr>
              <w:t xml:space="preserve"> </w:t>
            </w:r>
          </w:p>
        </w:tc>
      </w:tr>
      <w:tr w:rsidR="00631658" w:rsidRPr="00AC03D5" w14:paraId="76BD7E1C" w14:textId="77777777" w:rsidTr="00A0264A">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cs="Sylfaen"/>
                <w:sz w:val="16"/>
                <w:szCs w:val="20"/>
                <w:lang w:val="hy-AM"/>
              </w:rPr>
              <w:t>Принимаемая сумма: (в цифрах)</w:t>
            </w:r>
            <w:r w:rsidRPr="00A0264A">
              <w:rPr>
                <w:rFonts w:ascii="GHEA Grapalat" w:hAnsi="GHEA Grapalat" w:cs="Arial"/>
                <w:sz w:val="16"/>
                <w:szCs w:val="20"/>
                <w:lang w:val="hy-AM"/>
              </w:rPr>
              <w:t xml:space="preserve"> </w:t>
            </w:r>
            <w:r w:rsidRPr="00A0264A">
              <w:rPr>
                <w:rFonts w:ascii="GHEA Grapalat" w:hAnsi="GHEA Grapalat" w:cs="Sylfaen"/>
                <w:sz w:val="16"/>
                <w:szCs w:val="20"/>
                <w:lang w:val="hy-AM"/>
              </w:rPr>
              <w:t>и</w:t>
            </w:r>
            <w:r w:rsidRPr="00A0264A">
              <w:rPr>
                <w:rFonts w:ascii="GHEA Grapalat" w:hAnsi="GHEA Grapalat" w:cs="Arial"/>
                <w:sz w:val="16"/>
                <w:szCs w:val="20"/>
                <w:lang w:val="hy-AM"/>
              </w:rPr>
              <w:t xml:space="preserve"> </w:t>
            </w:r>
            <w:r w:rsidRPr="00A0264A">
              <w:rPr>
                <w:rFonts w:ascii="GHEA Grapalat" w:hAnsi="GHEA Grapalat" w:cs="Sylfaen"/>
                <w:sz w:val="16"/>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A0264A" w:rsidRDefault="00661F39" w:rsidP="00CB0ADE">
            <w:pPr>
              <w:jc w:val="center"/>
              <w:rPr>
                <w:rFonts w:ascii="GHEA Grapalat" w:hAnsi="GHEA Grapalat"/>
                <w:sz w:val="16"/>
                <w:szCs w:val="20"/>
                <w:lang w:val="hy-AM"/>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необязательный</w:t>
            </w:r>
          </w:p>
          <w:p w14:paraId="56774162"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cs="Sylfaen"/>
                <w:sz w:val="16"/>
                <w:szCs w:val="20"/>
                <w:lang w:val="hy-AM"/>
              </w:rPr>
              <w:t>(Предназначено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cs="Sylfaen"/>
                <w:sz w:val="16"/>
                <w:szCs w:val="20"/>
                <w:lang w:val="hy-AM"/>
              </w:rPr>
              <w:t>(не подлежит заполнению и неприменимо)</w:t>
            </w:r>
          </w:p>
        </w:tc>
      </w:tr>
      <w:tr w:rsidR="00631658" w:rsidRPr="00A0264A" w14:paraId="25EC8091" w14:textId="77777777" w:rsidTr="00A0264A">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Валюта (словесная и кодовая)</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Заполняется плательщиком</w:t>
            </w:r>
          </w:p>
        </w:tc>
      </w:tr>
      <w:tr w:rsidR="00631658" w:rsidRPr="00AC03D5" w14:paraId="4167BB15" w14:textId="77777777" w:rsidTr="00A0264A">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 xml:space="preserve">Слова </w:t>
            </w:r>
            <w:r w:rsidRPr="00A0264A">
              <w:rPr>
                <w:rFonts w:ascii="GHEA Grapalat" w:hAnsi="GHEA Grapalat"/>
                <w:sz w:val="16"/>
                <w:szCs w:val="20"/>
              </w:rPr>
              <w:t xml:space="preserve">" </w:t>
            </w:r>
            <w:r w:rsidR="00577BD2" w:rsidRPr="00A0264A">
              <w:rPr>
                <w:rFonts w:ascii="GHEA Grapalat" w:hAnsi="GHEA Grapalat"/>
                <w:sz w:val="16"/>
                <w:szCs w:val="20"/>
                <w:lang w:val="hy-AM"/>
              </w:rPr>
              <w:t xml:space="preserve">для целей квалификации </w:t>
            </w:r>
            <w:r w:rsidRPr="00A0264A">
              <w:rPr>
                <w:rFonts w:ascii="GHEA Grapalat" w:hAnsi="GHEA Grapalat"/>
                <w:sz w:val="16"/>
                <w:szCs w:val="20"/>
              </w:rPr>
              <w:t xml:space="preserve">" </w:t>
            </w:r>
            <w:r w:rsidRPr="00A0264A">
              <w:rPr>
                <w:rFonts w:ascii="GHEA Grapalat" w:hAnsi="GHEA Grapalat"/>
                <w:sz w:val="16"/>
                <w:szCs w:val="20"/>
                <w:lang w:val="hy-AM"/>
              </w:rPr>
              <w:t xml:space="preserve">обязательны </w:t>
            </w:r>
            <w:r w:rsidRPr="00A0264A">
              <w:rPr>
                <w:rFonts w:ascii="GHEA Grapalat" w:hAnsi="GHEA Grapalat"/>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Заполняется заранее получателем по приглашению.</w:t>
            </w:r>
          </w:p>
        </w:tc>
      </w:tr>
      <w:tr w:rsidR="00631658" w:rsidRPr="00A0264A" w14:paraId="75A2AA6B" w14:textId="77777777" w:rsidTr="00A0264A">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A0264A" w:rsidRDefault="00631658" w:rsidP="00CB0ADE">
            <w:pPr>
              <w:jc w:val="center"/>
              <w:rPr>
                <w:rFonts w:ascii="GHEA Grapalat" w:hAnsi="GHEA Grapalat"/>
                <w:sz w:val="16"/>
                <w:szCs w:val="20"/>
              </w:rPr>
            </w:pPr>
            <w:r w:rsidRPr="00A0264A">
              <w:rPr>
                <w:rFonts w:ascii="GHEA Grapalat" w:hAnsi="GHEA Grapalat" w:cs="Sylfaen"/>
                <w:sz w:val="16"/>
                <w:szCs w:val="20"/>
                <w:lang w:val="hy-AM"/>
              </w:rPr>
              <w:t>Основа для оплаты:</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обязательный</w:t>
            </w:r>
          </w:p>
          <w:p w14:paraId="2960E4F5"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 xml:space="preserve">Вносятся данные документа, служащего основанием для взыскания суммы, указанной в заявлении, и выплаты бенефициару, на основании которых бенефициар подает заявление о выплате в банк, обслуживающий плательщика. Вносится номер договора, служащего основанием для подачи заявления </w:t>
            </w:r>
            <w:r w:rsidRPr="00A0264A">
              <w:rPr>
                <w:rFonts w:ascii="GHEA Grapalat" w:hAnsi="GHEA Grapalat"/>
                <w:sz w:val="16"/>
                <w:szCs w:val="20"/>
                <w:lang w:val="hy-AM"/>
              </w:rPr>
              <w:t>.</w:t>
            </w:r>
            <w:r w:rsidRPr="00A0264A">
              <w:rPr>
                <w:rFonts w:ascii="GHEA Grapalat" w:hAnsi="GHEA Grapalat" w:cs="Arial"/>
                <w:sz w:val="16"/>
                <w:szCs w:val="20"/>
                <w:lang w:val="hy-AM"/>
              </w:rPr>
              <w:t xml:space="preserve"> </w:t>
            </w:r>
            <w:r w:rsidRPr="00A0264A">
              <w:rPr>
                <w:rFonts w:ascii="GHEA Grapalat" w:hAnsi="GHEA Grapalat"/>
                <w:sz w:val="16"/>
                <w:szCs w:val="20"/>
              </w:rPr>
              <w:t xml:space="preserve">код процедуры закупок </w:t>
            </w:r>
            <w:r w:rsidRPr="00A0264A">
              <w:rPr>
                <w:rFonts w:ascii="GHEA Grapalat" w:hAnsi="GHEA Grapalat" w:cs="Arial"/>
                <w:sz w:val="16"/>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rPr>
              <w:t xml:space="preserve">Заполняется </w:t>
            </w:r>
            <w:r w:rsidRPr="00A0264A">
              <w:rPr>
                <w:rFonts w:ascii="GHEA Grapalat" w:hAnsi="GHEA Grapalat"/>
                <w:sz w:val="16"/>
                <w:szCs w:val="20"/>
                <w:lang w:val="hy-AM"/>
              </w:rPr>
              <w:t>получателем</w:t>
            </w:r>
            <w:r w:rsidRPr="00A0264A">
              <w:rPr>
                <w:rFonts w:ascii="GHEA Grapalat" w:hAnsi="GHEA Grapalat"/>
                <w:sz w:val="16"/>
                <w:szCs w:val="20"/>
              </w:rPr>
              <w:t>​</w:t>
            </w:r>
          </w:p>
        </w:tc>
      </w:tr>
      <w:tr w:rsidR="00631658" w:rsidRPr="00AC03D5" w14:paraId="751A687B" w14:textId="77777777" w:rsidTr="00A0264A">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A0264A" w:rsidDel="0010680B" w:rsidRDefault="00631658" w:rsidP="00CB0ADE">
            <w:pPr>
              <w:jc w:val="center"/>
              <w:rPr>
                <w:rFonts w:ascii="GHEA Grapalat" w:hAnsi="GHEA Grapalat"/>
                <w:sz w:val="16"/>
                <w:szCs w:val="20"/>
                <w:lang w:val="hy-AM"/>
              </w:rPr>
            </w:pPr>
            <w:r w:rsidRPr="00A0264A">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A0264A" w:rsidRDefault="00631658" w:rsidP="00CB0ADE">
            <w:pPr>
              <w:jc w:val="center"/>
              <w:rPr>
                <w:rFonts w:ascii="GHEA Grapalat" w:hAnsi="GHEA Grapalat"/>
                <w:sz w:val="16"/>
                <w:szCs w:val="20"/>
              </w:rPr>
            </w:pPr>
            <w:r w:rsidRPr="00A0264A">
              <w:rPr>
                <w:rFonts w:ascii="GHEA Grapalat" w:hAnsi="GHEA Grapalat" w:cs="Sylfaen"/>
                <w:sz w:val="16"/>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A0264A" w:rsidRDefault="00631658" w:rsidP="00CB0ADE">
            <w:pPr>
              <w:jc w:val="center"/>
              <w:rPr>
                <w:rFonts w:ascii="GHEA Grapalat" w:hAnsi="GHEA Grapalat" w:cs="Sylfaen"/>
                <w:sz w:val="16"/>
                <w:szCs w:val="20"/>
                <w:lang w:val="hy-AM"/>
              </w:rPr>
            </w:pPr>
            <w:r w:rsidRPr="00A0264A">
              <w:rPr>
                <w:rFonts w:ascii="GHEA Grapalat" w:hAnsi="GHEA Grapalat"/>
                <w:sz w:val="16"/>
                <w:szCs w:val="20"/>
              </w:rPr>
              <w:t>обязательный</w:t>
            </w:r>
            <w:r w:rsidRPr="00A0264A">
              <w:rPr>
                <w:rFonts w:ascii="GHEA Grapalat" w:hAnsi="GHEA Grapalat" w:cs="Sylfaen"/>
                <w:sz w:val="16"/>
                <w:szCs w:val="20"/>
                <w:lang w:val="hy-AM"/>
              </w:rPr>
              <w:t xml:space="preserve"> </w:t>
            </w:r>
          </w:p>
          <w:p w14:paraId="6674EDB6" w14:textId="77777777" w:rsidR="00631658" w:rsidRPr="00A0264A" w:rsidRDefault="00631658" w:rsidP="00CB0ADE">
            <w:pPr>
              <w:jc w:val="center"/>
              <w:rPr>
                <w:rFonts w:ascii="GHEA Grapalat" w:hAnsi="GHEA Grapalat" w:cs="Sylfaen"/>
                <w:sz w:val="16"/>
                <w:szCs w:val="20"/>
                <w:lang w:val="hy-AM"/>
              </w:rPr>
            </w:pPr>
            <w:r w:rsidRPr="00A0264A">
              <w:rPr>
                <w:rFonts w:ascii="GHEA Grapalat" w:hAnsi="GHEA Grapalat" w:cs="Sylfaen"/>
                <w:sz w:val="16"/>
                <w:szCs w:val="20"/>
                <w:lang w:val="hy-AM"/>
              </w:rPr>
              <w:t>Добавляются слова &lt;принятый платеж&gt;.</w:t>
            </w:r>
          </w:p>
          <w:p w14:paraId="2ED05176"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cs="Sylfaen"/>
                <w:sz w:val="16"/>
                <w:szCs w:val="20"/>
                <w:lang w:val="hy-AM"/>
              </w:rPr>
              <w:t>Это означает, что, подписывая запрос, плательщик дает свое предварительное согласие на списание указанной суммы с его счета.</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заполняется заранее получателем</w:t>
            </w:r>
          </w:p>
        </w:tc>
      </w:tr>
      <w:tr w:rsidR="00631658" w:rsidRPr="00A0264A" w14:paraId="383EA77D" w14:textId="77777777" w:rsidTr="00A0264A">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количество страниц указателя</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необязательный</w:t>
            </w:r>
          </w:p>
          <w:p w14:paraId="0E6AA690"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Заполняется поле, указывающее количество страниц документов, прилагаемых к заявлению и подлежащих предоставлению плательщику.</w:t>
            </w:r>
            <w:r w:rsidRPr="00A0264A">
              <w:rPr>
                <w:rFonts w:ascii="GHEA Grapalat" w:hAnsi="GHEA Grapalat"/>
                <w:sz w:val="16"/>
                <w:szCs w:val="20"/>
                <w:lang w:val="hy-AM"/>
              </w:rPr>
              <w:t xml:space="preserve"> </w:t>
            </w:r>
            <w:r w:rsidRPr="00A0264A">
              <w:rPr>
                <w:rFonts w:ascii="GHEA Grapalat" w:hAnsi="GHEA Grapalat"/>
                <w:sz w:val="16"/>
                <w:szCs w:val="20"/>
              </w:rPr>
              <w:t xml:space="preserve">( </w:t>
            </w:r>
            <w:r w:rsidRPr="00A0264A">
              <w:rPr>
                <w:rFonts w:ascii="GHEA Grapalat" w:hAnsi="GHEA Grapalat"/>
                <w:sz w:val="16"/>
                <w:szCs w:val="20"/>
                <w:lang w:val="hy-AM"/>
              </w:rPr>
              <w:t xml:space="preserve">в банк плательщика </w:t>
            </w:r>
            <w:r w:rsidRPr="00A0264A">
              <w:rPr>
                <w:rFonts w:ascii="GHEA Grapalat" w:hAnsi="GHEA Grapalat"/>
                <w:sz w:val="16"/>
                <w:szCs w:val="20"/>
              </w:rPr>
              <w:t>)</w:t>
            </w:r>
          </w:p>
          <w:p w14:paraId="2C84ADC4"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 xml:space="preserve">Если </w:t>
            </w:r>
            <w:r w:rsidRPr="00A0264A">
              <w:rPr>
                <w:rFonts w:ascii="GHEA Grapalat" w:hAnsi="GHEA Grapalat" w:cs="Sylfaen"/>
                <w:sz w:val="16"/>
                <w:szCs w:val="20"/>
                <w:lang w:val="hy-AM"/>
              </w:rPr>
              <w:t xml:space="preserve">поле &lt;Основание для оплаты&gt; заполнено, эти данные являются обязательными </w:t>
            </w:r>
            <w:r w:rsidRPr="00A0264A">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заполняется получателем</w:t>
            </w:r>
            <w:r w:rsidRPr="00A0264A">
              <w:rPr>
                <w:rFonts w:ascii="GHEA Grapalat" w:hAnsi="GHEA Grapalat"/>
                <w:sz w:val="16"/>
                <w:szCs w:val="20"/>
                <w:lang w:val="hy-AM"/>
              </w:rPr>
              <w:t xml:space="preserve"> </w:t>
            </w:r>
            <w:r w:rsidRPr="00A0264A">
              <w:rPr>
                <w:rFonts w:ascii="GHEA Grapalat" w:hAnsi="GHEA Grapalat"/>
                <w:sz w:val="16"/>
                <w:szCs w:val="20"/>
              </w:rPr>
              <w:t>к</w:t>
            </w:r>
          </w:p>
        </w:tc>
      </w:tr>
      <w:tr w:rsidR="00631658" w:rsidRPr="00AC03D5" w14:paraId="6EA656F3" w14:textId="77777777" w:rsidTr="00A0264A">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 xml:space="preserve">2 </w:t>
            </w:r>
            <w:r w:rsidRPr="00A0264A">
              <w:rPr>
                <w:rFonts w:ascii="GHEA Grapalat" w:hAnsi="GHEA Grapalat"/>
                <w:sz w:val="16"/>
                <w:szCs w:val="20"/>
              </w:rPr>
              <w:t>1.а.</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обязательный</w:t>
            </w:r>
          </w:p>
          <w:p w14:paraId="0442CBE4"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rPr>
              <w:t xml:space="preserve">Это поле </w:t>
            </w:r>
            <w:r w:rsidRPr="00A0264A">
              <w:rPr>
                <w:rFonts w:ascii="GHEA Grapalat" w:hAnsi="GHEA Grapalat"/>
                <w:sz w:val="16"/>
                <w:szCs w:val="20"/>
                <w:lang w:val="hy-AM"/>
              </w:rPr>
              <w:t xml:space="preserve">заполняется, когда плательщик подает заявку. Кроме того, </w:t>
            </w:r>
            <w:r w:rsidRPr="00A0264A">
              <w:rPr>
                <w:rFonts w:ascii="GHEA Grapalat" w:hAnsi="GHEA Grapalat"/>
                <w:sz w:val="16"/>
                <w:szCs w:val="20"/>
              </w:rPr>
              <w:t xml:space="preserve">если </w:t>
            </w:r>
            <w:r w:rsidRPr="00A0264A">
              <w:rPr>
                <w:rFonts w:ascii="GHEA Grapalat" w:hAnsi="GHEA Grapalat" w:cs="Sylfaen"/>
                <w:sz w:val="16"/>
                <w:szCs w:val="20"/>
                <w:lang w:val="hy-AM"/>
              </w:rPr>
              <w:t xml:space="preserve">в поле «Условия оплаты» </w:t>
            </w:r>
            <w:r w:rsidRPr="00A0264A">
              <w:rPr>
                <w:rFonts w:ascii="GHEA Grapalat" w:hAnsi="GHEA Grapalat"/>
                <w:sz w:val="16"/>
                <w:szCs w:val="20"/>
                <w:lang w:val="hy-AM"/>
              </w:rPr>
              <w:t>указано &lt;принятый платеж&gt;, то</w:t>
            </w:r>
            <w:r w:rsidRPr="00A0264A">
              <w:rPr>
                <w:rFonts w:ascii="GHEA Grapalat" w:hAnsi="GHEA Grapalat" w:cs="Sylfaen"/>
                <w:sz w:val="16"/>
                <w:szCs w:val="20"/>
                <w:lang w:val="hy-AM"/>
              </w:rPr>
              <w:t xml:space="preserve"> </w:t>
            </w:r>
            <w:r w:rsidRPr="00A0264A">
              <w:rPr>
                <w:rFonts w:ascii="GHEA Grapalat" w:hAnsi="GHEA Grapalat"/>
                <w:sz w:val="16"/>
                <w:szCs w:val="20"/>
                <w:lang w:val="hy-AM"/>
              </w:rPr>
              <w:t xml:space="preserve">Подписывая соглашение, </w:t>
            </w:r>
            <w:r w:rsidRPr="00A0264A">
              <w:rPr>
                <w:rFonts w:ascii="GHEA Grapalat" w:hAnsi="GHEA Grapalat"/>
                <w:sz w:val="16"/>
                <w:szCs w:val="20"/>
              </w:rPr>
              <w:t xml:space="preserve">плательщик </w:t>
            </w:r>
            <w:r w:rsidRPr="00A0264A">
              <w:rPr>
                <w:rFonts w:ascii="GHEA Grapalat" w:hAnsi="GHEA Grapalat" w:cs="Sylfaen"/>
                <w:sz w:val="16"/>
                <w:szCs w:val="20"/>
                <w:lang w:val="hy-AM"/>
              </w:rPr>
              <w:t xml:space="preserve">заранее </w:t>
            </w:r>
            <w:r w:rsidRPr="00A0264A">
              <w:rPr>
                <w:rFonts w:ascii="GHEA Grapalat" w:hAnsi="GHEA Grapalat"/>
                <w:sz w:val="16"/>
                <w:szCs w:val="20"/>
                <w:lang w:val="hy-AM"/>
              </w:rPr>
              <w:t>соглашается со своими условиями.</w:t>
            </w:r>
            <w:r w:rsidRPr="00A0264A">
              <w:rPr>
                <w:rFonts w:ascii="GHEA Grapalat" w:hAnsi="GHEA Grapalat" w:cs="Sylfaen"/>
                <w:sz w:val="16"/>
                <w:szCs w:val="20"/>
                <w:lang w:val="hy-AM"/>
              </w:rPr>
              <w:t xml:space="preserve">  </w:t>
            </w:r>
            <w:r w:rsidRPr="00A0264A">
              <w:rPr>
                <w:rFonts w:ascii="GHEA Grapalat" w:hAnsi="GHEA Grapalat"/>
                <w:sz w:val="16"/>
                <w:szCs w:val="20"/>
                <w:lang w:val="hy-AM"/>
              </w:rPr>
              <w:t>для списания указанной суммы с его счета. В случае, если плательщик подает заявку в электронном виде, в это поле ставится электронная подпись плательщика.</w:t>
            </w:r>
          </w:p>
          <w:p w14:paraId="1194AA6B" w14:textId="77777777" w:rsidR="00631658" w:rsidRPr="00A0264A" w:rsidRDefault="00631658" w:rsidP="00CB0ADE">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подписано плательщиком или</w:t>
            </w:r>
          </w:p>
          <w:p w14:paraId="20FB07FC"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ставится электронная подпись плательщика</w:t>
            </w:r>
          </w:p>
          <w:p w14:paraId="596E119B" w14:textId="77777777" w:rsidR="00631658" w:rsidRPr="00A0264A" w:rsidRDefault="00631658" w:rsidP="00CB0ADE">
            <w:pPr>
              <w:jc w:val="center"/>
              <w:rPr>
                <w:rFonts w:ascii="GHEA Grapalat" w:hAnsi="GHEA Grapalat"/>
                <w:sz w:val="16"/>
                <w:szCs w:val="20"/>
                <w:lang w:val="hy-AM"/>
              </w:rPr>
            </w:pPr>
          </w:p>
        </w:tc>
      </w:tr>
      <w:tr w:rsidR="00631658" w:rsidRPr="00AC03D5" w14:paraId="00DC078E" w14:textId="77777777" w:rsidTr="00A0264A">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A0264A" w:rsidRDefault="00631658" w:rsidP="00CB0ADE">
            <w:pPr>
              <w:rPr>
                <w:rFonts w:ascii="GHEA Grapalat" w:hAnsi="GHEA Grapalat"/>
                <w:sz w:val="16"/>
                <w:szCs w:val="20"/>
              </w:rPr>
            </w:pPr>
            <w:r w:rsidRPr="00A0264A">
              <w:rPr>
                <w:rFonts w:ascii="GHEA Grapalat" w:hAnsi="GHEA Grapalat"/>
                <w:sz w:val="16"/>
                <w:szCs w:val="20"/>
                <w:lang w:val="hy-AM"/>
              </w:rPr>
              <w:t xml:space="preserve">2 </w:t>
            </w:r>
            <w:r w:rsidRPr="00A0264A">
              <w:rPr>
                <w:rFonts w:ascii="GHEA Grapalat" w:hAnsi="GHEA Grapalat"/>
                <w:sz w:val="16"/>
                <w:szCs w:val="20"/>
              </w:rPr>
              <w:t>1.б.</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обязательный:</w:t>
            </w:r>
          </w:p>
          <w:p w14:paraId="10C2F50E"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rPr>
              <w:t xml:space="preserve">при наличии печати </w:t>
            </w:r>
            <w:r w:rsidRPr="00A0264A">
              <w:rPr>
                <w:rFonts w:ascii="GHEA Grapalat" w:hAnsi="GHEA Grapalat"/>
                <w:sz w:val="16"/>
                <w:szCs w:val="20"/>
                <w:lang w:val="hy-AM"/>
              </w:rPr>
              <w:t>, когда плательщик подает претензию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подписывается плательщиком</w:t>
            </w:r>
          </w:p>
          <w:p w14:paraId="0686EA6D"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при подаче в бумажной форме</w:t>
            </w:r>
          </w:p>
        </w:tc>
      </w:tr>
      <w:tr w:rsidR="00631658" w:rsidRPr="00A0264A" w14:paraId="5B1E7EF8" w14:textId="77777777" w:rsidTr="00A0264A">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22.а.</w:t>
            </w:r>
            <w:r w:rsidRPr="00A0264A">
              <w:rPr>
                <w:rFonts w:ascii="GHEA Grapalat" w:hAnsi="GHEA Grapalat"/>
                <w:sz w:val="16"/>
                <w:szCs w:val="20"/>
              </w:rPr>
              <w:t>​</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 xml:space="preserve">Необходимый </w:t>
            </w:r>
            <w:r w:rsidRPr="00A0264A">
              <w:rPr>
                <w:rFonts w:ascii="GHEA Grapalat" w:hAnsi="GHEA Grapalat"/>
                <w:sz w:val="16"/>
                <w:szCs w:val="20"/>
                <w:lang w:val="hy-AM"/>
              </w:rPr>
              <w:t>:</w:t>
            </w:r>
            <w:r w:rsidRPr="00A0264A">
              <w:rPr>
                <w:rFonts w:ascii="GHEA Grapalat" w:hAnsi="GHEA Grapalat"/>
                <w:sz w:val="16"/>
                <w:szCs w:val="20"/>
              </w:rPr>
              <w:t xml:space="preserve"> </w:t>
            </w:r>
          </w:p>
          <w:p w14:paraId="6F91CF24"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подписано бенефициаром</w:t>
            </w:r>
          </w:p>
        </w:tc>
      </w:tr>
      <w:tr w:rsidR="00631658" w:rsidRPr="00A0264A" w14:paraId="61EB2ACC" w14:textId="77777777" w:rsidTr="00A0264A">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A0264A" w:rsidRDefault="00631658" w:rsidP="00CB0ADE">
            <w:pPr>
              <w:rPr>
                <w:rFonts w:ascii="GHEA Grapalat" w:hAnsi="GHEA Grapalat"/>
                <w:sz w:val="16"/>
                <w:szCs w:val="20"/>
              </w:rPr>
            </w:pPr>
            <w:r w:rsidRPr="00A0264A">
              <w:rPr>
                <w:rFonts w:ascii="GHEA Grapalat" w:hAnsi="GHEA Grapalat"/>
                <w:sz w:val="16"/>
                <w:szCs w:val="20"/>
                <w:lang w:val="hy-AM"/>
              </w:rPr>
              <w:t>22.б.</w:t>
            </w:r>
            <w:r w:rsidRPr="00A0264A">
              <w:rPr>
                <w:rFonts w:ascii="GHEA Grapalat" w:hAnsi="GHEA Grapalat"/>
                <w:sz w:val="16"/>
                <w:szCs w:val="20"/>
              </w:rPr>
              <w:t>​</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обязательный:</w:t>
            </w:r>
          </w:p>
          <w:p w14:paraId="1A111FF7"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в случае уплотнения</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rPr>
              <w:t>подписывается бенефициаром</w:t>
            </w:r>
            <w:r w:rsidRPr="00A0264A">
              <w:rPr>
                <w:rFonts w:ascii="GHEA Grapalat" w:hAnsi="GHEA Grapalat"/>
                <w:sz w:val="16"/>
                <w:szCs w:val="20"/>
                <w:lang w:val="hy-AM"/>
              </w:rPr>
              <w:t xml:space="preserve"> </w:t>
            </w:r>
          </w:p>
          <w:p w14:paraId="1980167B"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при подаче в банк в бумажной форме</w:t>
            </w:r>
          </w:p>
        </w:tc>
      </w:tr>
      <w:tr w:rsidR="00631658" w:rsidRPr="00A0264A" w14:paraId="395862DA" w14:textId="77777777" w:rsidTr="00A0264A">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 xml:space="preserve">2 </w:t>
            </w:r>
            <w:r w:rsidRPr="00A0264A">
              <w:rPr>
                <w:rFonts w:ascii="GHEA Grapalat" w:hAnsi="GHEA Grapalat"/>
                <w:sz w:val="16"/>
                <w:szCs w:val="20"/>
                <w:lang w:val="hy-AM"/>
              </w:rPr>
              <w:t xml:space="preserve">3 </w:t>
            </w:r>
            <w:r w:rsidRPr="00A0264A">
              <w:rPr>
                <w:rFonts w:ascii="GHEA Grapalat" w:hAnsi="GHEA Grapalat"/>
                <w:sz w:val="16"/>
                <w:szCs w:val="20"/>
              </w:rPr>
              <w:t>.a.</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 xml:space="preserve">Префикс </w:t>
            </w:r>
            <w:r w:rsidR="00661F39" w:rsidRPr="00A0264A">
              <w:rPr>
                <w:rFonts w:ascii="GHEA Grapalat" w:hAnsi="GHEA Grapalat"/>
                <w:sz w:val="16"/>
                <w:szCs w:val="20"/>
              </w:rPr>
              <w:t>P</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обязательный</w:t>
            </w:r>
          </w:p>
          <w:p w14:paraId="1D3DF3AE"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 xml:space="preserve">подается в бумажном виде </w:t>
            </w:r>
            <w:r w:rsidRPr="00A0264A">
              <w:rPr>
                <w:rFonts w:ascii="GHEA Grapalat" w:hAnsi="GHEA Grapalat"/>
                <w:sz w:val="16"/>
                <w:szCs w:val="20"/>
                <w:lang w:val="hy-AM"/>
              </w:rPr>
              <w:t xml:space="preserve">в финансовое </w:t>
            </w:r>
            <w:r w:rsidRPr="00A0264A">
              <w:rPr>
                <w:rFonts w:ascii="GHEA Grapalat" w:hAnsi="GHEA Grapalat"/>
                <w:sz w:val="16"/>
                <w:szCs w:val="20"/>
              </w:rPr>
              <w:t>учреждение, обслуживающее плательщика.</w:t>
            </w:r>
            <w:r w:rsidRPr="00A0264A">
              <w:rPr>
                <w:rFonts w:ascii="GHEA Grapalat" w:hAnsi="GHEA Grapalat"/>
                <w:sz w:val="16"/>
                <w:szCs w:val="20"/>
                <w:lang w:val="hy-AM"/>
              </w:rPr>
              <w:t xml:space="preserve"> </w:t>
            </w:r>
            <w:r w:rsidRPr="00A0264A">
              <w:rPr>
                <w:rFonts w:ascii="GHEA Grapalat" w:hAnsi="GHEA Grapalat"/>
                <w:sz w:val="16"/>
                <w:szCs w:val="20"/>
              </w:rPr>
              <w:t>если представлено</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A0264A" w:rsidRDefault="00631658" w:rsidP="00CB0ADE">
            <w:pPr>
              <w:jc w:val="center"/>
              <w:rPr>
                <w:rFonts w:ascii="GHEA Grapalat" w:hAnsi="GHEA Grapalat"/>
                <w:sz w:val="16"/>
                <w:szCs w:val="20"/>
              </w:rPr>
            </w:pPr>
          </w:p>
        </w:tc>
      </w:tr>
      <w:tr w:rsidR="00631658" w:rsidRPr="00A0264A" w14:paraId="08B93C4B" w14:textId="77777777" w:rsidTr="00A0264A">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A0264A" w:rsidRDefault="00631658" w:rsidP="00CB0ADE">
            <w:pPr>
              <w:rPr>
                <w:rFonts w:ascii="GHEA Grapalat" w:hAnsi="GHEA Grapalat"/>
                <w:sz w:val="16"/>
                <w:szCs w:val="20"/>
              </w:rPr>
            </w:pPr>
            <w:r w:rsidRPr="00A0264A">
              <w:rPr>
                <w:rFonts w:ascii="GHEA Grapalat" w:hAnsi="GHEA Grapalat"/>
                <w:sz w:val="16"/>
                <w:szCs w:val="20"/>
              </w:rPr>
              <w:t xml:space="preserve">2 </w:t>
            </w:r>
            <w:r w:rsidRPr="00A0264A">
              <w:rPr>
                <w:rFonts w:ascii="GHEA Grapalat" w:hAnsi="GHEA Grapalat"/>
                <w:sz w:val="16"/>
                <w:szCs w:val="20"/>
                <w:lang w:val="hy-AM"/>
              </w:rPr>
              <w:t xml:space="preserve">3 </w:t>
            </w:r>
            <w:r w:rsidRPr="00A0264A">
              <w:rPr>
                <w:rFonts w:ascii="GHEA Grapalat" w:hAnsi="GHEA Grapalat"/>
                <w:sz w:val="16"/>
                <w:szCs w:val="20"/>
              </w:rPr>
              <w:t>.б.</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 xml:space="preserve">печать </w:t>
            </w:r>
            <w:r w:rsidRPr="00A0264A">
              <w:rPr>
                <w:rFonts w:ascii="GHEA Grapalat" w:hAnsi="GHEA Grapalat"/>
                <w:sz w:val="16"/>
                <w:szCs w:val="20"/>
              </w:rPr>
              <w:t>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обязательный</w:t>
            </w:r>
          </w:p>
          <w:p w14:paraId="37AC1670"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 xml:space="preserve">если запрос на оплату </w:t>
            </w:r>
            <w:r w:rsidRPr="00A0264A">
              <w:rPr>
                <w:rFonts w:ascii="GHEA Grapalat" w:hAnsi="GHEA Grapalat"/>
                <w:sz w:val="16"/>
                <w:szCs w:val="20"/>
                <w:lang w:val="hy-AM"/>
              </w:rPr>
              <w:t xml:space="preserve">подается </w:t>
            </w:r>
            <w:r w:rsidRPr="00A0264A">
              <w:rPr>
                <w:rFonts w:ascii="GHEA Grapalat" w:hAnsi="GHEA Grapalat"/>
                <w:sz w:val="16"/>
                <w:szCs w:val="20"/>
              </w:rPr>
              <w:t xml:space="preserve">в бумажной форме в финансовое </w:t>
            </w:r>
            <w:r w:rsidRPr="00A0264A">
              <w:rPr>
                <w:rFonts w:ascii="GHEA Grapalat" w:hAnsi="GHEA Grapalat"/>
                <w:sz w:val="16"/>
                <w:szCs w:val="20"/>
                <w:lang w:val="hy-AM"/>
              </w:rPr>
              <w:t>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A0264A" w:rsidRDefault="00631658" w:rsidP="00CB0ADE">
            <w:pPr>
              <w:jc w:val="center"/>
              <w:rPr>
                <w:rFonts w:ascii="GHEA Grapalat" w:hAnsi="GHEA Grapalat"/>
                <w:sz w:val="16"/>
                <w:szCs w:val="20"/>
              </w:rPr>
            </w:pPr>
          </w:p>
        </w:tc>
      </w:tr>
      <w:tr w:rsidR="00631658" w:rsidRPr="00A0264A" w14:paraId="3AEBA1A7" w14:textId="77777777" w:rsidTr="00A0264A">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rPr>
              <w:t xml:space="preserve">2 </w:t>
            </w:r>
            <w:r w:rsidRPr="00A0264A">
              <w:rPr>
                <w:rFonts w:ascii="GHEA Grapalat" w:hAnsi="GHEA Grapalat"/>
                <w:sz w:val="16"/>
                <w:szCs w:val="20"/>
                <w:lang w:val="hy-AM"/>
              </w:rPr>
              <w:t xml:space="preserve">3 </w:t>
            </w:r>
            <w:r w:rsidRPr="00A0264A">
              <w:rPr>
                <w:rFonts w:ascii="GHEA Grapalat" w:hAnsi="GHEA Grapalat"/>
                <w:sz w:val="16"/>
                <w:szCs w:val="20"/>
              </w:rPr>
              <w:t xml:space="preserve">. </w:t>
            </w:r>
            <w:r w:rsidRPr="00A0264A">
              <w:rPr>
                <w:rFonts w:ascii="GHEA Grapalat" w:hAnsi="GHEA Grapalat"/>
                <w:sz w:val="16"/>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 xml:space="preserve">Дата, час, минута исполнения финансовым учреждением (отделением), </w:t>
            </w:r>
            <w:r w:rsidRPr="00A0264A">
              <w:rPr>
                <w:rFonts w:ascii="GHEA Grapalat" w:hAnsi="GHEA Grapalat"/>
                <w:sz w:val="16"/>
                <w:szCs w:val="20"/>
                <w:lang w:val="hy-AM"/>
              </w:rPr>
              <w:lastRenderedPageBreak/>
              <w:t>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lastRenderedPageBreak/>
              <w:t>Необходимый</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обязательный</w:t>
            </w:r>
          </w:p>
          <w:p w14:paraId="251BB90C"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Дата, время и минута исполнения запроса должны быть указаны финансовым учреждением (отделением),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A0264A" w:rsidRDefault="00631658" w:rsidP="00CB0ADE">
            <w:pPr>
              <w:jc w:val="center"/>
              <w:rPr>
                <w:rFonts w:ascii="GHEA Grapalat" w:hAnsi="GHEA Grapalat"/>
                <w:sz w:val="16"/>
                <w:szCs w:val="20"/>
              </w:rPr>
            </w:pPr>
          </w:p>
        </w:tc>
      </w:tr>
      <w:tr w:rsidR="00631658" w:rsidRPr="00A0264A" w14:paraId="1E0F7C2E" w14:textId="77777777" w:rsidTr="00A0264A">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lastRenderedPageBreak/>
              <w:t xml:space="preserve">2 </w:t>
            </w:r>
            <w:r w:rsidRPr="00A0264A">
              <w:rPr>
                <w:rFonts w:ascii="GHEA Grapalat" w:hAnsi="GHEA Grapalat"/>
                <w:sz w:val="16"/>
                <w:szCs w:val="20"/>
                <w:lang w:val="hy-AM"/>
              </w:rPr>
              <w:t xml:space="preserve">4 </w:t>
            </w:r>
            <w:r w:rsidRPr="00A0264A">
              <w:rPr>
                <w:rFonts w:ascii="GHEA Grapalat" w:hAnsi="GHEA Grapalat"/>
                <w:sz w:val="16"/>
                <w:szCs w:val="20"/>
              </w:rPr>
              <w:t>.a.</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Подпись сотрудника финансового учреждения (филиала), обслуживающего получателя платежа.</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необязательный</w:t>
            </w:r>
          </w:p>
          <w:p w14:paraId="07549E1F"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 xml:space="preserve">Эта форма заполняется </w:t>
            </w:r>
            <w:r w:rsidRPr="00A0264A">
              <w:rPr>
                <w:rFonts w:ascii="GHEA Grapalat" w:hAnsi="GHEA Grapalat"/>
                <w:sz w:val="16"/>
                <w:szCs w:val="20"/>
              </w:rPr>
              <w:t xml:space="preserve">при </w:t>
            </w:r>
            <w:r w:rsidRPr="00A0264A">
              <w:rPr>
                <w:rFonts w:ascii="GHEA Grapalat" w:hAnsi="GHEA Grapalat"/>
                <w:sz w:val="16"/>
                <w:szCs w:val="20"/>
                <w:lang w:val="hy-AM"/>
              </w:rPr>
              <w:t xml:space="preserve">отправке </w:t>
            </w:r>
            <w:r w:rsidRPr="00A0264A">
              <w:rPr>
                <w:rFonts w:ascii="GHEA Grapalat" w:hAnsi="GHEA Grapalat"/>
                <w:sz w:val="16"/>
                <w:szCs w:val="20"/>
              </w:rPr>
              <w:t xml:space="preserve">запроса на оплату </w:t>
            </w:r>
            <w:r w:rsidRPr="00A0264A">
              <w:rPr>
                <w:rFonts w:ascii="GHEA Grapalat" w:hAnsi="GHEA Grapalat"/>
                <w:sz w:val="16"/>
                <w:szCs w:val="20"/>
                <w:lang w:val="hy-AM"/>
              </w:rPr>
              <w:t>в финансовое учреждение, обслуживающее получателя платежа , где</w:t>
            </w:r>
            <w:r w:rsidRPr="00A0264A" w:rsidDel="00DF049B">
              <w:rPr>
                <w:rFonts w:ascii="GHEA Grapalat" w:hAnsi="GHEA Grapalat"/>
                <w:sz w:val="16"/>
                <w:szCs w:val="20"/>
                <w:lang w:val="hy-AM"/>
              </w:rPr>
              <w:t xml:space="preserve"> </w:t>
            </w:r>
            <w:r w:rsidRPr="00A0264A">
              <w:rPr>
                <w:rFonts w:ascii="GHEA Grapalat" w:hAnsi="GHEA Grapalat"/>
                <w:sz w:val="16"/>
                <w:szCs w:val="20"/>
                <w:lang w:val="hy-AM"/>
              </w:rPr>
              <w:t xml:space="preserve"> </w:t>
            </w:r>
            <w:r w:rsidRPr="00A0264A">
              <w:rPr>
                <w:rFonts w:ascii="GHEA Grapalat" w:hAnsi="GHEA Grapalat"/>
                <w:sz w:val="16"/>
                <w:szCs w:val="20"/>
              </w:rPr>
              <w:t xml:space="preserve">Подпись сотрудника </w:t>
            </w:r>
            <w:r w:rsidRPr="00A0264A">
              <w:rPr>
                <w:rFonts w:ascii="GHEA Grapalat" w:hAnsi="GHEA Grapalat"/>
                <w:sz w:val="16"/>
                <w:szCs w:val="20"/>
                <w:lang w:val="hy-AM"/>
              </w:rPr>
              <w:t xml:space="preserve">ставится на </w:t>
            </w:r>
            <w:r w:rsidRPr="00A0264A">
              <w:rPr>
                <w:rFonts w:ascii="GHEA Grapalat" w:hAnsi="GHEA Grapalat"/>
                <w:sz w:val="16"/>
                <w:szCs w:val="20"/>
              </w:rPr>
              <w:t xml:space="preserve">бумажном </w:t>
            </w:r>
            <w:r w:rsidRPr="00A0264A">
              <w:rPr>
                <w:rFonts w:ascii="GHEA Grapalat" w:hAnsi="GHEA Grapalat"/>
                <w:sz w:val="16"/>
                <w:szCs w:val="20"/>
                <w:lang w:val="hy-AM"/>
              </w:rPr>
              <w:t>заявлении.</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A0264A" w:rsidRDefault="00631658" w:rsidP="00CB0ADE">
            <w:pPr>
              <w:jc w:val="center"/>
              <w:rPr>
                <w:rFonts w:ascii="GHEA Grapalat" w:hAnsi="GHEA Grapalat"/>
                <w:sz w:val="16"/>
                <w:szCs w:val="20"/>
              </w:rPr>
            </w:pPr>
          </w:p>
        </w:tc>
      </w:tr>
      <w:tr w:rsidR="00631658" w:rsidRPr="00A0264A" w14:paraId="50E1A177" w14:textId="77777777" w:rsidTr="00A0264A">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 xml:space="preserve">2 </w:t>
            </w:r>
            <w:r w:rsidRPr="00A0264A">
              <w:rPr>
                <w:rFonts w:ascii="GHEA Grapalat" w:hAnsi="GHEA Grapalat"/>
                <w:sz w:val="16"/>
                <w:szCs w:val="20"/>
                <w:lang w:val="hy-AM"/>
              </w:rPr>
              <w:t xml:space="preserve">4 </w:t>
            </w:r>
            <w:r w:rsidRPr="00A0264A">
              <w:rPr>
                <w:rFonts w:ascii="GHEA Grapalat" w:hAnsi="GHEA Grapalat"/>
                <w:sz w:val="16"/>
                <w:szCs w:val="20"/>
              </w:rPr>
              <w:t>.b.</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 xml:space="preserve">печать </w:t>
            </w:r>
            <w:r w:rsidRPr="00A0264A">
              <w:rPr>
                <w:rFonts w:ascii="GHEA Grapalat" w:hAnsi="GHEA Grapalat"/>
                <w:sz w:val="16"/>
                <w:szCs w:val="20"/>
              </w:rPr>
              <w:t>финансового учреждения (филиала), обслуживающего получателя платежа.</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необязательно</w:t>
            </w:r>
          </w:p>
          <w:p w14:paraId="7C558341"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 xml:space="preserve">Эта форма заполняется при отправке </w:t>
            </w:r>
            <w:r w:rsidRPr="00A0264A">
              <w:rPr>
                <w:rFonts w:ascii="GHEA Grapalat" w:hAnsi="GHEA Grapalat"/>
                <w:sz w:val="16"/>
                <w:szCs w:val="20"/>
              </w:rPr>
              <w:t xml:space="preserve">запроса на оплату </w:t>
            </w:r>
            <w:r w:rsidRPr="00A0264A">
              <w:rPr>
                <w:rFonts w:ascii="GHEA Grapalat" w:hAnsi="GHEA Grapalat"/>
                <w:sz w:val="16"/>
                <w:szCs w:val="20"/>
                <w:lang w:val="hy-AM"/>
              </w:rPr>
              <w:t xml:space="preserve">последнему лицу </w:t>
            </w:r>
            <w:r w:rsidRPr="00A0264A">
              <w:rPr>
                <w:rFonts w:ascii="GHEA Grapalat" w:hAnsi="GHEA Grapalat"/>
                <w:sz w:val="16"/>
                <w:szCs w:val="20"/>
              </w:rPr>
              <w:t xml:space="preserve">, </w:t>
            </w:r>
            <w:r w:rsidRPr="00A0264A">
              <w:rPr>
                <w:rFonts w:ascii="GHEA Grapalat" w:hAnsi="GHEA Grapalat"/>
                <w:sz w:val="16"/>
                <w:szCs w:val="20"/>
                <w:lang w:val="hy-AM"/>
              </w:rPr>
              <w:t>где</w:t>
            </w:r>
            <w:r w:rsidRPr="00A0264A" w:rsidDel="00DF049B">
              <w:rPr>
                <w:rFonts w:ascii="GHEA Grapalat" w:hAnsi="GHEA Grapalat"/>
                <w:sz w:val="16"/>
                <w:szCs w:val="20"/>
                <w:lang w:val="hy-AM"/>
              </w:rPr>
              <w:t xml:space="preserve"> </w:t>
            </w:r>
            <w:r w:rsidRPr="00A0264A">
              <w:rPr>
                <w:rFonts w:ascii="GHEA Grapalat" w:hAnsi="GHEA Grapalat"/>
                <w:sz w:val="16"/>
                <w:szCs w:val="20"/>
                <w:lang w:val="hy-AM"/>
              </w:rPr>
              <w:t>марка</w:t>
            </w:r>
            <w:r w:rsidRPr="00A0264A">
              <w:rPr>
                <w:rFonts w:ascii="GHEA Grapalat" w:hAnsi="GHEA Grapalat"/>
                <w:sz w:val="16"/>
                <w:szCs w:val="20"/>
              </w:rPr>
              <w:t xml:space="preserve"> </w:t>
            </w:r>
            <w:r w:rsidRPr="00A0264A">
              <w:rPr>
                <w:rFonts w:ascii="GHEA Grapalat" w:hAnsi="GHEA Grapalat"/>
                <w:sz w:val="16"/>
                <w:szCs w:val="20"/>
                <w:lang w:val="hy-AM"/>
              </w:rPr>
              <w:t xml:space="preserve">указывается в </w:t>
            </w:r>
            <w:r w:rsidRPr="00A0264A">
              <w:rPr>
                <w:rFonts w:ascii="GHEA Grapalat" w:hAnsi="GHEA Grapalat"/>
                <w:sz w:val="16"/>
                <w:szCs w:val="20"/>
              </w:rPr>
              <w:t>бумажной форме заявления.</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A0264A" w:rsidRDefault="00631658" w:rsidP="00CB0ADE">
            <w:pPr>
              <w:jc w:val="center"/>
              <w:rPr>
                <w:rFonts w:ascii="GHEA Grapalat" w:hAnsi="GHEA Grapalat"/>
                <w:sz w:val="16"/>
                <w:szCs w:val="20"/>
              </w:rPr>
            </w:pPr>
          </w:p>
        </w:tc>
      </w:tr>
      <w:tr w:rsidR="00631658" w:rsidRPr="00A0264A" w14:paraId="3583A5FA" w14:textId="77777777" w:rsidTr="00A0264A">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 xml:space="preserve">2 </w:t>
            </w:r>
            <w:r w:rsidRPr="00A0264A">
              <w:rPr>
                <w:rFonts w:ascii="GHEA Grapalat" w:hAnsi="GHEA Grapalat"/>
                <w:sz w:val="16"/>
                <w:szCs w:val="20"/>
                <w:lang w:val="hy-AM"/>
              </w:rPr>
              <w:t xml:space="preserve">4 </w:t>
            </w:r>
            <w:r w:rsidRPr="00A0264A">
              <w:rPr>
                <w:rFonts w:ascii="GHEA Grapalat" w:hAnsi="GHEA Grapalat"/>
                <w:sz w:val="16"/>
                <w:szCs w:val="20"/>
              </w:rPr>
              <w:t>.г</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необязательно</w:t>
            </w:r>
          </w:p>
          <w:p w14:paraId="4AC31620"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 xml:space="preserve">Эта форма заполняется при отправке </w:t>
            </w:r>
            <w:r w:rsidRPr="00A0264A">
              <w:rPr>
                <w:rFonts w:ascii="GHEA Grapalat" w:hAnsi="GHEA Grapalat"/>
                <w:sz w:val="16"/>
                <w:szCs w:val="20"/>
              </w:rPr>
              <w:t xml:space="preserve">запроса на оплату </w:t>
            </w:r>
            <w:r w:rsidRPr="00A0264A">
              <w:rPr>
                <w:rFonts w:ascii="GHEA Grapalat" w:hAnsi="GHEA Grapalat"/>
                <w:sz w:val="16"/>
                <w:szCs w:val="20"/>
                <w:lang w:val="hy-AM"/>
              </w:rPr>
              <w:t xml:space="preserve">последнему лицу </w:t>
            </w:r>
            <w:r w:rsidRPr="00A0264A">
              <w:rPr>
                <w:rFonts w:ascii="GHEA Grapalat" w:hAnsi="GHEA Grapalat"/>
                <w:sz w:val="16"/>
                <w:szCs w:val="20"/>
              </w:rPr>
              <w:t xml:space="preserve">, </w:t>
            </w:r>
            <w:r w:rsidRPr="00A0264A">
              <w:rPr>
                <w:rFonts w:ascii="GHEA Grapalat" w:hAnsi="GHEA Grapalat"/>
                <w:sz w:val="16"/>
                <w:szCs w:val="20"/>
                <w:lang w:val="hy-AM"/>
              </w:rPr>
              <w:t>где</w:t>
            </w:r>
            <w:r w:rsidRPr="00A0264A" w:rsidDel="00DF049B">
              <w:rPr>
                <w:rFonts w:ascii="GHEA Grapalat" w:hAnsi="GHEA Grapalat"/>
                <w:sz w:val="16"/>
                <w:szCs w:val="20"/>
                <w:lang w:val="hy-AM"/>
              </w:rPr>
              <w:t xml:space="preserve"> </w:t>
            </w:r>
            <w:r w:rsidRPr="00A0264A">
              <w:rPr>
                <w:rFonts w:ascii="GHEA Grapalat" w:hAnsi="GHEA Grapalat"/>
                <w:sz w:val="16"/>
                <w:szCs w:val="20"/>
                <w:lang w:val="hy-AM"/>
              </w:rPr>
              <w:t>эти данные</w:t>
            </w:r>
            <w:r w:rsidRPr="00A0264A">
              <w:rPr>
                <w:rFonts w:ascii="GHEA Grapalat" w:hAnsi="GHEA Grapalat"/>
                <w:sz w:val="16"/>
                <w:szCs w:val="20"/>
              </w:rPr>
              <w:t xml:space="preserve"> </w:t>
            </w:r>
            <w:r w:rsidRPr="00A0264A">
              <w:rPr>
                <w:rFonts w:ascii="GHEA Grapalat" w:hAnsi="GHEA Grapalat"/>
                <w:sz w:val="16"/>
                <w:szCs w:val="20"/>
                <w:lang w:val="hy-AM"/>
              </w:rPr>
              <w:t xml:space="preserve">указываются в </w:t>
            </w:r>
            <w:r w:rsidRPr="00A0264A">
              <w:rPr>
                <w:rFonts w:ascii="GHEA Grapalat" w:hAnsi="GHEA Grapalat"/>
                <w:sz w:val="16"/>
                <w:szCs w:val="20"/>
              </w:rPr>
              <w:t>бумажной форме заявления.</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A0264A" w:rsidRDefault="00631658" w:rsidP="00CB0ADE">
            <w:pPr>
              <w:jc w:val="center"/>
              <w:rPr>
                <w:rFonts w:ascii="GHEA Grapalat" w:hAnsi="GHEA Grapalat"/>
                <w:sz w:val="16"/>
                <w:szCs w:val="20"/>
              </w:rPr>
            </w:pPr>
          </w:p>
        </w:tc>
      </w:tr>
    </w:tbl>
    <w:p w14:paraId="16834615" w14:textId="77777777" w:rsidR="00631658" w:rsidRPr="00973DE8" w:rsidRDefault="00631658" w:rsidP="00631658">
      <w:pPr>
        <w:pStyle w:val="a3"/>
        <w:jc w:val="right"/>
        <w:rPr>
          <w:rFonts w:ascii="GHEA Grapalat" w:hAnsi="GHEA Grapalat" w:cs="Sylfaen"/>
          <w:i w:val="0"/>
          <w:lang w:val="ru-RU"/>
        </w:rPr>
      </w:pPr>
    </w:p>
    <w:p w14:paraId="45245A70" w14:textId="77777777" w:rsidR="00631658" w:rsidRPr="00973DE8" w:rsidRDefault="00631658" w:rsidP="00631658">
      <w:pPr>
        <w:pStyle w:val="a3"/>
        <w:jc w:val="right"/>
        <w:rPr>
          <w:rFonts w:ascii="GHEA Grapalat" w:hAnsi="GHEA Grapalat" w:cs="Sylfaen"/>
          <w:i w:val="0"/>
          <w:lang w:val="ru-RU"/>
        </w:rPr>
      </w:pPr>
    </w:p>
    <w:p w14:paraId="1EAE471E" w14:textId="77777777" w:rsidR="00631658" w:rsidRPr="00973DE8" w:rsidRDefault="00631658" w:rsidP="00631658">
      <w:pPr>
        <w:pStyle w:val="a3"/>
        <w:jc w:val="right"/>
        <w:rPr>
          <w:rFonts w:ascii="GHEA Grapalat" w:hAnsi="GHEA Grapalat" w:cs="Sylfaen"/>
          <w:i w:val="0"/>
          <w:lang w:val="ru-RU"/>
        </w:rPr>
      </w:pPr>
    </w:p>
    <w:p w14:paraId="1EEB07DE" w14:textId="77777777" w:rsidR="00631658" w:rsidRPr="00973DE8" w:rsidRDefault="00631658" w:rsidP="00631658">
      <w:pPr>
        <w:pStyle w:val="a3"/>
        <w:jc w:val="right"/>
        <w:rPr>
          <w:rFonts w:ascii="GHEA Grapalat" w:hAnsi="GHEA Grapalat" w:cs="Sylfaen"/>
          <w:i w:val="0"/>
          <w:lang w:val="ru-RU"/>
        </w:rPr>
      </w:pPr>
    </w:p>
    <w:p w14:paraId="39998B71" w14:textId="77777777" w:rsidR="00631658" w:rsidRPr="00973DE8" w:rsidRDefault="00631658" w:rsidP="00631658">
      <w:pPr>
        <w:pStyle w:val="a3"/>
        <w:jc w:val="right"/>
        <w:rPr>
          <w:rFonts w:ascii="GHEA Grapalat" w:hAnsi="GHEA Grapalat" w:cs="Sylfaen"/>
          <w:i w:val="0"/>
          <w:lang w:val="ru-RU"/>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22DE0C0B" w14:textId="1F44A6F4" w:rsidR="00091EBC" w:rsidRPr="00064ADD" w:rsidRDefault="00631658" w:rsidP="00A0264A">
      <w:pPr>
        <w:pStyle w:val="31"/>
        <w:spacing w:line="240" w:lineRule="auto"/>
        <w:jc w:val="right"/>
        <w:rPr>
          <w:rFonts w:ascii="GHEA Grapalat" w:hAnsi="GHEA Grapalat"/>
          <w:szCs w:val="24"/>
          <w:lang w:val="hy-AM"/>
        </w:rPr>
      </w:pPr>
      <w:r w:rsidRPr="00064ADD">
        <w:rPr>
          <w:rFonts w:ascii="GHEA Grapalat" w:hAnsi="GHEA Grapalat"/>
          <w:b/>
          <w:lang w:val="hy-AM"/>
        </w:rPr>
        <w:br w:type="page"/>
      </w:r>
    </w:p>
    <w:p w14:paraId="3B80C07D" w14:textId="77777777" w:rsidR="00631658" w:rsidRPr="00064ADD" w:rsidRDefault="00631658" w:rsidP="00631658">
      <w:pPr>
        <w:jc w:val="right"/>
        <w:rPr>
          <w:rFonts w:ascii="GHEA Grapalat" w:hAnsi="GHEA Grapalat" w:cs="GHEA Grapalat"/>
          <w:i/>
          <w:sz w:val="18"/>
          <w:szCs w:val="18"/>
          <w:lang w:val="hy-AM"/>
        </w:rPr>
      </w:pPr>
    </w:p>
    <w:p w14:paraId="5565419E" w14:textId="77777777"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Приложение 5.1</w:t>
      </w:r>
    </w:p>
    <w:p w14:paraId="28932BCF" w14:textId="36BE6919" w:rsidR="00631658" w:rsidRPr="00064ADD" w:rsidRDefault="00AC03D5" w:rsidP="00631658">
      <w:pPr>
        <w:pStyle w:val="31"/>
        <w:spacing w:line="240" w:lineRule="auto"/>
        <w:jc w:val="right"/>
        <w:rPr>
          <w:rFonts w:ascii="GHEA Grapalat" w:hAnsi="GHEA Grapalat" w:cs="Sylfaen"/>
          <w:b/>
          <w:lang w:val="hy-AM"/>
        </w:rPr>
      </w:pPr>
      <w:r>
        <w:rPr>
          <w:rFonts w:ascii="GHEA Grapalat" w:hAnsi="GHEA Grapalat" w:cs="Sylfaen"/>
          <w:b/>
          <w:lang w:val="hy-AM"/>
        </w:rPr>
        <w:t xml:space="preserve">Код: </w:t>
      </w:r>
      <w:r w:rsidR="00973DE8">
        <w:rPr>
          <w:rFonts w:ascii="GHEA Grapalat" w:hAnsi="GHEA Grapalat" w:cs="Sylfaen"/>
          <w:b/>
          <w:lang w:val="hy-AM"/>
        </w:rPr>
        <w:t>ԿՄԳԿՏ-ԳՀԾՁԲ-26/15</w:t>
      </w:r>
    </w:p>
    <w:p w14:paraId="31045CC5" w14:textId="018EC4BD" w:rsidR="00631658" w:rsidRPr="00064ADD" w:rsidRDefault="00123664" w:rsidP="00631658">
      <w:pPr>
        <w:pStyle w:val="31"/>
        <w:spacing w:line="240" w:lineRule="auto"/>
        <w:jc w:val="right"/>
        <w:rPr>
          <w:rFonts w:ascii="GHEA Grapalat" w:hAnsi="GHEA Grapalat" w:cs="Sylfaen"/>
          <w:b/>
          <w:lang w:val="hy-AM"/>
        </w:rPr>
      </w:pPr>
      <w:r>
        <w:rPr>
          <w:rFonts w:ascii="GHEA Grapalat" w:hAnsi="GHEA Grapalat" w:cs="Sylfaen"/>
          <w:b/>
          <w:lang w:val="hy-AM"/>
        </w:rPr>
        <w:t>приглашение запросить ценовое предложение</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СОГЛАШЕНИЕ О ШТРАФАХ</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(обеспечение контракта)</w:t>
      </w:r>
    </w:p>
    <w:p w14:paraId="6F9E67C4" w14:textId="77777777" w:rsidR="00631658" w:rsidRPr="00064ADD" w:rsidRDefault="00631658" w:rsidP="00631658">
      <w:pPr>
        <w:rPr>
          <w:rFonts w:ascii="GHEA Grapalat" w:hAnsi="GHEA Grapalat" w:cs="GHEA Grapalat"/>
          <w:b/>
          <w:sz w:val="20"/>
          <w:szCs w:val="20"/>
          <w:lang w:val="hy-AM"/>
        </w:rPr>
      </w:pPr>
    </w:p>
    <w:p w14:paraId="2AFFB308" w14:textId="1054AA9E"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Гарни</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20 лет**</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lang w:val="hy-AM"/>
        </w:rPr>
        <w:t xml:space="preserve">в лице директора компании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vertAlign w:val="subscript"/>
          <w:lang w:val="hy-AM"/>
        </w:rPr>
        <w:t>.</w:t>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Название компании</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 xml:space="preserve">Имя, фамилия и паспортные данные директора Компании </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осуществляющей деятельность на основании устава Компании (далее именуемой «Компания»), настоящим в одностороннем порядке соглашаются уплатить следующее неустойку:</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 Предмет Соглашения</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6E5655D5" w14:textId="4CB5D971" w:rsidR="00E0274A" w:rsidRPr="00A71D81" w:rsidRDefault="00E0274A" w:rsidP="00E0274A">
      <w:pPr>
        <w:ind w:firstLine="45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Компания участвует в процедуре закупок под кодом </w:t>
      </w:r>
      <w:r w:rsidR="00973DE8">
        <w:rPr>
          <w:rFonts w:ascii="GHEA Grapalat" w:hAnsi="GHEA Grapalat" w:cs="GHEA Grapalat"/>
          <w:sz w:val="20"/>
          <w:szCs w:val="20"/>
          <w:lang w:val="pt-BR"/>
        </w:rPr>
        <w:t>ԿՄԳԿՏ-ԳՀԾՁԲ-26/15</w:t>
      </w:r>
      <w:r w:rsidRPr="00064ADD">
        <w:rPr>
          <w:rFonts w:ascii="GHEA Grapalat" w:hAnsi="GHEA Grapalat" w:cs="GHEA Grapalat"/>
          <w:sz w:val="20"/>
          <w:szCs w:val="20"/>
          <w:lang w:val="pt-BR"/>
        </w:rPr>
        <w:t>, организованной некоммерческой организацией «Гарни Коммунальное Экономика» Котайкской области Республики Армения (далее именуемая Заказчик).</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1.2 В качестве гарантии исполнения договора, заключаемого по результатам процедуры закупок, Компания предоставляет Клиенту настоящее соглашение о невыплате и прилагаемую к нему заявку на оплату, заполненную и утвержденную Компанией.</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Подписывая требование об оплате, прилагаемое </w:t>
      </w:r>
      <w:r w:rsidR="00631658" w:rsidRPr="00064ADD">
        <w:rPr>
          <w:rFonts w:ascii="GHEA Grapalat" w:hAnsi="GHEA Grapalat" w:cs="GHEA Grapalat"/>
          <w:color w:val="000000"/>
          <w:sz w:val="20"/>
          <w:szCs w:val="20"/>
          <w:lang w:val="pt-BR"/>
        </w:rPr>
        <w:t xml:space="preserve">к </w:t>
      </w:r>
      <w:r w:rsidR="00631658" w:rsidRPr="00064ADD">
        <w:rPr>
          <w:rFonts w:ascii="GHEA Grapalat" w:hAnsi="GHEA Grapalat" w:cs="GHEA Grapalat"/>
          <w:color w:val="000000"/>
          <w:sz w:val="20"/>
          <w:szCs w:val="20"/>
          <w:lang w:val="hy-AM"/>
        </w:rPr>
        <w:t xml:space="preserve">настоящему </w:t>
      </w:r>
      <w:r w:rsidR="00631658" w:rsidRPr="00064ADD">
        <w:rPr>
          <w:rFonts w:ascii="GHEA Grapalat" w:hAnsi="GHEA Grapalat" w:cs="GHEA Grapalat"/>
          <w:color w:val="000000"/>
          <w:sz w:val="20"/>
          <w:szCs w:val="20"/>
          <w:lang w:val="pt-BR"/>
        </w:rPr>
        <w:t xml:space="preserve">соглашению о штрафных санкциях </w:t>
      </w:r>
      <w:r w:rsidR="00631658" w:rsidRPr="00064ADD">
        <w:rPr>
          <w:rFonts w:ascii="GHEA Grapalat" w:hAnsi="GHEA Grapalat" w:cs="GHEA Grapalat"/>
          <w:color w:val="000000"/>
          <w:sz w:val="20"/>
          <w:szCs w:val="20"/>
          <w:lang w:val="hy-AM"/>
        </w:rPr>
        <w:t>( далее именуемое «Требование»), Компания безоговорочно соглашается со следующим:</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а) Подписывая Требование, Компания подтверждает факт принятия платежа, указанный в поле «Условия оплаты» Требования, при этом /платежный/ Банк, обслуживающий Компанию в связи с получением указанной суммы (далее именуемый Платежный Банк), не передает полученное Требование Компании для дополнительного согласования, поскольку Компания уже подписала Требование с целью его принятия.</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б) Банковский чек служит основанием для списания банком-плательщиком всей суммы, указанной в чеке, со счета </w:t>
      </w:r>
      <w:r w:rsidRPr="00064ADD">
        <w:rPr>
          <w:rFonts w:ascii="GHEA Grapalat" w:hAnsi="GHEA Grapalat" w:cs="GHEA Grapalat"/>
          <w:color w:val="000000"/>
          <w:sz w:val="20"/>
          <w:szCs w:val="20"/>
          <w:lang w:val="pt-BR"/>
        </w:rPr>
        <w:t xml:space="preserve">компании </w:t>
      </w:r>
      <w:r w:rsidRPr="00064ADD">
        <w:rPr>
          <w:rFonts w:ascii="GHEA Grapalat" w:hAnsi="GHEA Grapalat" w:cs="GHEA Grapalat"/>
          <w:color w:val="000000"/>
          <w:sz w:val="20"/>
          <w:szCs w:val="20"/>
          <w:lang w:val="hy-AM"/>
        </w:rPr>
        <w:t>без дополнительного акцепта.</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c) </w:t>
      </w:r>
      <w:r w:rsidRPr="00064ADD">
        <w:rPr>
          <w:rFonts w:ascii="GHEA Grapalat" w:hAnsi="GHEA Grapalat" w:cs="GHEA Grapalat"/>
          <w:color w:val="000000"/>
          <w:sz w:val="20"/>
          <w:szCs w:val="20"/>
          <w:lang w:val="pt-BR"/>
        </w:rPr>
        <w:t xml:space="preserve">Компания </w:t>
      </w:r>
      <w:r w:rsidRPr="00064ADD">
        <w:rPr>
          <w:rFonts w:ascii="GHEA Grapalat" w:hAnsi="GHEA Grapalat" w:cs="GHEA Grapalat"/>
          <w:color w:val="000000"/>
          <w:sz w:val="20"/>
          <w:szCs w:val="20"/>
          <w:lang w:val="hy-AM"/>
        </w:rPr>
        <w:t>не может в письменной или иной форме давать платежному банку указание отозвать свое согласие на принятие платежного поручения.</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d) </w:t>
      </w:r>
      <w:r w:rsidRPr="00064ADD">
        <w:rPr>
          <w:rFonts w:ascii="GHEA Grapalat" w:hAnsi="GHEA Grapalat" w:cs="GHEA Grapalat"/>
          <w:color w:val="000000"/>
          <w:sz w:val="20"/>
          <w:szCs w:val="20"/>
          <w:lang w:val="pt-BR"/>
        </w:rPr>
        <w:t xml:space="preserve">Компания </w:t>
      </w:r>
      <w:r w:rsidRPr="00064ADD">
        <w:rPr>
          <w:rFonts w:ascii="GHEA Grapalat" w:hAnsi="GHEA Grapalat" w:cs="GHEA Grapalat"/>
          <w:color w:val="000000"/>
          <w:sz w:val="20"/>
          <w:szCs w:val="20"/>
          <w:lang w:val="hy-AM"/>
        </w:rPr>
        <w:t>подтверждает, что приняла Претензию на полную сумму штрафа.</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e) Компания настоящим соглашается с тем, что Банк-плательщик не несет никакой ответственности за законность, действительность и сроки подачи платежного запроса, представленного Клиентом, и за требования об оплате, а также за действия, предпринятые Банком-плательщиком для обеспечения исполнения требований об оплате.</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 xml:space="preserve">1.4 </w:t>
      </w:r>
      <w:r w:rsidR="00631658" w:rsidRPr="00064ADD">
        <w:rPr>
          <w:rFonts w:ascii="GHEA Grapalat" w:hAnsi="GHEA Grapalat" w:cs="GHEA Grapalat"/>
          <w:sz w:val="20"/>
          <w:szCs w:val="20"/>
          <w:lang w:val="pt-BR"/>
        </w:rPr>
        <w:t xml:space="preserve">В случае неисполнения или ненадлежащего исполнения Компанией договора, заключенного в результате процедуры закупок, Заказчик обязан представить </w:t>
      </w:r>
      <w:r w:rsidR="00631658" w:rsidRPr="00064ADD">
        <w:rPr>
          <w:rFonts w:ascii="GHEA Grapalat" w:hAnsi="GHEA Grapalat" w:cs="GHEA Grapalat"/>
          <w:sz w:val="20"/>
          <w:szCs w:val="20"/>
          <w:lang w:val="hy-AM"/>
        </w:rPr>
        <w:t xml:space="preserve">в оригиналах настоящее соглашение о невыплате штрафа и прилагаемое к нему требование в Банк-плательщик </w:t>
      </w:r>
      <w:r w:rsidR="00631658" w:rsidRPr="00064ADD">
        <w:rPr>
          <w:rFonts w:ascii="GHEA Grapalat" w:hAnsi="GHEA Grapalat" w:cs="GHEA Grapalat"/>
          <w:sz w:val="20"/>
          <w:szCs w:val="20"/>
          <w:lang w:val="pt-BR"/>
        </w:rPr>
        <w:t xml:space="preserve">, уведомив об этом Компанию в письменной форме. Настоящее соглашение о невыплате штрафа и прилагаемое к нему </w:t>
      </w:r>
      <w:r w:rsidR="00631658" w:rsidRPr="00064ADD">
        <w:rPr>
          <w:rFonts w:ascii="GHEA Grapalat" w:hAnsi="GHEA Grapalat" w:cs="GHEA Grapalat"/>
          <w:sz w:val="20"/>
          <w:szCs w:val="20"/>
          <w:lang w:val="hy-AM"/>
        </w:rPr>
        <w:t>требование</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электронный</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цифровой</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с подписью</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одобренный</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быть</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в случае</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их</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Плательщик</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В банк</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являются</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представленный</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электронный</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 xml:space="preserve">с помощью средств массовой информации </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таких как</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также</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от них</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перепечатано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бумага</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 xml:space="preserve">с опциями </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Клиент может предоставить в Банк-плательщик другие дополнительные документы.</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не несет ответственности за </w:t>
      </w:r>
      <w:r w:rsidRPr="00064ADD">
        <w:rPr>
          <w:rFonts w:ascii="GHEA Grapalat" w:hAnsi="GHEA Grapalat" w:cs="GHEA Grapalat"/>
          <w:sz w:val="20"/>
          <w:szCs w:val="20"/>
          <w:lang w:val="hy-AM"/>
        </w:rPr>
        <w:t xml:space="preserve">любые </w:t>
      </w:r>
      <w:r w:rsidRPr="00064ADD">
        <w:rPr>
          <w:rFonts w:ascii="GHEA Grapalat" w:hAnsi="GHEA Grapalat" w:cs="GHEA Grapalat"/>
          <w:sz w:val="20"/>
          <w:szCs w:val="20"/>
          <w:lang w:val="pt-BR"/>
        </w:rPr>
        <w:t xml:space="preserve">риски (убытки, понесенные Компанией) </w:t>
      </w:r>
      <w:r w:rsidRPr="00064ADD">
        <w:rPr>
          <w:rFonts w:ascii="GHEA Grapalat" w:hAnsi="GHEA Grapalat" w:cs="GHEA Grapalat"/>
          <w:sz w:val="20"/>
          <w:szCs w:val="20"/>
          <w:lang w:val="hy-AM"/>
        </w:rPr>
        <w:t xml:space="preserve">и негативные последствия, возникшие у Компании </w:t>
      </w:r>
      <w:r w:rsidRPr="00064ADD">
        <w:rPr>
          <w:rFonts w:ascii="GHEA Grapalat" w:hAnsi="GHEA Grapalat" w:cs="GHEA Grapalat"/>
          <w:sz w:val="20"/>
          <w:szCs w:val="20"/>
          <w:lang w:val="pt-BR"/>
        </w:rPr>
        <w:t xml:space="preserve">в результате выплаты суммы, указанной в </w:t>
      </w:r>
      <w:r w:rsidRPr="00064ADD">
        <w:rPr>
          <w:rFonts w:ascii="GHEA Grapalat" w:hAnsi="GHEA Grapalat" w:cs="GHEA Grapalat"/>
          <w:sz w:val="20"/>
          <w:szCs w:val="20"/>
          <w:lang w:val="hy-AM"/>
        </w:rPr>
        <w:t>платежном поручении Банка-плательщика .</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Банк не обязан проверять факты нарушения Компанией условий договора.</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В </w:t>
      </w:r>
      <w:r w:rsidRPr="00064ADD">
        <w:rPr>
          <w:rFonts w:ascii="GHEA Grapalat" w:hAnsi="GHEA Grapalat" w:cs="GHEA Grapalat"/>
          <w:sz w:val="20"/>
          <w:szCs w:val="20"/>
          <w:lang w:val="hy-AM"/>
        </w:rPr>
        <w:t xml:space="preserve">случае недостатка средств на счете Компании </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Плательщик</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банк</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оплата</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письмо с требованием</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от получения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 xml:space="preserve">затем </w:t>
      </w:r>
      <w:r w:rsidRPr="00064ADD">
        <w:rPr>
          <w:rFonts w:ascii="GHEA Grapalat" w:hAnsi="GHEA Grapalat" w:cs="GHEA Grapalat"/>
          <w:sz w:val="20"/>
          <w:szCs w:val="20"/>
          <w:lang w:val="pt-BR"/>
        </w:rPr>
        <w:t xml:space="preserve">2 ( </w:t>
      </w:r>
      <w:r w:rsidRPr="00064ADD">
        <w:rPr>
          <w:rFonts w:ascii="GHEA Grapalat" w:hAnsi="GHEA Grapalat" w:cs="GHEA Grapalat"/>
          <w:sz w:val="20"/>
          <w:szCs w:val="20"/>
        </w:rPr>
        <w:t xml:space="preserve">два </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рабочих дня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день</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в течение</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нуждаться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является</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информировать</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Клиенту:</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написанный</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 xml:space="preserve">в форме </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настоящего Соглашения и прилагаемой к нему </w:t>
      </w:r>
      <w:r w:rsidRPr="00064ADD">
        <w:rPr>
          <w:rFonts w:ascii="GHEA Grapalat" w:hAnsi="GHEA Grapalat" w:cs="GHEA Grapalat"/>
          <w:sz w:val="20"/>
          <w:szCs w:val="20"/>
          <w:lang w:val="hy-AM"/>
        </w:rPr>
        <w:t xml:space="preserve">выписки </w:t>
      </w:r>
      <w:r w:rsidRPr="00064ADD">
        <w:rPr>
          <w:rFonts w:ascii="GHEA Grapalat" w:hAnsi="GHEA Grapalat" w:cs="GHEA Grapalat"/>
          <w:sz w:val="20"/>
          <w:szCs w:val="20"/>
          <w:lang w:val="pt-BR"/>
        </w:rPr>
        <w:t>в Банк, если сумма не будет выплачена Клиенту в течение десяти рабочих дней по причинам, не зависящим от Банка, Клиент обязан передать информацию о Компании, касающуюся неплатежа, в ЗАО «АКРА Кредитная отчетность» (Кредитное бюро).</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 Другие условия</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2.1 Настоящее Соглашение и Требование являются безотзывными, вступают в силу после ратификации Компанией и остаются в силе до </w:t>
      </w:r>
      <w:r w:rsidR="00334B2F" w:rsidRPr="00064ADD">
        <w:rPr>
          <w:rFonts w:ascii="GHEA Grapalat" w:hAnsi="GHEA Grapalat" w:cs="GHEA Grapalat"/>
          <w:sz w:val="20"/>
          <w:szCs w:val="20"/>
          <w:lang w:val="hy-AM"/>
        </w:rPr>
        <w:t>двадцатого рабочего дня, следующего за последним днем полного исполнения обязательств, принятых Компанией по договору, который должен быть заключен.</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2.2. Направляя клиентом в банк-плательщик настоящее соглашение и прилагаемое к нему требование об оплате:</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Клиент подтверждает, что Компания нарушила договорные обязательства, и</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Компания подтверждает, что настоящее Соглашение о возмещении убытков и прилагаемое к нему Требование были должным образом подписаны уполномоченным лицом Компании.</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Споры, возникающие в связи с настоящим Соглашением, разрешаются путем переговоров. В случае невозможности достижения соглашения споры разрешаются в суде.</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Адрес компании, банковские реквизиты:</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Название компании</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адрес компании</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Название банка, обслуживающего компанию.</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номер банковского счета компании</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налоговый регистрационный номер компании</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Имя, фамилия и подпись директора компании.</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К.Т.</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День/месяц/год</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Заполняется секретарем комитета до публикации приглашения в информационном бюллетене.</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ОПЛАТА</w:t>
            </w:r>
            <w:r w:rsidRPr="00064ADD">
              <w:rPr>
                <w:rFonts w:ascii="GHEA Grapalat" w:hAnsi="GHEA Grapalat" w:cs="Arial"/>
                <w:b/>
                <w:bCs/>
                <w:sz w:val="20"/>
                <w:szCs w:val="20"/>
              </w:rPr>
              <w:t xml:space="preserve"> </w:t>
            </w:r>
            <w:r w:rsidRPr="00064ADD">
              <w:rPr>
                <w:rFonts w:ascii="GHEA Grapalat" w:hAnsi="GHEA Grapalat" w:cs="Sylfaen"/>
                <w:b/>
                <w:bCs/>
                <w:sz w:val="20"/>
                <w:szCs w:val="20"/>
              </w:rPr>
              <w:t>ЗАПРОС*</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Число</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3. </w:t>
            </w:r>
            <w:r w:rsidRPr="00064ADD">
              <w:rPr>
                <w:rFonts w:ascii="GHEA Grapalat" w:hAnsi="GHEA Grapalat" w:cs="Sylfaen"/>
                <w:sz w:val="20"/>
                <w:szCs w:val="20"/>
              </w:rPr>
              <w:t>Презентация</w:t>
            </w:r>
            <w:r w:rsidRPr="00064ADD">
              <w:rPr>
                <w:rFonts w:ascii="GHEA Grapalat" w:hAnsi="GHEA Grapalat" w:cs="Arial"/>
                <w:sz w:val="20"/>
                <w:szCs w:val="20"/>
              </w:rPr>
              <w:t xml:space="preserve"> </w:t>
            </w:r>
            <w:r w:rsidRPr="00064ADD">
              <w:rPr>
                <w:rFonts w:ascii="GHEA Grapalat" w:hAnsi="GHEA Grapalat" w:cs="Sylfaen"/>
                <w:sz w:val="20"/>
                <w:szCs w:val="20"/>
              </w:rPr>
              <w:t xml:space="preserve">Дата </w:t>
            </w:r>
            <w:r w:rsidRPr="00064ADD">
              <w:rPr>
                <w:rFonts w:ascii="GHEA Grapalat" w:hAnsi="GHEA Grapalat" w:cs="Arial"/>
                <w:sz w:val="20"/>
                <w:szCs w:val="20"/>
              </w:rPr>
              <w:t xml:space="preserve">: </w:t>
            </w:r>
            <w:r w:rsidRPr="00064ADD">
              <w:rPr>
                <w:rFonts w:ascii="GHEA Grapalat" w:hAnsi="GHEA Grapalat" w:cs="Sylfaen"/>
                <w:color w:val="000000"/>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4. Имя </w:t>
            </w:r>
            <w:r w:rsidRPr="00064ADD">
              <w:rPr>
                <w:rFonts w:ascii="GHEA Grapalat" w:hAnsi="GHEA Grapalat" w:cs="Sylfaen"/>
                <w:sz w:val="20"/>
                <w:szCs w:val="20"/>
              </w:rPr>
              <w:t xml:space="preserve">плательщика , </w:t>
            </w:r>
            <w:r w:rsidRPr="00064ADD">
              <w:rPr>
                <w:rFonts w:ascii="GHEA Grapalat" w:hAnsi="GHEA Grapalat" w:cs="Sylfaen"/>
                <w:sz w:val="20"/>
                <w:szCs w:val="20"/>
                <w:lang w:val="hy-AM"/>
              </w:rPr>
              <w:t xml:space="preserve">или имя и фамилия </w:t>
            </w:r>
            <w:r w:rsidRPr="00064ADD">
              <w:rPr>
                <w:rFonts w:ascii="GHEA Grapalat" w:hAnsi="GHEA Grapalat" w:cs="Sylfaen"/>
                <w:sz w:val="20"/>
                <w:szCs w:val="20"/>
              </w:rPr>
              <w:t xml:space="preserve">(Компания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5. Финансовое учреждение, обслуживающее </w:t>
            </w:r>
            <w:r w:rsidRPr="00064ADD">
              <w:rPr>
                <w:rFonts w:ascii="GHEA Grapalat" w:hAnsi="GHEA Grapalat" w:cs="Sylfaen"/>
                <w:sz w:val="20"/>
                <w:szCs w:val="20"/>
              </w:rPr>
              <w:t>плательщика (</w:t>
            </w:r>
            <w:r w:rsidRPr="00064ADD">
              <w:rPr>
                <w:rFonts w:ascii="GHEA Grapalat" w:hAnsi="GHEA Grapalat" w:cs="Arial"/>
                <w:sz w:val="20"/>
                <w:szCs w:val="20"/>
              </w:rPr>
              <w:t xml:space="preserve"> </w:t>
            </w:r>
            <w:r w:rsidRPr="00064ADD">
              <w:rPr>
                <w:rFonts w:ascii="GHEA Grapalat" w:hAnsi="GHEA Grapalat" w:cs="Sylfaen"/>
                <w:sz w:val="20"/>
                <w:szCs w:val="20"/>
              </w:rPr>
              <w:t xml:space="preserve">банк) </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6. </w:t>
            </w:r>
            <w:r w:rsidRPr="00064ADD">
              <w:rPr>
                <w:rFonts w:ascii="GHEA Grapalat" w:hAnsi="GHEA Grapalat" w:cs="Sylfaen"/>
                <w:sz w:val="20"/>
                <w:szCs w:val="20"/>
              </w:rPr>
              <w:t>Плательщик</w:t>
            </w:r>
            <w:r w:rsidRPr="00064ADD">
              <w:rPr>
                <w:rFonts w:ascii="GHEA Grapalat" w:hAnsi="GHEA Grapalat" w:cs="Sylfaen"/>
                <w:sz w:val="20"/>
                <w:szCs w:val="20"/>
                <w:lang w:val="hy-AM"/>
              </w:rPr>
              <w:t xml:space="preserve"> </w:t>
            </w:r>
            <w:r w:rsidRPr="00064ADD">
              <w:rPr>
                <w:rFonts w:ascii="GHEA Grapalat" w:hAnsi="GHEA Grapalat" w:cs="Sylfaen"/>
                <w:sz w:val="20"/>
                <w:szCs w:val="20"/>
              </w:rPr>
              <w:t>счет</w:t>
            </w:r>
            <w:r w:rsidRPr="00064ADD">
              <w:rPr>
                <w:rFonts w:ascii="GHEA Grapalat" w:hAnsi="GHEA Grapalat" w:cs="Arial"/>
                <w:sz w:val="20"/>
                <w:szCs w:val="20"/>
              </w:rPr>
              <w:t xml:space="preserve"> </w:t>
            </w:r>
            <w:r w:rsidRPr="00064ADD">
              <w:rPr>
                <w:rFonts w:ascii="GHEA Grapalat" w:hAnsi="GHEA Grapalat" w:cs="Sylfaen"/>
                <w:sz w:val="20"/>
                <w:szCs w:val="20"/>
              </w:rPr>
              <w:t xml:space="preserve">число </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7. </w:t>
            </w:r>
            <w:r w:rsidRPr="00064ADD">
              <w:rPr>
                <w:rFonts w:ascii="GHEA Grapalat" w:hAnsi="GHEA Grapalat" w:cs="Sylfaen"/>
                <w:sz w:val="20"/>
                <w:szCs w:val="20"/>
              </w:rPr>
              <w:t>Плательщик</w:t>
            </w:r>
            <w:r w:rsidRPr="00064ADD">
              <w:rPr>
                <w:rFonts w:ascii="GHEA Grapalat" w:hAnsi="GHEA Grapalat" w:cs="Arial"/>
                <w:sz w:val="20"/>
                <w:szCs w:val="20"/>
              </w:rPr>
              <w:t xml:space="preserve"> </w:t>
            </w:r>
            <w:r w:rsidRPr="00064ADD">
              <w:rPr>
                <w:rFonts w:ascii="GHEA Grapalat" w:hAnsi="GHEA Grapalat" w:cs="Sylfaen"/>
                <w:sz w:val="20"/>
                <w:szCs w:val="20"/>
              </w:rPr>
              <w:t xml:space="preserve">Номер плательщика НДС </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 xml:space="preserve">8. </w:t>
            </w:r>
            <w:r w:rsidRPr="00064ADD">
              <w:rPr>
                <w:rFonts w:ascii="GHEA Grapalat" w:hAnsi="GHEA Grapalat" w:cs="Sylfaen"/>
                <w:sz w:val="20"/>
                <w:szCs w:val="20"/>
              </w:rPr>
              <w:t>Плательщик</w:t>
            </w:r>
            <w:r w:rsidRPr="00064ADD">
              <w:rPr>
                <w:rFonts w:ascii="GHEA Grapalat" w:hAnsi="GHEA Grapalat" w:cs="Arial"/>
                <w:sz w:val="20"/>
                <w:szCs w:val="20"/>
              </w:rPr>
              <w:t xml:space="preserve"> </w:t>
            </w:r>
            <w:r w:rsidRPr="00064ADD">
              <w:rPr>
                <w:rFonts w:ascii="GHEA Grapalat" w:hAnsi="GHEA Grapalat" w:cs="Sylfaen"/>
                <w:sz w:val="20"/>
                <w:szCs w:val="20"/>
              </w:rPr>
              <w:t xml:space="preserve">ПСК </w:t>
            </w:r>
            <w:r w:rsidRPr="00064ADD">
              <w:rPr>
                <w:rFonts w:ascii="GHEA Grapalat" w:hAnsi="GHEA Grapalat" w:cs="Arial"/>
                <w:sz w:val="20"/>
                <w:szCs w:val="20"/>
              </w:rPr>
              <w:t>:</w:t>
            </w:r>
          </w:p>
        </w:tc>
      </w:tr>
      <w:tr w:rsidR="0036761C"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27776743" w:rsidR="0036761C" w:rsidRPr="00064ADD" w:rsidRDefault="0036761C" w:rsidP="0036761C">
            <w:pPr>
              <w:rPr>
                <w:rFonts w:ascii="GHEA Grapalat" w:hAnsi="GHEA Grapalat" w:cs="Arial"/>
                <w:sz w:val="20"/>
                <w:szCs w:val="20"/>
              </w:rPr>
            </w:pPr>
            <w:r w:rsidRPr="00A71D81">
              <w:rPr>
                <w:rFonts w:ascii="GHEA Grapalat" w:hAnsi="GHEA Grapalat" w:cs="Sylfaen"/>
                <w:sz w:val="20"/>
                <w:szCs w:val="20"/>
                <w:lang w:val="hy-AM"/>
              </w:rPr>
              <w:t xml:space="preserve">9. Имя </w:t>
            </w:r>
            <w:r w:rsidRPr="00A71D81">
              <w:rPr>
                <w:rFonts w:ascii="GHEA Grapalat" w:hAnsi="GHEA Grapalat" w:cs="Sylfaen"/>
                <w:sz w:val="20"/>
                <w:szCs w:val="20"/>
              </w:rPr>
              <w:t xml:space="preserve">получателя , </w:t>
            </w:r>
            <w:r w:rsidRPr="00A71D81">
              <w:rPr>
                <w:rFonts w:ascii="GHEA Grapalat" w:hAnsi="GHEA Grapalat" w:cs="Sylfaen"/>
                <w:sz w:val="20"/>
                <w:szCs w:val="20"/>
                <w:lang w:val="hy-AM"/>
              </w:rPr>
              <w:t xml:space="preserve">или имя и фамилия </w:t>
            </w:r>
            <w:r w:rsidRPr="00A71D81">
              <w:rPr>
                <w:rFonts w:ascii="GHEA Grapalat" w:hAnsi="GHEA Grapalat" w:cs="Arial"/>
                <w:sz w:val="20"/>
                <w:szCs w:val="20"/>
              </w:rPr>
              <w:t xml:space="preserve">: </w:t>
            </w:r>
            <w:r w:rsidRPr="00AB2D21">
              <w:rPr>
                <w:rFonts w:ascii="GHEA Grapalat" w:hAnsi="GHEA Grapalat" w:cs="Arial"/>
                <w:b/>
                <w:sz w:val="20"/>
                <w:szCs w:val="20"/>
              </w:rPr>
              <w:t xml:space="preserve">Его Высочество </w:t>
            </w:r>
            <w:r w:rsidRPr="00AB2D21">
              <w:rPr>
                <w:rFonts w:ascii="GHEA Grapalat" w:hAnsi="GHEA Grapalat"/>
                <w:b/>
                <w:sz w:val="20"/>
                <w:szCs w:val="20"/>
                <w:lang w:val="af-ZA"/>
              </w:rPr>
              <w:t>Котайкский район "Гарнийское коммунальное хозяйство" НКО</w:t>
            </w:r>
          </w:p>
        </w:tc>
      </w:tr>
      <w:tr w:rsidR="0036761C"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2FA9A442" w:rsidR="0036761C" w:rsidRPr="00064ADD" w:rsidRDefault="0036761C" w:rsidP="0036761C">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Бенефициар</w:t>
            </w:r>
            <w:r w:rsidRPr="00A71D81">
              <w:rPr>
                <w:rFonts w:ascii="GHEA Grapalat" w:hAnsi="GHEA Grapalat" w:cs="Arial"/>
                <w:sz w:val="20"/>
                <w:szCs w:val="20"/>
              </w:rPr>
              <w:t xml:space="preserve"> </w:t>
            </w:r>
            <w:r w:rsidRPr="00A71D81">
              <w:rPr>
                <w:rFonts w:ascii="GHEA Grapalat" w:hAnsi="GHEA Grapalat" w:cs="Sylfaen"/>
                <w:sz w:val="20"/>
                <w:szCs w:val="20"/>
              </w:rPr>
              <w:t xml:space="preserve">Номер социального страхования </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 xml:space="preserve">необязательно </w:t>
            </w:r>
            <w:r w:rsidRPr="00A71D81">
              <w:rPr>
                <w:rFonts w:ascii="GHEA Grapalat" w:hAnsi="GHEA Grapalat" w:cs="Sylfaen"/>
                <w:sz w:val="20"/>
                <w:szCs w:val="20"/>
                <w:lang w:val="ru-RU"/>
              </w:rPr>
              <w:t>)</w:t>
            </w:r>
          </w:p>
        </w:tc>
      </w:tr>
      <w:tr w:rsidR="004131D4"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1EF28C3F" w:rsidR="004131D4" w:rsidRPr="00064ADD" w:rsidRDefault="004131D4" w:rsidP="004131D4">
            <w:pPr>
              <w:rPr>
                <w:rFonts w:ascii="GHEA Grapalat" w:hAnsi="GHEA Grapalat" w:cs="Arial"/>
                <w:sz w:val="20"/>
                <w:szCs w:val="20"/>
              </w:rPr>
            </w:pPr>
            <w:r w:rsidRPr="00712340">
              <w:rPr>
                <w:rFonts w:ascii="GHEA Grapalat" w:hAnsi="GHEA Grapalat" w:cs="Sylfaen"/>
                <w:sz w:val="20"/>
                <w:szCs w:val="20"/>
                <w:lang w:val="hy-AM"/>
              </w:rPr>
              <w:t xml:space="preserve">11. </w:t>
            </w:r>
            <w:r w:rsidRPr="00712340">
              <w:rPr>
                <w:rFonts w:ascii="GHEA Grapalat" w:hAnsi="GHEA Grapalat" w:cs="Sylfaen"/>
                <w:sz w:val="20"/>
                <w:szCs w:val="20"/>
              </w:rPr>
              <w:t>Бенефициар</w:t>
            </w:r>
            <w:r w:rsidRPr="00712340">
              <w:rPr>
                <w:rFonts w:ascii="GHEA Grapalat" w:hAnsi="GHEA Grapalat" w:cs="Arial"/>
                <w:sz w:val="20"/>
                <w:szCs w:val="20"/>
              </w:rPr>
              <w:t xml:space="preserve"> </w:t>
            </w:r>
            <w:r w:rsidRPr="00712340">
              <w:rPr>
                <w:rFonts w:ascii="GHEA Grapalat" w:hAnsi="GHEA Grapalat" w:cs="Sylfaen"/>
                <w:sz w:val="20"/>
                <w:szCs w:val="20"/>
              </w:rPr>
              <w:t xml:space="preserve">Номер плательщика НДС </w:t>
            </w:r>
            <w:r w:rsidRPr="00712340">
              <w:rPr>
                <w:rFonts w:ascii="GHEA Grapalat" w:hAnsi="GHEA Grapalat" w:cs="Arial"/>
                <w:sz w:val="20"/>
                <w:szCs w:val="20"/>
              </w:rPr>
              <w:t xml:space="preserve">: </w:t>
            </w:r>
            <w:r w:rsidR="00AC408E">
              <w:rPr>
                <w:rFonts w:ascii="GHEA Grapalat" w:hAnsi="GHEA Grapalat" w:cs="Sylfaen"/>
                <w:b/>
                <w:sz w:val="22"/>
                <w:lang w:val="hy-AM"/>
              </w:rPr>
              <w:t>03536021</w:t>
            </w:r>
          </w:p>
        </w:tc>
      </w:tr>
      <w:tr w:rsidR="00AC408E"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6AAC6CE" w:rsidR="00AC408E" w:rsidRPr="00064ADD" w:rsidRDefault="00AC408E" w:rsidP="00AC408E">
            <w:pPr>
              <w:rPr>
                <w:rFonts w:ascii="GHEA Grapalat" w:hAnsi="GHEA Grapalat" w:cs="Arial"/>
                <w:sz w:val="20"/>
                <w:szCs w:val="20"/>
              </w:rPr>
            </w:pPr>
            <w:r w:rsidRPr="0042745F">
              <w:rPr>
                <w:rFonts w:ascii="GHEA Grapalat" w:hAnsi="GHEA Grapalat" w:cs="Sylfaen"/>
                <w:sz w:val="20"/>
                <w:szCs w:val="20"/>
              </w:rPr>
              <w:t xml:space="preserve">1 </w:t>
            </w:r>
            <w:r w:rsidRPr="0042745F">
              <w:rPr>
                <w:rFonts w:ascii="GHEA Grapalat" w:hAnsi="GHEA Grapalat" w:cs="Sylfaen"/>
                <w:sz w:val="20"/>
                <w:szCs w:val="20"/>
                <w:lang w:val="hy-AM"/>
              </w:rPr>
              <w:t xml:space="preserve">2. Имя </w:t>
            </w:r>
            <w:r w:rsidRPr="0042745F">
              <w:rPr>
                <w:rFonts w:ascii="GHEA Grapalat" w:hAnsi="GHEA Grapalat" w:cs="Sylfaen"/>
                <w:sz w:val="20"/>
                <w:szCs w:val="20"/>
              </w:rPr>
              <w:t>бенефициара</w:t>
            </w:r>
            <w:r w:rsidRPr="0042745F">
              <w:rPr>
                <w:rFonts w:ascii="GHEA Grapalat" w:hAnsi="GHEA Grapalat" w:cs="Arial"/>
                <w:sz w:val="20"/>
                <w:szCs w:val="20"/>
              </w:rPr>
              <w:t xml:space="preserve"> </w:t>
            </w:r>
            <w:r w:rsidRPr="0042745F">
              <w:rPr>
                <w:rFonts w:ascii="GHEA Grapalat" w:hAnsi="GHEA Grapalat" w:cs="Sylfaen"/>
                <w:sz w:val="20"/>
                <w:szCs w:val="20"/>
                <w:lang w:val="hy-AM"/>
              </w:rPr>
              <w:t xml:space="preserve">Обслуживаемое финансовое учреждение </w:t>
            </w:r>
            <w:r w:rsidRPr="0042745F">
              <w:rPr>
                <w:rFonts w:ascii="GHEA Grapalat" w:hAnsi="GHEA Grapalat" w:cs="Sylfaen"/>
                <w:sz w:val="20"/>
                <w:szCs w:val="20"/>
              </w:rPr>
              <w:t xml:space="preserve">(банк) </w:t>
            </w:r>
            <w:r w:rsidRPr="0042745F">
              <w:rPr>
                <w:rFonts w:ascii="GHEA Grapalat" w:hAnsi="GHEA Grapalat" w:cs="Arial"/>
                <w:sz w:val="20"/>
                <w:szCs w:val="20"/>
              </w:rPr>
              <w:t xml:space="preserve">: </w:t>
            </w:r>
            <w:r>
              <w:rPr>
                <w:rFonts w:ascii="GHEA Grapalat" w:hAnsi="GHEA Grapalat"/>
                <w:b/>
                <w:sz w:val="20"/>
                <w:szCs w:val="20"/>
                <w:lang w:val="nb-NO"/>
              </w:rPr>
              <w:t xml:space="preserve">« </w:t>
            </w:r>
            <w:r>
              <w:rPr>
                <w:rFonts w:ascii="GHEA Grapalat" w:hAnsi="GHEA Grapalat"/>
                <w:b/>
                <w:sz w:val="20"/>
                <w:szCs w:val="20"/>
              </w:rPr>
              <w:t xml:space="preserve">ACBA </w:t>
            </w:r>
            <w:r>
              <w:rPr>
                <w:rFonts w:ascii="GHEA Grapalat" w:hAnsi="GHEA Grapalat"/>
                <w:b/>
                <w:sz w:val="20"/>
                <w:szCs w:val="20"/>
                <w:lang w:val="hy-AM"/>
              </w:rPr>
              <w:t>Bank»</w:t>
            </w:r>
            <w:r w:rsidRPr="00BE5594">
              <w:rPr>
                <w:rFonts w:ascii="GHEA Grapalat" w:hAnsi="GHEA Grapalat"/>
                <w:b/>
                <w:sz w:val="20"/>
                <w:szCs w:val="20"/>
                <w:lang w:val="nb-NO"/>
              </w:rPr>
              <w:t xml:space="preserve"> </w:t>
            </w:r>
            <w:r w:rsidRPr="00BE5594">
              <w:rPr>
                <w:rFonts w:ascii="GHEA Grapalat" w:hAnsi="GHEA Grapalat"/>
                <w:b/>
                <w:sz w:val="20"/>
                <w:szCs w:val="20"/>
                <w:lang w:val="hy-AM"/>
              </w:rPr>
              <w:t>ОАО</w:t>
            </w:r>
          </w:p>
        </w:tc>
      </w:tr>
      <w:tr w:rsidR="00AC408E"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759B5E8D" w:rsidR="00AC408E" w:rsidRPr="00064ADD" w:rsidRDefault="00AC408E" w:rsidP="00AC408E">
            <w:pPr>
              <w:rPr>
                <w:rFonts w:ascii="GHEA Grapalat" w:hAnsi="GHEA Grapalat" w:cs="Arial"/>
                <w:sz w:val="20"/>
                <w:szCs w:val="20"/>
              </w:rPr>
            </w:pPr>
            <w:r w:rsidRPr="0042745F">
              <w:rPr>
                <w:rFonts w:ascii="GHEA Grapalat" w:hAnsi="GHEA Grapalat" w:cs="Sylfaen"/>
                <w:sz w:val="20"/>
                <w:szCs w:val="20"/>
              </w:rPr>
              <w:t xml:space="preserve">1 </w:t>
            </w:r>
            <w:r w:rsidRPr="0042745F">
              <w:rPr>
                <w:rFonts w:ascii="GHEA Grapalat" w:hAnsi="GHEA Grapalat" w:cs="Sylfaen"/>
                <w:sz w:val="20"/>
                <w:szCs w:val="20"/>
                <w:lang w:val="hy-AM"/>
              </w:rPr>
              <w:t xml:space="preserve">3 </w:t>
            </w:r>
            <w:r w:rsidRPr="0042745F">
              <w:rPr>
                <w:rFonts w:ascii="GHEA Grapalat" w:hAnsi="GHEA Grapalat" w:cs="Sylfaen"/>
                <w:sz w:val="20"/>
                <w:szCs w:val="20"/>
              </w:rPr>
              <w:t>.Бенефициар</w:t>
            </w:r>
            <w:r w:rsidRPr="0042745F">
              <w:rPr>
                <w:rFonts w:ascii="GHEA Grapalat" w:hAnsi="GHEA Grapalat" w:cs="Arial"/>
                <w:sz w:val="20"/>
                <w:szCs w:val="20"/>
              </w:rPr>
              <w:t xml:space="preserve"> </w:t>
            </w:r>
            <w:r w:rsidRPr="0042745F">
              <w:rPr>
                <w:rFonts w:ascii="GHEA Grapalat" w:hAnsi="GHEA Grapalat" w:cs="Sylfaen"/>
                <w:sz w:val="20"/>
                <w:szCs w:val="20"/>
              </w:rPr>
              <w:t>счет</w:t>
            </w:r>
            <w:r w:rsidRPr="0042745F">
              <w:rPr>
                <w:rFonts w:ascii="GHEA Grapalat" w:hAnsi="GHEA Grapalat" w:cs="Arial"/>
                <w:sz w:val="20"/>
                <w:szCs w:val="20"/>
              </w:rPr>
              <w:t xml:space="preserve"> </w:t>
            </w:r>
            <w:r w:rsidRPr="0042745F">
              <w:rPr>
                <w:rFonts w:ascii="GHEA Grapalat" w:hAnsi="GHEA Grapalat" w:cs="Sylfaen"/>
                <w:sz w:val="20"/>
                <w:szCs w:val="20"/>
              </w:rPr>
              <w:t xml:space="preserve">номер </w:t>
            </w:r>
            <w:r w:rsidRPr="0042745F">
              <w:rPr>
                <w:rFonts w:ascii="GHEA Grapalat" w:hAnsi="GHEA Grapalat" w:cs="Arial"/>
                <w:sz w:val="20"/>
                <w:szCs w:val="20"/>
              </w:rPr>
              <w:t xml:space="preserve">( </w:t>
            </w:r>
            <w:r w:rsidRPr="0042745F">
              <w:rPr>
                <w:rFonts w:ascii="GHEA Grapalat" w:hAnsi="GHEA Grapalat" w:cs="Sylfaen"/>
                <w:sz w:val="20"/>
                <w:szCs w:val="20"/>
              </w:rPr>
              <w:t xml:space="preserve">номер </w:t>
            </w:r>
            <w:r w:rsidRPr="0042745F">
              <w:rPr>
                <w:rFonts w:ascii="GHEA Grapalat" w:hAnsi="GHEA Grapalat" w:cs="Arial"/>
                <w:sz w:val="20"/>
                <w:szCs w:val="20"/>
              </w:rPr>
              <w:t xml:space="preserve">N) </w:t>
            </w:r>
            <w:r>
              <w:rPr>
                <w:rFonts w:ascii="GHEA Grapalat" w:hAnsi="GHEA Grapalat"/>
                <w:b/>
                <w:sz w:val="20"/>
                <w:lang w:val="pt-BR"/>
              </w:rPr>
              <w:t>220645140066000</w:t>
            </w:r>
          </w:p>
        </w:tc>
      </w:tr>
      <w:tr w:rsidR="00AC408E"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AC408E" w:rsidRPr="00064ADD" w:rsidRDefault="00AC408E" w:rsidP="00AC408E">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4 </w:t>
            </w:r>
            <w:r w:rsidRPr="00064ADD">
              <w:rPr>
                <w:rFonts w:ascii="GHEA Grapalat" w:hAnsi="GHEA Grapalat" w:cs="Sylfaen"/>
                <w:sz w:val="20"/>
                <w:szCs w:val="20"/>
              </w:rPr>
              <w:t>.Сумма</w:t>
            </w:r>
            <w:r w:rsidRPr="00064ADD">
              <w:rPr>
                <w:rFonts w:ascii="GHEA Grapalat" w:hAnsi="GHEA Grapalat" w:cs="Arial"/>
                <w:sz w:val="20"/>
                <w:szCs w:val="20"/>
              </w:rPr>
              <w:t xml:space="preserve"> </w:t>
            </w:r>
            <w:r w:rsidRPr="00064ADD">
              <w:rPr>
                <w:rFonts w:ascii="GHEA Grapalat" w:hAnsi="GHEA Grapalat" w:cs="Arial"/>
                <w:sz w:val="20"/>
                <w:szCs w:val="20"/>
                <w:lang w:val="ru-RU"/>
              </w:rPr>
              <w:t xml:space="preserve">( </w:t>
            </w:r>
            <w:r w:rsidRPr="00064ADD">
              <w:rPr>
                <w:rFonts w:ascii="GHEA Grapalat" w:hAnsi="GHEA Grapalat" w:cs="Sylfaen"/>
                <w:sz w:val="20"/>
                <w:szCs w:val="20"/>
              </w:rPr>
              <w:t>в цифрах)</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 </w:t>
            </w:r>
            <w:r w:rsidRPr="00064ADD">
              <w:rPr>
                <w:rFonts w:ascii="GHEA Grapalat" w:hAnsi="GHEA Grapalat" w:cs="Sylfaen"/>
                <w:sz w:val="20"/>
                <w:szCs w:val="20"/>
              </w:rPr>
              <w:t xml:space="preserve">словами </w:t>
            </w:r>
            <w:r w:rsidRPr="00064ADD">
              <w:rPr>
                <w:rFonts w:ascii="GHEA Grapalat" w:hAnsi="GHEA Grapalat" w:cs="Sylfaen"/>
                <w:sz w:val="20"/>
                <w:szCs w:val="20"/>
                <w:lang w:val="ru-RU"/>
              </w:rPr>
              <w:t>)</w:t>
            </w:r>
          </w:p>
        </w:tc>
      </w:tr>
      <w:tr w:rsidR="00AC408E"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AC408E" w:rsidRPr="00064ADD" w:rsidRDefault="00AC408E" w:rsidP="00AC408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Принимаемая сумма: </w:t>
            </w:r>
            <w:r w:rsidRPr="00064ADD">
              <w:rPr>
                <w:rFonts w:ascii="GHEA Grapalat" w:hAnsi="GHEA Grapalat" w:cs="Sylfaen"/>
                <w:sz w:val="20"/>
                <w:szCs w:val="20"/>
              </w:rPr>
              <w:t>(в цифрах)</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(словами)</w:t>
            </w:r>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Предназначено для частичного принятия указанной суммы, что не применимо </w:t>
            </w:r>
            <w:r w:rsidRPr="00064ADD">
              <w:rPr>
                <w:rFonts w:ascii="GHEA Grapalat" w:hAnsi="GHEA Grapalat" w:cs="Sylfaen"/>
                <w:sz w:val="20"/>
                <w:szCs w:val="20"/>
              </w:rPr>
              <w:t>)</w:t>
            </w:r>
          </w:p>
        </w:tc>
      </w:tr>
      <w:tr w:rsidR="00AC408E"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290BB826" w:rsidR="00AC408E" w:rsidRPr="00064ADD" w:rsidRDefault="00AC408E" w:rsidP="00AC408E">
            <w:pPr>
              <w:rPr>
                <w:rFonts w:ascii="GHEA Grapalat" w:hAnsi="GHEA Grapalat" w:cs="Arial"/>
                <w:sz w:val="20"/>
                <w:szCs w:val="20"/>
              </w:rPr>
            </w:pPr>
            <w:r w:rsidRPr="00064ADD">
              <w:rPr>
                <w:rFonts w:ascii="GHEA Grapalat" w:hAnsi="GHEA Grapalat" w:cs="Sylfaen"/>
                <w:sz w:val="20"/>
                <w:szCs w:val="20"/>
              </w:rPr>
              <w:t xml:space="preserve">16. Валюта </w:t>
            </w:r>
            <w:r w:rsidRPr="00064ADD">
              <w:rPr>
                <w:rFonts w:ascii="GHEA Grapalat" w:hAnsi="GHEA Grapalat" w:cs="Arial"/>
                <w:sz w:val="20"/>
                <w:szCs w:val="20"/>
              </w:rPr>
              <w:t xml:space="preserve">( </w:t>
            </w:r>
            <w:r w:rsidRPr="00064ADD">
              <w:rPr>
                <w:rFonts w:ascii="GHEA Grapalat" w:hAnsi="GHEA Grapalat" w:cs="Sylfaen"/>
                <w:sz w:val="20"/>
                <w:szCs w:val="20"/>
              </w:rPr>
              <w:t>прописью)</w:t>
            </w:r>
            <w:r w:rsidRPr="00064ADD">
              <w:rPr>
                <w:rFonts w:ascii="GHEA Grapalat" w:hAnsi="GHEA Grapalat" w:cs="Arial"/>
                <w:sz w:val="20"/>
                <w:szCs w:val="20"/>
              </w:rPr>
              <w:t xml:space="preserve"> </w:t>
            </w:r>
            <w:r w:rsidRPr="00064ADD">
              <w:rPr>
                <w:rFonts w:ascii="GHEA Grapalat" w:hAnsi="GHEA Grapalat" w:cs="Sylfaen"/>
                <w:sz w:val="20"/>
                <w:szCs w:val="20"/>
              </w:rPr>
              <w:t>и</w:t>
            </w:r>
            <w:r w:rsidRPr="00064ADD">
              <w:rPr>
                <w:rFonts w:ascii="GHEA Grapalat" w:hAnsi="GHEA Grapalat" w:cs="Arial"/>
                <w:sz w:val="20"/>
                <w:szCs w:val="20"/>
              </w:rPr>
              <w:t xml:space="preserve"> </w:t>
            </w:r>
            <w:r w:rsidRPr="00064ADD">
              <w:rPr>
                <w:rFonts w:ascii="GHEA Grapalat" w:hAnsi="GHEA Grapalat" w:cs="Sylfaen"/>
                <w:sz w:val="20"/>
                <w:szCs w:val="20"/>
              </w:rPr>
              <w:t xml:space="preserve">код </w:t>
            </w:r>
            <w:r w:rsidRPr="00064ADD">
              <w:rPr>
                <w:rFonts w:ascii="GHEA Grapalat" w:hAnsi="GHEA Grapalat" w:cs="Arial"/>
                <w:sz w:val="20"/>
                <w:szCs w:val="20"/>
              </w:rPr>
              <w:t xml:space="preserve">) - </w:t>
            </w:r>
            <w:r w:rsidRPr="00A7019A">
              <w:rPr>
                <w:rFonts w:ascii="GHEA Grapalat" w:hAnsi="GHEA Grapalat" w:cs="Arial"/>
                <w:b/>
                <w:sz w:val="20"/>
                <w:szCs w:val="20"/>
              </w:rPr>
              <w:t>армянский драм и АМД</w:t>
            </w:r>
          </w:p>
        </w:tc>
      </w:tr>
      <w:tr w:rsidR="00AC408E"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59A297E1" w:rsidR="00AC408E" w:rsidRPr="00064ADD" w:rsidRDefault="00AC408E" w:rsidP="00AC408E">
            <w:pPr>
              <w:rPr>
                <w:rFonts w:ascii="GHEA Grapalat" w:hAnsi="GHEA Grapalat" w:cs="Arial"/>
                <w:sz w:val="20"/>
                <w:szCs w:val="20"/>
                <w:lang w:val="hy-AM"/>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7. </w:t>
            </w:r>
            <w:r w:rsidRPr="00064ADD">
              <w:rPr>
                <w:rFonts w:ascii="GHEA Grapalat" w:hAnsi="GHEA Grapalat" w:cs="Sylfaen"/>
                <w:sz w:val="20"/>
                <w:szCs w:val="20"/>
              </w:rPr>
              <w:t xml:space="preserve">Цель транзакции </w:t>
            </w:r>
            <w:r w:rsidRPr="00064ADD">
              <w:rPr>
                <w:rFonts w:ascii="GHEA Grapalat" w:hAnsi="GHEA Grapalat" w:cs="Arial"/>
                <w:sz w:val="20"/>
                <w:szCs w:val="20"/>
              </w:rPr>
              <w:t xml:space="preserve">( </w:t>
            </w:r>
            <w:r w:rsidRPr="00064ADD">
              <w:rPr>
                <w:rFonts w:ascii="GHEA Grapalat" w:hAnsi="GHEA Grapalat" w:cs="Sylfaen"/>
                <w:sz w:val="20"/>
                <w:szCs w:val="20"/>
              </w:rPr>
              <w:t xml:space="preserve">платежа </w:t>
            </w:r>
            <w:r w:rsidRPr="00064ADD">
              <w:rPr>
                <w:rFonts w:ascii="GHEA Grapalat" w:hAnsi="GHEA Grapalat" w:cs="Arial"/>
                <w:sz w:val="20"/>
                <w:szCs w:val="20"/>
              </w:rPr>
              <w:t>) :</w:t>
            </w:r>
            <w:r w:rsidRPr="00064ADD">
              <w:rPr>
                <w:rFonts w:ascii="GHEA Grapalat" w:hAnsi="GHEA Grapalat" w:cs="Arial"/>
                <w:sz w:val="20"/>
                <w:szCs w:val="20"/>
                <w:lang w:val="hy-AM"/>
              </w:rPr>
              <w:t xml:space="preserve">  </w:t>
            </w:r>
            <w:r w:rsidRPr="00832982">
              <w:rPr>
                <w:rFonts w:ascii="GHEA Grapalat" w:hAnsi="GHEA Grapalat" w:cs="Arial"/>
                <w:b/>
                <w:sz w:val="20"/>
                <w:szCs w:val="20"/>
              </w:rPr>
              <w:t>обеспечение контракта</w:t>
            </w:r>
          </w:p>
        </w:tc>
      </w:tr>
      <w:tr w:rsidR="00AC408E"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AC408E" w:rsidRPr="00064ADD" w:rsidRDefault="00AC408E" w:rsidP="00AC408E">
            <w:pPr>
              <w:rPr>
                <w:rFonts w:ascii="GHEA Grapalat" w:hAnsi="GHEA Grapalat" w:cs="Arial"/>
                <w:sz w:val="20"/>
                <w:szCs w:val="20"/>
              </w:rPr>
            </w:pPr>
            <w:r w:rsidRPr="00064ADD">
              <w:rPr>
                <w:rFonts w:ascii="GHEA Grapalat" w:hAnsi="GHEA Grapalat" w:cs="Sylfaen"/>
                <w:sz w:val="20"/>
                <w:szCs w:val="20"/>
              </w:rPr>
              <w:t xml:space="preserve">1 </w:t>
            </w:r>
            <w:r w:rsidRPr="00064ADD">
              <w:rPr>
                <w:rFonts w:ascii="GHEA Grapalat" w:hAnsi="GHEA Grapalat" w:cs="Sylfaen"/>
                <w:sz w:val="20"/>
                <w:szCs w:val="20"/>
                <w:lang w:val="hy-AM"/>
              </w:rPr>
              <w:t xml:space="preserve">8. Основание для оплаты: </w:t>
            </w:r>
            <w:r w:rsidRPr="00064ADD">
              <w:rPr>
                <w:rFonts w:ascii="GHEA Grapalat" w:hAnsi="GHEA Grapalat" w:cs="Sylfaen"/>
                <w:sz w:val="20"/>
                <w:szCs w:val="20"/>
              </w:rPr>
              <w:t xml:space="preserve">( </w:t>
            </w:r>
            <w:r w:rsidRPr="00064ADD">
              <w:rPr>
                <w:rFonts w:ascii="GHEA Grapalat" w:hAnsi="GHEA Grapalat" w:cs="Arial"/>
                <w:sz w:val="20"/>
                <w:szCs w:val="20"/>
                <w:lang w:val="hy-AM"/>
              </w:rPr>
              <w:t xml:space="preserve">Название </w:t>
            </w:r>
            <w:r w:rsidRPr="00064ADD">
              <w:rPr>
                <w:rFonts w:ascii="GHEA Grapalat" w:hAnsi="GHEA Grapalat" w:cs="Sylfaen"/>
                <w:sz w:val="20"/>
                <w:szCs w:val="20"/>
                <w:lang w:val="hy-AM"/>
              </w:rPr>
              <w:t xml:space="preserve">документов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включая соглашение о штрафных санкциях </w:t>
            </w:r>
            <w:r w:rsidRPr="00064ADD">
              <w:rPr>
                <w:rFonts w:ascii="GHEA Grapalat" w:hAnsi="GHEA Grapalat" w:cs="Sylfaen"/>
                <w:sz w:val="20"/>
                <w:szCs w:val="20"/>
              </w:rPr>
              <w:t xml:space="preserve">, </w:t>
            </w:r>
            <w:r w:rsidRPr="00064ADD">
              <w:rPr>
                <w:rFonts w:ascii="GHEA Grapalat" w:hAnsi="GHEA Grapalat" w:cs="Sylfaen"/>
                <w:sz w:val="20"/>
                <w:szCs w:val="20"/>
                <w:lang w:val="hy-AM"/>
              </w:rPr>
              <w:t>их</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цифры </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контракт</w:t>
            </w:r>
            <w:r w:rsidRPr="00064ADD">
              <w:rPr>
                <w:rFonts w:ascii="GHEA Grapalat" w:hAnsi="GHEA Grapalat" w:cs="Arial"/>
                <w:sz w:val="20"/>
                <w:szCs w:val="20"/>
              </w:rPr>
              <w:t xml:space="preserve"> </w:t>
            </w:r>
            <w:r w:rsidRPr="00064ADD">
              <w:rPr>
                <w:rFonts w:ascii="GHEA Grapalat" w:hAnsi="GHEA Grapalat" w:cs="Sylfaen"/>
                <w:sz w:val="20"/>
                <w:szCs w:val="20"/>
              </w:rPr>
              <w:t xml:space="preserve">код, на основании которого </w:t>
            </w:r>
            <w:r w:rsidRPr="00064ADD">
              <w:rPr>
                <w:rFonts w:ascii="GHEA Grapalat" w:hAnsi="GHEA Grapalat" w:cs="Arial"/>
                <w:sz w:val="20"/>
                <w:szCs w:val="20"/>
                <w:lang w:val="hy-AM"/>
              </w:rPr>
              <w:t xml:space="preserve">производится сбор </w:t>
            </w:r>
            <w:r w:rsidRPr="00064ADD">
              <w:rPr>
                <w:rFonts w:ascii="GHEA Grapalat" w:hAnsi="GHEA Grapalat" w:cs="Arial"/>
                <w:sz w:val="20"/>
                <w:szCs w:val="20"/>
              </w:rPr>
              <w:t>)</w:t>
            </w:r>
          </w:p>
          <w:p w14:paraId="0BF0181D" w14:textId="77777777" w:rsidR="00AC408E" w:rsidRPr="00064ADD" w:rsidRDefault="00AC408E" w:rsidP="00AC408E">
            <w:pPr>
              <w:rPr>
                <w:rFonts w:ascii="GHEA Grapalat" w:hAnsi="GHEA Grapalat" w:cs="Arial"/>
                <w:sz w:val="20"/>
                <w:szCs w:val="20"/>
              </w:rPr>
            </w:pPr>
          </w:p>
        </w:tc>
      </w:tr>
      <w:tr w:rsidR="00AC408E"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AC408E" w:rsidRPr="00064ADD" w:rsidRDefault="00AC408E" w:rsidP="00AC408E">
            <w:pPr>
              <w:rPr>
                <w:rFonts w:ascii="GHEA Grapalat" w:hAnsi="GHEA Grapalat" w:cs="Arial"/>
                <w:sz w:val="20"/>
                <w:szCs w:val="20"/>
                <w:lang w:val="hy-AM"/>
              </w:rPr>
            </w:pPr>
          </w:p>
        </w:tc>
      </w:tr>
      <w:tr w:rsidR="00AC408E" w:rsidRPr="00064ADD" w14:paraId="5F4221B9" w14:textId="77777777" w:rsidTr="00832982">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EEC682" w14:textId="01A9760A" w:rsidR="00AC408E" w:rsidRPr="00064ADD" w:rsidRDefault="00AC408E" w:rsidP="00AC408E">
            <w:pPr>
              <w:rPr>
                <w:rFonts w:ascii="GHEA Grapalat" w:hAnsi="GHEA Grapalat" w:cs="Sylfaen"/>
                <w:sz w:val="20"/>
                <w:szCs w:val="20"/>
                <w:lang w:val="ru-RU"/>
              </w:rPr>
            </w:pPr>
            <w:r w:rsidRPr="00064ADD">
              <w:rPr>
                <w:rFonts w:ascii="GHEA Grapalat" w:hAnsi="GHEA Grapalat" w:cs="Sylfaen"/>
                <w:sz w:val="20"/>
                <w:szCs w:val="20"/>
                <w:lang w:val="hy-AM"/>
              </w:rPr>
              <w:t>19. Условия оплаты: принимаются следующие способы оплаты.</w:t>
            </w:r>
          </w:p>
        </w:tc>
      </w:tr>
      <w:tr w:rsidR="00AC408E" w:rsidRPr="00064ADD" w14:paraId="4E3968B3" w14:textId="77777777" w:rsidTr="00832982">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7B0E1" w14:textId="5D22112F" w:rsidR="00AC408E" w:rsidRPr="00064ADD" w:rsidRDefault="00AC408E" w:rsidP="00AC408E">
            <w:pPr>
              <w:rPr>
                <w:rFonts w:ascii="GHEA Grapalat" w:hAnsi="GHEA Grapalat" w:cs="Sylfaen"/>
                <w:sz w:val="20"/>
                <w:szCs w:val="20"/>
                <w:lang w:val="hy-AM"/>
              </w:rPr>
            </w:pPr>
            <w:r w:rsidRPr="00064ADD">
              <w:rPr>
                <w:rFonts w:ascii="GHEA Grapalat" w:hAnsi="GHEA Grapalat" w:cs="Sylfaen"/>
                <w:sz w:val="20"/>
                <w:szCs w:val="20"/>
                <w:lang w:val="hy-AM"/>
              </w:rPr>
              <w:t xml:space="preserve">20. Количество прикрепленных страниц: </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sz w:val="20"/>
                <w:szCs w:val="20"/>
              </w:rPr>
              <w:t>страница</w:t>
            </w:r>
          </w:p>
        </w:tc>
      </w:tr>
      <w:tr w:rsidR="00AC408E"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AC408E" w:rsidRPr="00064ADD" w:rsidRDefault="00AC408E" w:rsidP="00AC408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 xml:space="preserve">22. а </w:t>
            </w:r>
            <w:r w:rsidRPr="00064ADD">
              <w:rPr>
                <w:rFonts w:ascii="GHEA Grapalat" w:hAnsi="GHEA Grapalat" w:cs="Arial"/>
                <w:sz w:val="20"/>
                <w:szCs w:val="20"/>
              </w:rPr>
              <w:t xml:space="preserve">. </w:t>
            </w:r>
            <w:r w:rsidRPr="00064ADD">
              <w:rPr>
                <w:rFonts w:ascii="GHEA Grapalat" w:hAnsi="GHEA Grapalat" w:cs="Sylfaen"/>
                <w:sz w:val="20"/>
                <w:szCs w:val="20"/>
              </w:rPr>
              <w:t>Подписи бенефициаров</w:t>
            </w:r>
          </w:p>
          <w:p w14:paraId="43C03A60" w14:textId="77777777" w:rsidR="00AC408E" w:rsidRPr="00064ADD" w:rsidRDefault="00AC408E" w:rsidP="00AC408E">
            <w:pPr>
              <w:rPr>
                <w:rFonts w:ascii="GHEA Grapalat" w:hAnsi="GHEA Grapalat" w:cs="Sylfaen"/>
                <w:sz w:val="20"/>
                <w:szCs w:val="20"/>
              </w:rPr>
            </w:pPr>
          </w:p>
          <w:p w14:paraId="408C602C" w14:textId="77777777" w:rsidR="00AC408E" w:rsidRPr="00064ADD" w:rsidRDefault="00AC408E" w:rsidP="00AC408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AC408E" w:rsidRPr="00064ADD" w:rsidRDefault="00AC408E" w:rsidP="00AC408E">
            <w:pPr>
              <w:rPr>
                <w:rFonts w:ascii="GHEA Grapalat" w:hAnsi="GHEA Grapalat" w:cs="Tahoma"/>
                <w:color w:val="000000"/>
                <w:sz w:val="20"/>
                <w:szCs w:val="20"/>
              </w:rPr>
            </w:pPr>
          </w:p>
          <w:p w14:paraId="2BB3BC6C" w14:textId="77777777" w:rsidR="00AC408E" w:rsidRPr="00064ADD" w:rsidRDefault="00AC408E" w:rsidP="00AC408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AC408E" w:rsidRPr="00064ADD" w:rsidRDefault="00AC408E" w:rsidP="00AC408E">
            <w:pPr>
              <w:rPr>
                <w:rFonts w:ascii="GHEA Grapalat" w:hAnsi="GHEA Grapalat" w:cs="Sylfaen"/>
                <w:sz w:val="20"/>
                <w:szCs w:val="20"/>
              </w:rPr>
            </w:pPr>
          </w:p>
          <w:p w14:paraId="38714C1B" w14:textId="4522113B" w:rsidR="00AC408E" w:rsidRPr="00064ADD" w:rsidRDefault="00AC408E" w:rsidP="00AC408E">
            <w:pPr>
              <w:rPr>
                <w:rFonts w:ascii="GHEA Grapalat" w:hAnsi="GHEA Grapalat" w:cs="Sylfaen"/>
                <w:sz w:val="20"/>
                <w:szCs w:val="20"/>
              </w:rPr>
            </w:pPr>
            <w:r w:rsidRPr="00064ADD">
              <w:rPr>
                <w:rFonts w:ascii="GHEA Grapalat" w:hAnsi="GHEA Grapalat" w:cs="Sylfaen"/>
                <w:sz w:val="20"/>
                <w:szCs w:val="20"/>
                <w:lang w:val="hy-AM"/>
              </w:rPr>
              <w:t xml:space="preserve">22.б. </w:t>
            </w:r>
            <w:r w:rsidRPr="00064ADD">
              <w:rPr>
                <w:rFonts w:ascii="GHEA Grapalat" w:hAnsi="GHEA Grapalat" w:cs="Sylfaen"/>
                <w:sz w:val="20"/>
                <w:szCs w:val="20"/>
              </w:rPr>
              <w:t>К.Т.</w:t>
            </w:r>
          </w:p>
          <w:p w14:paraId="6D817E80" w14:textId="77777777" w:rsidR="00AC408E" w:rsidRPr="00064ADD" w:rsidRDefault="00AC408E" w:rsidP="00AC408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AC408E" w:rsidRPr="00064ADD" w:rsidRDefault="00AC408E" w:rsidP="00AC408E">
            <w:pPr>
              <w:rPr>
                <w:rFonts w:ascii="GHEA Grapalat" w:hAnsi="GHEA Grapalat" w:cs="Sylfaen"/>
                <w:sz w:val="20"/>
                <w:szCs w:val="20"/>
              </w:rPr>
            </w:pPr>
            <w:r w:rsidRPr="00064ADD">
              <w:rPr>
                <w:rFonts w:ascii="GHEA Grapalat" w:hAnsi="GHEA Grapalat" w:cs="Arial"/>
                <w:sz w:val="20"/>
                <w:szCs w:val="20"/>
                <w:lang w:val="hy-AM"/>
              </w:rPr>
              <w:t xml:space="preserve">2 </w:t>
            </w:r>
            <w:r w:rsidRPr="00064ADD">
              <w:rPr>
                <w:rFonts w:ascii="GHEA Grapalat" w:hAnsi="GHEA Grapalat" w:cs="Arial"/>
                <w:sz w:val="20"/>
                <w:szCs w:val="20"/>
              </w:rPr>
              <w:t xml:space="preserve">1. </w:t>
            </w:r>
            <w:r w:rsidRPr="00064ADD">
              <w:rPr>
                <w:rFonts w:ascii="GHEA Grapalat" w:hAnsi="GHEA Grapalat" w:cs="Sylfaen"/>
                <w:sz w:val="20"/>
                <w:szCs w:val="20"/>
              </w:rPr>
              <w:t>а.</w:t>
            </w:r>
            <w:r w:rsidRPr="00064ADD">
              <w:rPr>
                <w:rFonts w:ascii="Courier New" w:hAnsi="Courier New" w:cs="Courier New"/>
                <w:sz w:val="20"/>
                <w:szCs w:val="20"/>
              </w:rPr>
              <w:t> </w:t>
            </w:r>
            <w:r w:rsidRPr="00064ADD">
              <w:rPr>
                <w:rFonts w:ascii="GHEA Grapalat" w:hAnsi="GHEA Grapalat" w:cs="Sylfaen"/>
                <w:sz w:val="20"/>
                <w:szCs w:val="20"/>
              </w:rPr>
              <w:t>Подписи плательщика:</w:t>
            </w:r>
          </w:p>
          <w:p w14:paraId="4E8786CD" w14:textId="77777777" w:rsidR="00AC408E" w:rsidRPr="00064ADD" w:rsidRDefault="00AC408E" w:rsidP="00AC408E">
            <w:pPr>
              <w:jc w:val="right"/>
              <w:rPr>
                <w:rFonts w:ascii="GHEA Grapalat" w:hAnsi="GHEA Grapalat" w:cs="Sylfaen"/>
                <w:sz w:val="20"/>
                <w:szCs w:val="20"/>
              </w:rPr>
            </w:pPr>
          </w:p>
          <w:p w14:paraId="404B4B54" w14:textId="77777777" w:rsidR="00AC408E" w:rsidRPr="00064ADD" w:rsidRDefault="00AC408E" w:rsidP="00AC408E">
            <w:pPr>
              <w:rPr>
                <w:rFonts w:ascii="GHEA Grapalat" w:hAnsi="GHEA Grapalat" w:cs="Sylfaen"/>
                <w:sz w:val="20"/>
                <w:szCs w:val="20"/>
              </w:rPr>
            </w:pPr>
            <w:r w:rsidRPr="00064ADD">
              <w:rPr>
                <w:rFonts w:ascii="GHEA Grapalat" w:hAnsi="GHEA Grapalat" w:cs="Tahoma"/>
                <w:color w:val="000000"/>
                <w:sz w:val="20"/>
                <w:szCs w:val="20"/>
              </w:rPr>
              <w:t>/____________________/</w:t>
            </w:r>
          </w:p>
          <w:p w14:paraId="23959BBA" w14:textId="77777777" w:rsidR="00AC408E" w:rsidRPr="00064ADD" w:rsidRDefault="00AC408E" w:rsidP="00AC408E">
            <w:pPr>
              <w:jc w:val="right"/>
              <w:rPr>
                <w:rFonts w:ascii="GHEA Grapalat" w:hAnsi="GHEA Grapalat" w:cs="Tahoma"/>
                <w:color w:val="000000"/>
                <w:sz w:val="20"/>
                <w:szCs w:val="20"/>
              </w:rPr>
            </w:pPr>
          </w:p>
          <w:p w14:paraId="08A60AF9" w14:textId="77777777" w:rsidR="00AC408E" w:rsidRPr="00064ADD" w:rsidRDefault="00AC408E" w:rsidP="00AC408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AC408E" w:rsidRPr="00064ADD" w:rsidRDefault="00AC408E" w:rsidP="00AC408E">
            <w:pPr>
              <w:jc w:val="right"/>
              <w:rPr>
                <w:rFonts w:ascii="GHEA Grapalat" w:hAnsi="GHEA Grapalat" w:cs="Sylfaen"/>
                <w:sz w:val="20"/>
                <w:szCs w:val="20"/>
              </w:rPr>
            </w:pPr>
          </w:p>
          <w:p w14:paraId="3F59AA50" w14:textId="77777777" w:rsidR="00AC408E" w:rsidRPr="00064ADD" w:rsidRDefault="00AC408E" w:rsidP="00AC408E">
            <w:pPr>
              <w:jc w:val="right"/>
              <w:rPr>
                <w:rFonts w:ascii="GHEA Grapalat" w:hAnsi="GHEA Grapalat" w:cs="Sylfaen"/>
                <w:sz w:val="20"/>
                <w:szCs w:val="20"/>
              </w:rPr>
            </w:pPr>
            <w:r w:rsidRPr="00064ADD">
              <w:rPr>
                <w:rFonts w:ascii="GHEA Grapalat" w:hAnsi="GHEA Grapalat" w:cs="Sylfaen"/>
                <w:sz w:val="20"/>
                <w:szCs w:val="20"/>
                <w:lang w:val="hy-AM"/>
              </w:rPr>
              <w:t xml:space="preserve">2 </w:t>
            </w:r>
            <w:r w:rsidRPr="00064ADD">
              <w:rPr>
                <w:rFonts w:ascii="GHEA Grapalat" w:hAnsi="GHEA Grapalat" w:cs="Sylfaen"/>
                <w:sz w:val="20"/>
                <w:szCs w:val="20"/>
              </w:rPr>
              <w:t>1.б. К.Т.</w:t>
            </w:r>
          </w:p>
          <w:p w14:paraId="6DE7A6C3" w14:textId="77777777" w:rsidR="00AC408E" w:rsidRPr="00064ADD" w:rsidRDefault="00AC408E" w:rsidP="00AC408E">
            <w:pPr>
              <w:jc w:val="right"/>
              <w:rPr>
                <w:rFonts w:ascii="GHEA Grapalat" w:hAnsi="GHEA Grapalat" w:cs="Sylfaen"/>
                <w:sz w:val="20"/>
                <w:szCs w:val="20"/>
              </w:rPr>
            </w:pPr>
          </w:p>
        </w:tc>
      </w:tr>
      <w:tr w:rsidR="00AC408E"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AC408E" w:rsidRPr="00064ADD" w:rsidRDefault="00AC408E" w:rsidP="00AC408E">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4 </w:t>
            </w:r>
            <w:r w:rsidRPr="00064ADD">
              <w:rPr>
                <w:rFonts w:ascii="GHEA Grapalat" w:hAnsi="GHEA Grapalat" w:cs="Tahoma"/>
                <w:color w:val="000000"/>
                <w:sz w:val="20"/>
                <w:szCs w:val="20"/>
              </w:rPr>
              <w:t xml:space="preserve">.a. </w:t>
            </w:r>
            <w:r w:rsidRPr="00064ADD">
              <w:rPr>
                <w:rFonts w:ascii="GHEA Grapalat" w:hAnsi="GHEA Grapalat" w:cs="Tahoma"/>
                <w:color w:val="000000"/>
                <w:sz w:val="20"/>
                <w:szCs w:val="20"/>
                <w:lang w:val="hy-AM"/>
              </w:rPr>
              <w:t>Финансовое учреждение, обслуживающее бенефициара</w:t>
            </w:r>
            <w:r w:rsidRPr="00064ADD">
              <w:rPr>
                <w:rFonts w:ascii="GHEA Grapalat" w:hAnsi="GHEA Grapalat" w:cs="Tahoma"/>
                <w:color w:val="000000"/>
                <w:sz w:val="20"/>
                <w:szCs w:val="20"/>
              </w:rPr>
              <w:t xml:space="preserve"> </w:t>
            </w:r>
          </w:p>
          <w:p w14:paraId="27B58592" w14:textId="77777777" w:rsidR="00AC408E" w:rsidRPr="00064ADD" w:rsidRDefault="00AC408E" w:rsidP="00AC408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AC408E" w:rsidRPr="00064ADD" w:rsidRDefault="00AC408E" w:rsidP="00AC408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/____________________/</w:t>
            </w:r>
          </w:p>
          <w:p w14:paraId="139BAB07" w14:textId="46FBD6B4" w:rsidR="00AC408E" w:rsidRPr="00064ADD" w:rsidRDefault="00AC408E" w:rsidP="00AC408E">
            <w:pPr>
              <w:rPr>
                <w:rFonts w:ascii="GHEA Grapalat" w:hAnsi="GHEA Grapalat" w:cs="Sylfaen"/>
                <w:sz w:val="20"/>
                <w:szCs w:val="20"/>
              </w:rPr>
            </w:pPr>
            <w:r w:rsidRPr="00064ADD">
              <w:rPr>
                <w:rFonts w:ascii="GHEA Grapalat" w:hAnsi="GHEA Grapalat" w:cs="Sylfaen"/>
                <w:sz w:val="20"/>
                <w:szCs w:val="20"/>
              </w:rPr>
              <w:t>/подпись/</w:t>
            </w:r>
          </w:p>
          <w:p w14:paraId="55FCF246" w14:textId="77777777" w:rsidR="00AC408E" w:rsidRPr="00064ADD" w:rsidRDefault="00AC408E" w:rsidP="00AC408E">
            <w:pPr>
              <w:rPr>
                <w:rFonts w:ascii="GHEA Grapalat" w:hAnsi="GHEA Grapalat" w:cs="Tahoma"/>
                <w:color w:val="000000"/>
                <w:sz w:val="20"/>
                <w:szCs w:val="20"/>
              </w:rPr>
            </w:pPr>
          </w:p>
          <w:p w14:paraId="63E75340" w14:textId="77777777" w:rsidR="00AC408E" w:rsidRPr="00064ADD" w:rsidRDefault="00AC408E" w:rsidP="00AC408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AC408E" w:rsidRPr="00064ADD" w:rsidRDefault="00AC408E" w:rsidP="00AC408E">
            <w:pPr>
              <w:rPr>
                <w:rFonts w:ascii="GHEA Grapalat" w:hAnsi="GHEA Grapalat" w:cs="Tahoma"/>
                <w:color w:val="000000"/>
                <w:sz w:val="20"/>
                <w:szCs w:val="20"/>
              </w:rPr>
            </w:pPr>
            <w:r w:rsidRPr="00064ADD">
              <w:rPr>
                <w:rFonts w:ascii="GHEA Grapalat" w:hAnsi="GHEA Grapalat" w:cs="Tahoma"/>
                <w:color w:val="000000"/>
                <w:sz w:val="20"/>
                <w:szCs w:val="20"/>
              </w:rPr>
              <w:t xml:space="preserve">2 </w:t>
            </w:r>
            <w:r w:rsidRPr="00064ADD">
              <w:rPr>
                <w:rFonts w:ascii="GHEA Grapalat" w:hAnsi="GHEA Grapalat" w:cs="Tahoma"/>
                <w:color w:val="000000"/>
                <w:sz w:val="20"/>
                <w:szCs w:val="20"/>
                <w:lang w:val="hy-AM"/>
              </w:rPr>
              <w:t xml:space="preserve">3 </w:t>
            </w:r>
            <w:r w:rsidRPr="00064ADD">
              <w:rPr>
                <w:rFonts w:ascii="GHEA Grapalat" w:hAnsi="GHEA Grapalat" w:cs="Tahoma"/>
                <w:color w:val="000000"/>
                <w:sz w:val="20"/>
                <w:szCs w:val="20"/>
              </w:rPr>
              <w:t xml:space="preserve">.a. </w:t>
            </w:r>
            <w:r w:rsidRPr="00064ADD">
              <w:rPr>
                <w:rFonts w:ascii="GHEA Grapalat" w:hAnsi="GHEA Grapalat" w:cs="Tahoma"/>
                <w:color w:val="000000"/>
                <w:sz w:val="20"/>
                <w:szCs w:val="20"/>
                <w:lang w:val="hy-AM"/>
              </w:rPr>
              <w:t>Финансовое учреждение, обслуживающее плательщика</w:t>
            </w:r>
            <w:r w:rsidRPr="00064ADD">
              <w:rPr>
                <w:rFonts w:ascii="GHEA Grapalat" w:hAnsi="GHEA Grapalat" w:cs="Tahoma"/>
                <w:color w:val="000000"/>
                <w:sz w:val="20"/>
                <w:szCs w:val="20"/>
              </w:rPr>
              <w:t xml:space="preserve"> </w:t>
            </w:r>
          </w:p>
          <w:p w14:paraId="14199A9D" w14:textId="77777777" w:rsidR="00AC408E" w:rsidRPr="00064ADD" w:rsidRDefault="00AC408E" w:rsidP="00AC408E">
            <w:pPr>
              <w:jc w:val="right"/>
              <w:rPr>
                <w:rFonts w:ascii="GHEA Grapalat" w:hAnsi="GHEA Grapalat" w:cs="Tahoma"/>
                <w:color w:val="000000"/>
                <w:sz w:val="20"/>
                <w:szCs w:val="20"/>
              </w:rPr>
            </w:pPr>
          </w:p>
          <w:p w14:paraId="354D4397" w14:textId="77777777" w:rsidR="00AC408E" w:rsidRPr="00064ADD" w:rsidRDefault="00AC408E" w:rsidP="00AC408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AC408E" w:rsidRPr="00064ADD" w:rsidRDefault="00AC408E" w:rsidP="00AC408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/подпись/</w:t>
            </w:r>
          </w:p>
          <w:p w14:paraId="1ABD9D0E" w14:textId="77777777" w:rsidR="00AC408E" w:rsidRPr="00064ADD" w:rsidRDefault="00AC408E" w:rsidP="00AC408E">
            <w:pPr>
              <w:jc w:val="right"/>
              <w:rPr>
                <w:rFonts w:ascii="GHEA Grapalat" w:hAnsi="GHEA Grapalat" w:cs="Arial"/>
                <w:sz w:val="20"/>
                <w:szCs w:val="20"/>
                <w:lang w:val="hy-AM"/>
              </w:rPr>
            </w:pPr>
          </w:p>
        </w:tc>
      </w:tr>
      <w:tr w:rsidR="00AC408E" w:rsidRPr="00064ADD" w14:paraId="4F232519" w14:textId="77777777" w:rsidTr="003A0FB1">
        <w:trPr>
          <w:trHeight w:val="80"/>
        </w:trPr>
        <w:tc>
          <w:tcPr>
            <w:tcW w:w="5616" w:type="dxa"/>
            <w:tcBorders>
              <w:top w:val="nil"/>
              <w:left w:val="single" w:sz="4" w:space="0" w:color="auto"/>
              <w:bottom w:val="single" w:sz="4" w:space="0" w:color="auto"/>
              <w:right w:val="single" w:sz="4" w:space="0" w:color="auto"/>
            </w:tcBorders>
            <w:noWrap/>
            <w:vAlign w:val="bottom"/>
          </w:tcPr>
          <w:p w14:paraId="44A4582B" w14:textId="77777777" w:rsidR="00AC408E" w:rsidRPr="00064ADD" w:rsidRDefault="00AC408E" w:rsidP="00AC408E">
            <w:pPr>
              <w:rPr>
                <w:rFonts w:ascii="GHEA Grapalat" w:hAnsi="GHEA Grapalat" w:cs="Sylfaen"/>
                <w:sz w:val="20"/>
                <w:szCs w:val="20"/>
              </w:rPr>
            </w:pPr>
            <w:r w:rsidRPr="00064ADD">
              <w:rPr>
                <w:rFonts w:ascii="GHEA Grapalat" w:hAnsi="GHEA Grapalat" w:cs="Sylfaen"/>
                <w:sz w:val="20"/>
                <w:szCs w:val="20"/>
              </w:rPr>
              <w:t>24.б. К.Т.</w:t>
            </w:r>
          </w:p>
          <w:p w14:paraId="6FD7475B" w14:textId="77777777" w:rsidR="00AC408E" w:rsidRPr="00064ADD" w:rsidRDefault="00AC408E" w:rsidP="00AC408E">
            <w:pPr>
              <w:rPr>
                <w:rFonts w:ascii="GHEA Grapalat" w:hAnsi="GHEA Grapalat" w:cs="Sylfaen"/>
                <w:sz w:val="20"/>
                <w:szCs w:val="20"/>
              </w:rPr>
            </w:pPr>
          </w:p>
          <w:p w14:paraId="30D950D1" w14:textId="77777777" w:rsidR="00AC408E" w:rsidRPr="00064ADD" w:rsidRDefault="00AC408E" w:rsidP="00AC408E">
            <w:pPr>
              <w:rPr>
                <w:rFonts w:ascii="GHEA Grapalat" w:hAnsi="GHEA Grapalat" w:cs="Sylfaen"/>
                <w:sz w:val="20"/>
                <w:szCs w:val="20"/>
              </w:rPr>
            </w:pPr>
          </w:p>
          <w:p w14:paraId="7A2F6F00" w14:textId="3721F8E1" w:rsidR="00AC408E" w:rsidRPr="00064ADD" w:rsidRDefault="00AC408E" w:rsidP="00AC408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 xml:space="preserve">2 </w:t>
            </w:r>
            <w:r w:rsidRPr="00064ADD">
              <w:rPr>
                <w:rFonts w:ascii="GHEA Grapalat" w:hAnsi="GHEA Grapalat" w:cs="Sylfaen"/>
                <w:sz w:val="20"/>
                <w:szCs w:val="20"/>
                <w:lang w:val="hy-AM"/>
              </w:rPr>
              <w:t xml:space="preserve">4 </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c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лет.</w:t>
            </w:r>
            <w:r w:rsidRPr="00064ADD">
              <w:rPr>
                <w:rFonts w:ascii="GHEA Grapalat" w:hAnsi="GHEA Grapalat" w:cs="Sylfaen"/>
                <w:sz w:val="20"/>
                <w:szCs w:val="20"/>
              </w:rPr>
              <w:t xml:space="preserve">   </w:t>
            </w:r>
          </w:p>
          <w:p w14:paraId="08C248DE" w14:textId="77777777" w:rsidR="00AC408E" w:rsidRPr="00064ADD" w:rsidRDefault="00AC408E" w:rsidP="00AC408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AC408E" w:rsidRPr="00064ADD" w:rsidRDefault="00AC408E" w:rsidP="00AC408E">
            <w:pPr>
              <w:rPr>
                <w:rFonts w:ascii="GHEA Grapalat" w:hAnsi="GHEA Grapalat" w:cs="Sylfaen"/>
                <w:sz w:val="20"/>
                <w:szCs w:val="20"/>
              </w:rPr>
            </w:pPr>
            <w:r w:rsidRPr="00064ADD">
              <w:rPr>
                <w:rFonts w:ascii="GHEA Grapalat" w:hAnsi="GHEA Grapalat" w:cs="Sylfaen"/>
                <w:sz w:val="20"/>
                <w:szCs w:val="20"/>
              </w:rPr>
              <w:t>23.б. К.Т.</w:t>
            </w:r>
          </w:p>
          <w:p w14:paraId="53AF0FA9" w14:textId="77777777" w:rsidR="00AC408E" w:rsidRPr="00064ADD" w:rsidRDefault="00AC408E" w:rsidP="00AC408E">
            <w:pPr>
              <w:rPr>
                <w:rFonts w:ascii="GHEA Grapalat" w:hAnsi="GHEA Grapalat" w:cs="Sylfaen"/>
                <w:sz w:val="20"/>
                <w:szCs w:val="20"/>
              </w:rPr>
            </w:pPr>
          </w:p>
          <w:p w14:paraId="7DF8A985" w14:textId="77777777" w:rsidR="00AC408E" w:rsidRPr="00064ADD" w:rsidRDefault="00AC408E" w:rsidP="00AC408E">
            <w:pPr>
              <w:rPr>
                <w:rFonts w:ascii="GHEA Grapalat" w:hAnsi="GHEA Grapalat" w:cs="Sylfaen"/>
                <w:sz w:val="20"/>
                <w:szCs w:val="20"/>
              </w:rPr>
            </w:pPr>
            <w:r w:rsidRPr="00064ADD">
              <w:rPr>
                <w:rFonts w:ascii="GHEA Grapalat" w:hAnsi="GHEA Grapalat" w:cs="Sylfaen"/>
                <w:sz w:val="20"/>
                <w:szCs w:val="20"/>
              </w:rPr>
              <w:t xml:space="preserve">                     </w:t>
            </w:r>
          </w:p>
          <w:p w14:paraId="03A7D5A9" w14:textId="48ADF794" w:rsidR="00AC408E" w:rsidRPr="00064ADD" w:rsidRDefault="00AC408E" w:rsidP="00AC408E">
            <w:pPr>
              <w:rPr>
                <w:rFonts w:ascii="GHEA Grapalat" w:hAnsi="GHEA Grapalat" w:cs="Sylfaen"/>
                <w:sz w:val="20"/>
                <w:szCs w:val="20"/>
              </w:rPr>
            </w:pPr>
            <w:r w:rsidRPr="00064ADD">
              <w:rPr>
                <w:rFonts w:ascii="GHEA Grapalat" w:hAnsi="GHEA Grapalat" w:cs="Sylfaen"/>
                <w:sz w:val="20"/>
                <w:szCs w:val="20"/>
              </w:rPr>
              <w:t xml:space="preserve">23. </w:t>
            </w:r>
            <w:r w:rsidRPr="00064ADD">
              <w:rPr>
                <w:rFonts w:ascii="GHEA Grapalat" w:hAnsi="GHEA Grapalat" w:cs="Sylfaen"/>
                <w:sz w:val="20"/>
                <w:szCs w:val="20"/>
                <w:lang w:val="hy-AM"/>
              </w:rPr>
              <w:t xml:space="preserve">c </w:t>
            </w:r>
            <w:r w:rsidRPr="00064ADD">
              <w:rPr>
                <w:rFonts w:ascii="GHEA Grapalat" w:hAnsi="GHEA Grapalat" w:cs="Sylfaen"/>
                <w:sz w:val="20"/>
                <w:szCs w:val="20"/>
              </w:rPr>
              <w:t xml:space="preserve">. Дата казни: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w:t>
            </w:r>
          </w:p>
          <w:p w14:paraId="58BC695E" w14:textId="77777777" w:rsidR="00AC408E" w:rsidRPr="00064ADD" w:rsidRDefault="00AC408E" w:rsidP="00AC408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lastRenderedPageBreak/>
        <w:t>* Запрос на оплату оформляется в соответствии с «Обязательными требованиями и порядком оформления запроса на оплату», изложенными в данном приглашении.</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Оплата</w:t>
      </w:r>
      <w:r w:rsidRPr="00064ADD">
        <w:rPr>
          <w:rFonts w:ascii="GHEA Grapalat" w:hAnsi="GHEA Grapalat"/>
          <w:b/>
          <w:sz w:val="22"/>
          <w:szCs w:val="22"/>
          <w:lang w:val="nl-NL"/>
        </w:rPr>
        <w:t xml:space="preserve"> </w:t>
      </w:r>
      <w:r w:rsidRPr="00064ADD">
        <w:rPr>
          <w:rFonts w:ascii="GHEA Grapalat" w:hAnsi="GHEA Grapalat"/>
          <w:b/>
          <w:sz w:val="22"/>
          <w:szCs w:val="22"/>
          <w:lang w:val="hy-AM"/>
        </w:rPr>
        <w:t>письмо с требованием</w:t>
      </w:r>
      <w:r w:rsidRPr="00064ADD">
        <w:rPr>
          <w:rFonts w:ascii="GHEA Grapalat" w:hAnsi="GHEA Grapalat"/>
          <w:b/>
          <w:sz w:val="22"/>
          <w:szCs w:val="22"/>
          <w:lang w:val="nl-NL"/>
        </w:rPr>
        <w:t xml:space="preserve"> </w:t>
      </w:r>
      <w:r w:rsidRPr="00064ADD">
        <w:rPr>
          <w:rFonts w:ascii="GHEA Grapalat" w:hAnsi="GHEA Grapalat"/>
          <w:b/>
          <w:sz w:val="22"/>
          <w:szCs w:val="22"/>
          <w:lang w:val="hy-AM"/>
        </w:rPr>
        <w:t>обязательный</w:t>
      </w:r>
      <w:r w:rsidRPr="00064ADD">
        <w:rPr>
          <w:rFonts w:ascii="GHEA Grapalat" w:hAnsi="GHEA Grapalat"/>
          <w:b/>
          <w:sz w:val="22"/>
          <w:szCs w:val="22"/>
          <w:lang w:val="nl-NL"/>
        </w:rPr>
        <w:t xml:space="preserve"> </w:t>
      </w:r>
      <w:r w:rsidRPr="00064ADD">
        <w:rPr>
          <w:rFonts w:ascii="GHEA Grapalat" w:hAnsi="GHEA Grapalat"/>
          <w:b/>
          <w:sz w:val="22"/>
          <w:szCs w:val="22"/>
          <w:lang w:val="hy-AM"/>
        </w:rPr>
        <w:t>предварительные условия</w:t>
      </w:r>
      <w:r w:rsidRPr="00064ADD">
        <w:rPr>
          <w:rFonts w:ascii="GHEA Grapalat" w:hAnsi="GHEA Grapalat"/>
          <w:b/>
          <w:sz w:val="22"/>
          <w:szCs w:val="22"/>
          <w:lang w:val="nl-NL"/>
        </w:rPr>
        <w:t xml:space="preserve"> </w:t>
      </w:r>
      <w:r w:rsidRPr="00064ADD">
        <w:rPr>
          <w:rFonts w:ascii="GHEA Grapalat" w:hAnsi="GHEA Grapalat"/>
          <w:b/>
          <w:sz w:val="22"/>
          <w:szCs w:val="22"/>
          <w:lang w:val="hy-AM"/>
        </w:rPr>
        <w:t>и</w:t>
      </w:r>
      <w:r w:rsidRPr="00064ADD">
        <w:rPr>
          <w:rFonts w:ascii="GHEA Grapalat" w:hAnsi="GHEA Grapalat"/>
          <w:b/>
          <w:sz w:val="22"/>
          <w:szCs w:val="22"/>
          <w:lang w:val="nl-NL"/>
        </w:rPr>
        <w:t xml:space="preserve"> </w:t>
      </w:r>
      <w:r w:rsidRPr="00064ADD">
        <w:rPr>
          <w:rFonts w:ascii="GHEA Grapalat" w:hAnsi="GHEA Grapalat"/>
          <w:b/>
          <w:sz w:val="22"/>
          <w:szCs w:val="22"/>
          <w:lang w:val="hy-AM"/>
        </w:rPr>
        <w:t>начинка</w:t>
      </w:r>
      <w:r w:rsidRPr="00064ADD">
        <w:rPr>
          <w:rFonts w:ascii="GHEA Grapalat" w:hAnsi="GHEA Grapalat"/>
          <w:b/>
          <w:sz w:val="22"/>
          <w:szCs w:val="22"/>
          <w:lang w:val="nl-NL"/>
        </w:rPr>
        <w:t xml:space="preserve"> </w:t>
      </w:r>
      <w:r w:rsidRPr="00064ADD">
        <w:rPr>
          <w:rFonts w:ascii="GHEA Grapalat" w:hAnsi="GHEA Grapalat"/>
          <w:b/>
          <w:sz w:val="22"/>
          <w:szCs w:val="22"/>
          <w:lang w:val="hy-AM"/>
        </w:rPr>
        <w:t>гид</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817932" w14:paraId="3B3C9DF4" w14:textId="77777777" w:rsidTr="003A0FB1">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817932" w:rsidRDefault="00334B2F" w:rsidP="00CB0ADE">
            <w:pPr>
              <w:jc w:val="both"/>
              <w:rPr>
                <w:rFonts w:ascii="GHEA Grapalat" w:hAnsi="GHEA Grapalat"/>
                <w:sz w:val="16"/>
                <w:szCs w:val="20"/>
              </w:rPr>
            </w:pPr>
            <w:r w:rsidRPr="00817932">
              <w:rPr>
                <w:rFonts w:ascii="GHEA Grapalat" w:hAnsi="GHEA Grapalat"/>
                <w:sz w:val="16"/>
                <w:szCs w:val="20"/>
              </w:rPr>
              <w:t>H/N</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817932" w:rsidRDefault="00334B2F" w:rsidP="00CB0ADE">
            <w:pPr>
              <w:jc w:val="center"/>
              <w:rPr>
                <w:rFonts w:ascii="GHEA Grapalat" w:hAnsi="GHEA Grapalat"/>
                <w:b/>
                <w:sz w:val="16"/>
                <w:szCs w:val="20"/>
              </w:rPr>
            </w:pPr>
            <w:r w:rsidRPr="00817932">
              <w:rPr>
                <w:rFonts w:ascii="GHEA Grapalat" w:hAnsi="GHEA Grapalat"/>
                <w:b/>
                <w:sz w:val="16"/>
                <w:szCs w:val="20"/>
              </w:rPr>
              <w:t>Требования к документу &lt;&lt;Запрос на оплату&gt;&gt;</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817932" w:rsidRDefault="00334B2F" w:rsidP="00CB0ADE">
            <w:pPr>
              <w:jc w:val="center"/>
              <w:rPr>
                <w:rFonts w:ascii="GHEA Grapalat" w:hAnsi="GHEA Grapalat"/>
                <w:b/>
                <w:sz w:val="16"/>
                <w:szCs w:val="20"/>
              </w:rPr>
            </w:pPr>
            <w:r w:rsidRPr="00817932">
              <w:rPr>
                <w:rFonts w:ascii="GHEA Grapalat" w:hAnsi="GHEA Grapalat"/>
                <w:b/>
                <w:sz w:val="16"/>
                <w:szCs w:val="20"/>
              </w:rPr>
              <w:t>Указанное поле/</w:t>
            </w:r>
          </w:p>
          <w:p w14:paraId="4DB87A72" w14:textId="77777777" w:rsidR="00334B2F" w:rsidRPr="00817932" w:rsidRDefault="00334B2F" w:rsidP="00CB0ADE">
            <w:pPr>
              <w:jc w:val="center"/>
              <w:rPr>
                <w:rFonts w:ascii="GHEA Grapalat" w:hAnsi="GHEA Grapalat"/>
                <w:b/>
                <w:sz w:val="16"/>
                <w:szCs w:val="20"/>
              </w:rPr>
            </w:pPr>
            <w:r w:rsidRPr="00817932">
              <w:rPr>
                <w:rFonts w:ascii="GHEA Grapalat" w:hAnsi="GHEA Grapalat"/>
                <w:b/>
                <w:sz w:val="16"/>
                <w:szCs w:val="20"/>
              </w:rPr>
              <w:t>наличие необходимого условия в документе</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817932" w:rsidRDefault="00334B2F" w:rsidP="00CB0ADE">
            <w:pPr>
              <w:jc w:val="center"/>
              <w:rPr>
                <w:rFonts w:ascii="GHEA Grapalat" w:hAnsi="GHEA Grapalat"/>
                <w:b/>
                <w:sz w:val="16"/>
                <w:szCs w:val="20"/>
                <w:lang w:val="hy-AM"/>
              </w:rPr>
            </w:pPr>
            <w:r w:rsidRPr="00817932">
              <w:rPr>
                <w:rFonts w:ascii="GHEA Grapalat" w:hAnsi="GHEA Grapalat"/>
                <w:b/>
                <w:sz w:val="16"/>
                <w:szCs w:val="20"/>
              </w:rPr>
              <w:t>Требование выполнить условие проверки</w:t>
            </w:r>
            <w:r w:rsidRPr="00817932">
              <w:rPr>
                <w:rFonts w:ascii="GHEA Grapalat" w:hAnsi="GHEA Grapalat"/>
                <w:b/>
                <w:sz w:val="16"/>
                <w:szCs w:val="20"/>
                <w:lang w:val="hy-AM"/>
              </w:rPr>
              <w:t xml:space="preserve"> </w:t>
            </w:r>
          </w:p>
          <w:p w14:paraId="227D01C1" w14:textId="77777777" w:rsidR="00334B2F" w:rsidRPr="00817932" w:rsidRDefault="00334B2F" w:rsidP="00CB0ADE">
            <w:pPr>
              <w:jc w:val="center"/>
              <w:rPr>
                <w:rFonts w:ascii="GHEA Grapalat" w:hAnsi="GHEA Grapalat"/>
                <w:b/>
                <w:sz w:val="16"/>
                <w:szCs w:val="20"/>
              </w:rPr>
            </w:pPr>
            <w:r w:rsidRPr="00817932">
              <w:rPr>
                <w:rFonts w:ascii="GHEA Grapalat" w:hAnsi="GHEA Grapalat"/>
                <w:b/>
                <w:sz w:val="16"/>
                <w:szCs w:val="20"/>
              </w:rPr>
              <w:t xml:space="preserve">( </w:t>
            </w:r>
            <w:r w:rsidRPr="00817932">
              <w:rPr>
                <w:rFonts w:ascii="GHEA Grapalat" w:hAnsi="GHEA Grapalat"/>
                <w:b/>
                <w:sz w:val="16"/>
                <w:szCs w:val="20"/>
                <w:lang w:val="hy-AM"/>
              </w:rPr>
              <w:t xml:space="preserve">относящийся к процессу закупок </w:t>
            </w:r>
            <w:r w:rsidRPr="00817932">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817932" w:rsidRDefault="00334B2F" w:rsidP="00CB0ADE">
            <w:pPr>
              <w:ind w:left="-588" w:firstLine="588"/>
              <w:jc w:val="center"/>
              <w:rPr>
                <w:rFonts w:ascii="GHEA Grapalat" w:hAnsi="GHEA Grapalat"/>
                <w:b/>
                <w:sz w:val="16"/>
                <w:szCs w:val="20"/>
              </w:rPr>
            </w:pPr>
            <w:r w:rsidRPr="00817932">
              <w:rPr>
                <w:rFonts w:ascii="GHEA Grapalat" w:hAnsi="GHEA Grapalat"/>
                <w:b/>
                <w:sz w:val="16"/>
                <w:szCs w:val="20"/>
              </w:rPr>
              <w:t>Условие действительности</w:t>
            </w:r>
          </w:p>
          <w:p w14:paraId="48764836" w14:textId="77777777" w:rsidR="00334B2F" w:rsidRPr="00817932" w:rsidRDefault="00334B2F" w:rsidP="00CB0ADE">
            <w:pPr>
              <w:ind w:left="-588" w:firstLine="588"/>
              <w:jc w:val="center"/>
              <w:rPr>
                <w:rFonts w:ascii="GHEA Grapalat" w:hAnsi="GHEA Grapalat"/>
                <w:b/>
                <w:sz w:val="16"/>
                <w:szCs w:val="20"/>
              </w:rPr>
            </w:pPr>
            <w:r w:rsidRPr="00817932">
              <w:rPr>
                <w:rFonts w:ascii="GHEA Grapalat" w:hAnsi="GHEA Grapalat"/>
                <w:b/>
                <w:sz w:val="16"/>
                <w:szCs w:val="20"/>
              </w:rPr>
              <w:t>Заполняющая сторона:</w:t>
            </w:r>
          </w:p>
          <w:p w14:paraId="7CBD1482" w14:textId="77777777" w:rsidR="00334B2F" w:rsidRPr="00817932" w:rsidRDefault="00334B2F" w:rsidP="00CB0ADE">
            <w:pPr>
              <w:ind w:left="-588" w:firstLine="588"/>
              <w:jc w:val="center"/>
              <w:rPr>
                <w:rFonts w:ascii="GHEA Grapalat" w:hAnsi="GHEA Grapalat"/>
                <w:b/>
                <w:sz w:val="16"/>
                <w:szCs w:val="20"/>
              </w:rPr>
            </w:pPr>
            <w:r w:rsidRPr="00817932">
              <w:rPr>
                <w:rFonts w:ascii="GHEA Grapalat" w:hAnsi="GHEA Grapalat"/>
                <w:b/>
                <w:sz w:val="16"/>
                <w:szCs w:val="20"/>
              </w:rPr>
              <w:t>бенефициар или плательщик</w:t>
            </w:r>
          </w:p>
          <w:p w14:paraId="7CC8B7B5" w14:textId="77777777" w:rsidR="00334B2F" w:rsidRPr="00817932" w:rsidRDefault="00334B2F" w:rsidP="00CB0ADE">
            <w:pPr>
              <w:ind w:left="-588" w:firstLine="588"/>
              <w:jc w:val="center"/>
              <w:rPr>
                <w:rFonts w:ascii="GHEA Grapalat" w:hAnsi="GHEA Grapalat"/>
                <w:b/>
                <w:sz w:val="16"/>
                <w:szCs w:val="20"/>
              </w:rPr>
            </w:pPr>
            <w:r w:rsidRPr="00817932">
              <w:rPr>
                <w:rFonts w:ascii="GHEA Grapalat" w:hAnsi="GHEA Grapalat"/>
                <w:b/>
                <w:sz w:val="16"/>
                <w:szCs w:val="20"/>
              </w:rPr>
              <w:t xml:space="preserve">( </w:t>
            </w:r>
            <w:r w:rsidRPr="00817932">
              <w:rPr>
                <w:rFonts w:ascii="GHEA Grapalat" w:hAnsi="GHEA Grapalat"/>
                <w:b/>
                <w:sz w:val="16"/>
                <w:szCs w:val="20"/>
                <w:lang w:val="hy-AM"/>
              </w:rPr>
              <w:t xml:space="preserve">относящийся к процессу закупок </w:t>
            </w:r>
            <w:r w:rsidRPr="00817932">
              <w:rPr>
                <w:rFonts w:ascii="GHEA Grapalat" w:hAnsi="GHEA Grapalat"/>
                <w:b/>
                <w:sz w:val="16"/>
                <w:szCs w:val="20"/>
              </w:rPr>
              <w:t>)</w:t>
            </w:r>
          </w:p>
        </w:tc>
      </w:tr>
      <w:tr w:rsidR="00334B2F" w:rsidRPr="00817932" w14:paraId="73928341" w14:textId="77777777" w:rsidTr="003A0FB1">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817932" w:rsidRDefault="00334B2F" w:rsidP="00CB0ADE">
            <w:pPr>
              <w:jc w:val="center"/>
              <w:rPr>
                <w:rFonts w:ascii="GHEA Grapalat" w:hAnsi="GHEA Grapalat"/>
                <w:b/>
                <w:sz w:val="16"/>
                <w:szCs w:val="20"/>
              </w:rPr>
            </w:pPr>
            <w:r w:rsidRPr="00817932">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817932" w:rsidRDefault="00334B2F" w:rsidP="00CB0ADE">
            <w:pPr>
              <w:jc w:val="center"/>
              <w:rPr>
                <w:rFonts w:ascii="GHEA Grapalat" w:hAnsi="GHEA Grapalat"/>
                <w:b/>
                <w:sz w:val="16"/>
                <w:szCs w:val="20"/>
              </w:rPr>
            </w:pPr>
            <w:r w:rsidRPr="00817932">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817932" w:rsidRDefault="00334B2F" w:rsidP="00CB0ADE">
            <w:pPr>
              <w:jc w:val="center"/>
              <w:rPr>
                <w:rFonts w:ascii="GHEA Grapalat" w:hAnsi="GHEA Grapalat"/>
                <w:b/>
                <w:sz w:val="16"/>
                <w:szCs w:val="20"/>
              </w:rPr>
            </w:pPr>
            <w:r w:rsidRPr="00817932">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817932" w:rsidRDefault="00334B2F" w:rsidP="00CB0ADE">
            <w:pPr>
              <w:jc w:val="center"/>
              <w:rPr>
                <w:rFonts w:ascii="GHEA Grapalat" w:hAnsi="GHEA Grapalat"/>
                <w:b/>
                <w:sz w:val="16"/>
                <w:szCs w:val="20"/>
              </w:rPr>
            </w:pPr>
            <w:r w:rsidRPr="00817932">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817932" w:rsidRDefault="00334B2F" w:rsidP="00CB0ADE">
            <w:pPr>
              <w:jc w:val="center"/>
              <w:rPr>
                <w:rFonts w:ascii="GHEA Grapalat" w:hAnsi="GHEA Grapalat"/>
                <w:b/>
                <w:sz w:val="16"/>
                <w:szCs w:val="20"/>
              </w:rPr>
            </w:pPr>
            <w:r w:rsidRPr="00817932">
              <w:rPr>
                <w:rFonts w:ascii="GHEA Grapalat" w:hAnsi="GHEA Grapalat"/>
                <w:b/>
                <w:sz w:val="16"/>
                <w:szCs w:val="20"/>
              </w:rPr>
              <w:t>5</w:t>
            </w:r>
          </w:p>
        </w:tc>
      </w:tr>
      <w:tr w:rsidR="00334B2F" w:rsidRPr="00817932" w14:paraId="175CB162" w14:textId="77777777" w:rsidTr="003A0FB1">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817932" w:rsidRDefault="00E623D5" w:rsidP="00CB0ADE">
            <w:pPr>
              <w:jc w:val="center"/>
              <w:rPr>
                <w:rFonts w:ascii="GHEA Grapalat" w:hAnsi="GHEA Grapalat"/>
                <w:sz w:val="16"/>
                <w:szCs w:val="20"/>
              </w:rPr>
            </w:pPr>
            <w:r w:rsidRPr="00817932">
              <w:rPr>
                <w:rFonts w:ascii="GHEA Grapalat" w:hAnsi="GHEA Grapalat"/>
                <w:sz w:val="16"/>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В документе имеется предварительно заполненная форма «Запрос на оплату».</w:t>
            </w:r>
          </w:p>
        </w:tc>
      </w:tr>
      <w:tr w:rsidR="00334B2F" w:rsidRPr="00817932" w14:paraId="48045298" w14:textId="77777777" w:rsidTr="003A0FB1">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973DE8" w:rsidRDefault="00334B2F" w:rsidP="00334B2F">
            <w:pPr>
              <w:pStyle w:val="aff3"/>
              <w:numPr>
                <w:ilvl w:val="0"/>
                <w:numId w:val="26"/>
              </w:numPr>
              <w:contextualSpacing/>
              <w:rPr>
                <w:rFonts w:ascii="GHEA Grapalat" w:hAnsi="GHEA Grapalat" w:cs="Times Armenian"/>
                <w:sz w:val="16"/>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817932" w:rsidRDefault="00334B2F" w:rsidP="00CB0ADE">
            <w:pPr>
              <w:jc w:val="both"/>
              <w:rPr>
                <w:rFonts w:ascii="GHEA Grapalat" w:hAnsi="GHEA Grapalat"/>
                <w:sz w:val="16"/>
                <w:szCs w:val="20"/>
              </w:rPr>
            </w:pPr>
            <w:r w:rsidRPr="00817932">
              <w:rPr>
                <w:rFonts w:ascii="GHEA Grapalat" w:hAnsi="GHEA Grapalat"/>
                <w:sz w:val="16"/>
                <w:szCs w:val="20"/>
              </w:rPr>
              <w:t>номер запроса на оплату</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817932" w:rsidRDefault="00E623D5" w:rsidP="00CB0ADE">
            <w:pPr>
              <w:jc w:val="center"/>
              <w:rPr>
                <w:rFonts w:ascii="GHEA Grapalat" w:hAnsi="GHEA Grapalat"/>
                <w:sz w:val="16"/>
                <w:szCs w:val="20"/>
              </w:rPr>
            </w:pPr>
            <w:r w:rsidRPr="00817932">
              <w:rPr>
                <w:rFonts w:ascii="GHEA Grapalat" w:hAnsi="GHEA Grapalat"/>
                <w:sz w:val="16"/>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Заполняется получателем платежа при отправке запроса на оплату в банк плательщика.</w:t>
            </w:r>
          </w:p>
        </w:tc>
      </w:tr>
      <w:tr w:rsidR="00334B2F" w:rsidRPr="00817932" w14:paraId="3B59CBD0" w14:textId="77777777" w:rsidTr="003A0FB1">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973DE8" w:rsidRDefault="00334B2F" w:rsidP="00334B2F">
            <w:pPr>
              <w:pStyle w:val="aff3"/>
              <w:numPr>
                <w:ilvl w:val="0"/>
                <w:numId w:val="26"/>
              </w:numPr>
              <w:ind w:hanging="436"/>
              <w:contextualSpacing/>
              <w:jc w:val="both"/>
              <w:rPr>
                <w:rFonts w:ascii="GHEA Grapalat" w:hAnsi="GHEA Grapalat" w:cs="Times Armenian"/>
                <w:sz w:val="16"/>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817932" w:rsidRDefault="00334B2F" w:rsidP="00CB0ADE">
            <w:pPr>
              <w:jc w:val="both"/>
              <w:rPr>
                <w:rFonts w:ascii="GHEA Grapalat" w:hAnsi="GHEA Grapalat"/>
                <w:sz w:val="16"/>
                <w:szCs w:val="20"/>
              </w:rPr>
            </w:pPr>
            <w:r w:rsidRPr="00817932">
              <w:rPr>
                <w:rFonts w:ascii="GHEA Grapalat" w:hAnsi="GHEA Grapalat"/>
                <w:sz w:val="16"/>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обязательный</w:t>
            </w:r>
          </w:p>
          <w:p w14:paraId="3FFC8D59" w14:textId="77777777" w:rsidR="00334B2F" w:rsidRPr="00817932" w:rsidRDefault="00334B2F" w:rsidP="00CB0ADE">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817932" w:rsidRDefault="00334B2F" w:rsidP="00CB0ADE">
            <w:pPr>
              <w:ind w:left="132" w:hanging="132"/>
              <w:jc w:val="center"/>
              <w:rPr>
                <w:rFonts w:ascii="GHEA Grapalat" w:hAnsi="GHEA Grapalat"/>
                <w:sz w:val="16"/>
                <w:szCs w:val="20"/>
                <w:lang w:val="hy-AM"/>
              </w:rPr>
            </w:pPr>
            <w:r w:rsidRPr="00817932">
              <w:rPr>
                <w:rFonts w:ascii="GHEA Grapalat" w:hAnsi="GHEA Grapalat"/>
                <w:sz w:val="16"/>
                <w:szCs w:val="20"/>
              </w:rPr>
              <w:t xml:space="preserve">заполняется получателем платежа в день подачи платежного запроса в банк плательщика </w:t>
            </w:r>
            <w:r w:rsidRPr="00817932">
              <w:rPr>
                <w:rFonts w:ascii="GHEA Grapalat" w:hAnsi="GHEA Grapalat"/>
                <w:sz w:val="16"/>
                <w:szCs w:val="20"/>
                <w:lang w:val="hy-AM"/>
              </w:rPr>
              <w:t>.</w:t>
            </w:r>
          </w:p>
        </w:tc>
      </w:tr>
      <w:tr w:rsidR="00334B2F" w:rsidRPr="00817932" w14:paraId="4BBA7763" w14:textId="77777777" w:rsidTr="003A0FB1">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973DE8" w:rsidRDefault="00334B2F" w:rsidP="00334B2F">
            <w:pPr>
              <w:pStyle w:val="aff3"/>
              <w:numPr>
                <w:ilvl w:val="0"/>
                <w:numId w:val="26"/>
              </w:numPr>
              <w:ind w:hanging="436"/>
              <w:contextualSpacing/>
              <w:jc w:val="both"/>
              <w:rPr>
                <w:rFonts w:ascii="GHEA Grapalat" w:hAnsi="GHEA Grapalat" w:cs="Times Armenian"/>
                <w:sz w:val="16"/>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817932" w:rsidRDefault="00334B2F" w:rsidP="00CB0ADE">
            <w:pPr>
              <w:jc w:val="both"/>
              <w:rPr>
                <w:rFonts w:ascii="GHEA Grapalat" w:hAnsi="GHEA Grapalat"/>
                <w:sz w:val="16"/>
                <w:szCs w:val="20"/>
              </w:rPr>
            </w:pPr>
            <w:r w:rsidRPr="00817932">
              <w:rPr>
                <w:rFonts w:ascii="GHEA Grapalat" w:hAnsi="GHEA Grapalat" w:cs="Sylfaen"/>
                <w:sz w:val="16"/>
                <w:szCs w:val="20"/>
                <w:lang w:val="hy-AM"/>
              </w:rPr>
              <w:t xml:space="preserve">Имя плательщика </w:t>
            </w:r>
            <w:r w:rsidRPr="00817932">
              <w:rPr>
                <w:rFonts w:ascii="GHEA Grapalat" w:hAnsi="GHEA Grapalat" w:cs="Sylfaen"/>
                <w:sz w:val="16"/>
                <w:szCs w:val="20"/>
              </w:rPr>
              <w:t xml:space="preserve">, </w:t>
            </w:r>
            <w:r w:rsidRPr="00817932">
              <w:rPr>
                <w:rFonts w:ascii="GHEA Grapalat" w:hAnsi="GHEA Grapalat" w:cs="Sylfaen"/>
                <w:sz w:val="16"/>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обязательный</w:t>
            </w:r>
          </w:p>
          <w:p w14:paraId="4EF164B9"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Указывается имя лица (плательщика), с счета которого должна быть списана указанная в требовании сумма. Указываются имя и фамилия плательщика, если это физическое лицо, или наименование, если это юридическое лицо. При необходимости указываются и другие данные.</w:t>
            </w:r>
            <w:r w:rsidRPr="00817932">
              <w:rPr>
                <w:rFonts w:ascii="GHEA Grapalat" w:hAnsi="GHEA Grapalat"/>
                <w:sz w:val="16"/>
                <w:szCs w:val="20"/>
                <w:lang w:val="hy-AM"/>
              </w:rPr>
              <w:t xml:space="preserve"> </w:t>
            </w:r>
            <w:r w:rsidRPr="00817932">
              <w:rPr>
                <w:rFonts w:ascii="GHEA Grapalat" w:hAnsi="GHEA Grapalat"/>
                <w:sz w:val="16"/>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817932" w:rsidRDefault="00334B2F" w:rsidP="00CB0ADE">
            <w:pPr>
              <w:ind w:left="252" w:hanging="252"/>
              <w:jc w:val="center"/>
              <w:rPr>
                <w:rFonts w:ascii="GHEA Grapalat" w:hAnsi="GHEA Grapalat"/>
                <w:sz w:val="16"/>
                <w:szCs w:val="20"/>
              </w:rPr>
            </w:pPr>
            <w:r w:rsidRPr="00817932">
              <w:rPr>
                <w:rFonts w:ascii="GHEA Grapalat" w:hAnsi="GHEA Grapalat"/>
                <w:sz w:val="16"/>
                <w:szCs w:val="20"/>
              </w:rPr>
              <w:t>Заполняется плательщиком</w:t>
            </w:r>
          </w:p>
        </w:tc>
      </w:tr>
      <w:tr w:rsidR="00334B2F" w:rsidRPr="00817932" w14:paraId="1608DAEE" w14:textId="77777777" w:rsidTr="003A0FB1">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Название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Заполняется плательщиком</w:t>
            </w:r>
          </w:p>
        </w:tc>
      </w:tr>
      <w:tr w:rsidR="00334B2F" w:rsidRPr="00817932" w14:paraId="609EACF8" w14:textId="77777777" w:rsidTr="003A0FB1">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обязательный</w:t>
            </w:r>
          </w:p>
          <w:p w14:paraId="50C6E7F1"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Вносится номер банковского счета плательщика в обслуживающем его финансовом учреждении (отделении), с которого должна быть списана указанная в заявлении сумма.</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Заполняется плательщиком</w:t>
            </w:r>
          </w:p>
        </w:tc>
      </w:tr>
      <w:tr w:rsidR="00334B2F" w:rsidRPr="00817932" w14:paraId="0C89E138" w14:textId="77777777" w:rsidTr="003A0FB1">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необязательный</w:t>
            </w:r>
          </w:p>
          <w:p w14:paraId="57BC1BA9"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Заполняется в случаях, определенных нормативно-правовыми актами Республики Армения, когда плательщик является зарегистрированным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Заполняется плательщиком</w:t>
            </w:r>
          </w:p>
        </w:tc>
      </w:tr>
      <w:tr w:rsidR="00334B2F" w:rsidRPr="00817932" w14:paraId="769F3F31" w14:textId="77777777" w:rsidTr="003A0FB1">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необязательный</w:t>
            </w:r>
          </w:p>
          <w:p w14:paraId="7FB1C975"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Заполняется в случаях, определенных нормативно-правовыми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Заполняется плательщиком</w:t>
            </w:r>
          </w:p>
        </w:tc>
      </w:tr>
      <w:tr w:rsidR="00334B2F" w:rsidRPr="00817932" w14:paraId="1F782E58" w14:textId="77777777" w:rsidTr="003A0FB1">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817932" w:rsidRDefault="00334B2F" w:rsidP="00CB0ADE">
            <w:pPr>
              <w:jc w:val="center"/>
              <w:rPr>
                <w:rFonts w:ascii="GHEA Grapalat" w:hAnsi="GHEA Grapalat"/>
                <w:sz w:val="16"/>
                <w:szCs w:val="20"/>
              </w:rPr>
            </w:pPr>
            <w:r w:rsidRPr="00817932">
              <w:rPr>
                <w:rFonts w:ascii="GHEA Grapalat" w:hAnsi="GHEA Grapalat" w:cs="Sylfaen"/>
                <w:sz w:val="16"/>
                <w:szCs w:val="20"/>
                <w:lang w:val="hy-AM"/>
              </w:rPr>
              <w:t xml:space="preserve">Имя </w:t>
            </w:r>
            <w:r w:rsidRPr="00817932">
              <w:rPr>
                <w:rFonts w:ascii="GHEA Grapalat" w:hAnsi="GHEA Grapalat"/>
                <w:sz w:val="16"/>
                <w:szCs w:val="20"/>
              </w:rPr>
              <w:t xml:space="preserve">получателя </w:t>
            </w:r>
            <w:r w:rsidRPr="00817932">
              <w:rPr>
                <w:rFonts w:ascii="GHEA Grapalat" w:hAnsi="GHEA Grapalat" w:cs="Sylfaen"/>
                <w:sz w:val="16"/>
                <w:szCs w:val="20"/>
              </w:rPr>
              <w:t xml:space="preserve">, </w:t>
            </w:r>
            <w:r w:rsidRPr="00817932">
              <w:rPr>
                <w:rFonts w:ascii="GHEA Grapalat" w:hAnsi="GHEA Grapalat" w:cs="Sylfaen"/>
                <w:sz w:val="16"/>
                <w:szCs w:val="20"/>
                <w:lang w:val="hy-AM"/>
              </w:rPr>
              <w:t>или имя и фамилия.</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обязательный</w:t>
            </w:r>
          </w:p>
          <w:p w14:paraId="1B8DB986"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Указывается имя получателя платежа. При необходимости также указывается другая информация.</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Заполняется заранее получателем по приглашению.</w:t>
            </w:r>
          </w:p>
        </w:tc>
      </w:tr>
      <w:tr w:rsidR="00334B2F" w:rsidRPr="00817932" w14:paraId="5FFC0178" w14:textId="77777777" w:rsidTr="003A0FB1">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 xml:space="preserve">номер </w:t>
            </w:r>
            <w:r w:rsidRPr="00817932">
              <w:rPr>
                <w:rFonts w:ascii="GHEA Grapalat" w:hAnsi="GHEA Grapalat"/>
                <w:sz w:val="16"/>
                <w:szCs w:val="20"/>
              </w:rPr>
              <w:t>получателя</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необязательный</w:t>
            </w:r>
          </w:p>
          <w:p w14:paraId="32F54E21" w14:textId="77777777" w:rsidR="00334B2F" w:rsidRPr="00817932" w:rsidRDefault="00334B2F" w:rsidP="00CB0ADE">
            <w:pPr>
              <w:jc w:val="center"/>
              <w:rPr>
                <w:rFonts w:ascii="GHEA Grapalat" w:hAnsi="GHEA Grapalat"/>
                <w:sz w:val="16"/>
                <w:szCs w:val="20"/>
              </w:rPr>
            </w:pPr>
            <w:r w:rsidRPr="00817932">
              <w:rPr>
                <w:rFonts w:ascii="GHEA Grapalat" w:hAnsi="GHEA Grapalat" w:cs="Sylfaen"/>
                <w:sz w:val="16"/>
                <w:szCs w:val="20"/>
              </w:rPr>
              <w:t xml:space="preserve">( </w:t>
            </w:r>
            <w:r w:rsidRPr="00817932">
              <w:rPr>
                <w:rFonts w:ascii="GHEA Grapalat" w:hAnsi="GHEA Grapalat" w:cs="Sylfaen"/>
                <w:sz w:val="16"/>
                <w:szCs w:val="20"/>
                <w:lang w:val="hy-AM"/>
              </w:rPr>
              <w:t xml:space="preserve">не заполнялось в процессе закупок </w:t>
            </w:r>
            <w:r w:rsidRPr="00817932">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817932" w:rsidRDefault="00334B2F" w:rsidP="00CB0ADE">
            <w:pPr>
              <w:jc w:val="center"/>
              <w:rPr>
                <w:rFonts w:ascii="GHEA Grapalat" w:hAnsi="GHEA Grapalat"/>
                <w:sz w:val="16"/>
                <w:szCs w:val="20"/>
              </w:rPr>
            </w:pPr>
            <w:r w:rsidRPr="00817932">
              <w:rPr>
                <w:rFonts w:ascii="GHEA Grapalat" w:hAnsi="GHEA Grapalat" w:cs="Sylfaen"/>
                <w:sz w:val="16"/>
                <w:szCs w:val="20"/>
                <w:lang w:val="ru-RU"/>
              </w:rPr>
              <w:t xml:space="preserve">( </w:t>
            </w:r>
            <w:r w:rsidRPr="00817932">
              <w:rPr>
                <w:rFonts w:ascii="GHEA Grapalat" w:hAnsi="GHEA Grapalat" w:cs="Sylfaen"/>
                <w:sz w:val="16"/>
                <w:szCs w:val="20"/>
                <w:lang w:val="hy-AM"/>
              </w:rPr>
              <w:t xml:space="preserve">не заполнено </w:t>
            </w:r>
            <w:r w:rsidRPr="00817932">
              <w:rPr>
                <w:rFonts w:ascii="GHEA Grapalat" w:hAnsi="GHEA Grapalat" w:cs="Sylfaen"/>
                <w:sz w:val="16"/>
                <w:szCs w:val="20"/>
                <w:lang w:val="ru-RU"/>
              </w:rPr>
              <w:t>)</w:t>
            </w:r>
          </w:p>
        </w:tc>
      </w:tr>
      <w:tr w:rsidR="00334B2F" w:rsidRPr="00817932" w14:paraId="328C2652" w14:textId="77777777" w:rsidTr="003A0FB1">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ИНН получателя</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необязательный</w:t>
            </w:r>
          </w:p>
          <w:p w14:paraId="49CFDF45"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Заполняется в случаях, определенных нормативно-правовыми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Заполняется заранее получателем по приглашению.</w:t>
            </w:r>
          </w:p>
        </w:tc>
      </w:tr>
      <w:tr w:rsidR="00334B2F" w:rsidRPr="00817932" w14:paraId="7D8C1CD9" w14:textId="77777777" w:rsidTr="003A0FB1">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Название финансового учреждения (филиала), обслуживающего получателя платежа.</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 xml:space="preserve">Префикс </w:t>
            </w:r>
            <w:r w:rsidR="00493DAD" w:rsidRPr="00817932">
              <w:rPr>
                <w:rFonts w:ascii="GHEA Grapalat" w:hAnsi="GHEA Grapalat"/>
                <w:sz w:val="16"/>
                <w:szCs w:val="20"/>
              </w:rPr>
              <w:t>P</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817932" w:rsidRDefault="00E623D5" w:rsidP="00CB0ADE">
            <w:pPr>
              <w:jc w:val="center"/>
              <w:rPr>
                <w:rFonts w:ascii="GHEA Grapalat" w:hAnsi="GHEA Grapalat"/>
                <w:sz w:val="16"/>
                <w:szCs w:val="20"/>
              </w:rPr>
            </w:pPr>
            <w:r w:rsidRPr="00817932">
              <w:rPr>
                <w:rFonts w:ascii="GHEA Grapalat" w:hAnsi="GHEA Grapalat"/>
                <w:sz w:val="16"/>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Заполняется заранее получателем по приглашению.</w:t>
            </w:r>
          </w:p>
        </w:tc>
      </w:tr>
      <w:tr w:rsidR="00334B2F" w:rsidRPr="00817932" w14:paraId="374E0474" w14:textId="77777777" w:rsidTr="003A0FB1">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обязательный</w:t>
            </w:r>
          </w:p>
          <w:p w14:paraId="50587B1F"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 xml:space="preserve">казначейского ) счета </w:t>
            </w:r>
            <w:r w:rsidRPr="00817932">
              <w:rPr>
                <w:rFonts w:ascii="GHEA Grapalat" w:hAnsi="GHEA Grapalat"/>
                <w:sz w:val="16"/>
                <w:szCs w:val="20"/>
              </w:rPr>
              <w:t>получателя, на который должны быть переведены средства, полученные от плательщика .</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Заполняется заранее получателем по приглашению.</w:t>
            </w:r>
          </w:p>
        </w:tc>
      </w:tr>
      <w:tr w:rsidR="00334B2F" w:rsidRPr="00817932" w14:paraId="3940E797" w14:textId="77777777" w:rsidTr="003A0FB1">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lastRenderedPageBreak/>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сумма (в цифрах и словами)</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обязательный</w:t>
            </w:r>
          </w:p>
          <w:p w14:paraId="6A98AA5F"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Заполняется поле, указывающее сумму, подлежащую выплате получателю.</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rPr>
              <w:t>Заполняется плательщиком</w:t>
            </w:r>
            <w:r w:rsidRPr="00817932">
              <w:rPr>
                <w:rFonts w:ascii="GHEA Grapalat" w:hAnsi="GHEA Grapalat"/>
                <w:sz w:val="16"/>
                <w:szCs w:val="20"/>
                <w:lang w:val="hy-AM"/>
              </w:rPr>
              <w:t xml:space="preserve"> </w:t>
            </w:r>
          </w:p>
        </w:tc>
      </w:tr>
      <w:tr w:rsidR="00334B2F" w:rsidRPr="00AC03D5" w14:paraId="295EB930" w14:textId="77777777" w:rsidTr="003A0FB1">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cs="Sylfaen"/>
                <w:sz w:val="16"/>
                <w:szCs w:val="20"/>
                <w:lang w:val="hy-AM"/>
              </w:rPr>
              <w:t>Принимаемая сумма: (в цифрах)</w:t>
            </w:r>
            <w:r w:rsidRPr="00817932">
              <w:rPr>
                <w:rFonts w:ascii="GHEA Grapalat" w:hAnsi="GHEA Grapalat" w:cs="Arial"/>
                <w:sz w:val="16"/>
                <w:szCs w:val="20"/>
                <w:lang w:val="hy-AM"/>
              </w:rPr>
              <w:t xml:space="preserve"> </w:t>
            </w:r>
            <w:r w:rsidRPr="00817932">
              <w:rPr>
                <w:rFonts w:ascii="GHEA Grapalat" w:hAnsi="GHEA Grapalat" w:cs="Sylfaen"/>
                <w:sz w:val="16"/>
                <w:szCs w:val="20"/>
                <w:lang w:val="hy-AM"/>
              </w:rPr>
              <w:t>и</w:t>
            </w:r>
            <w:r w:rsidRPr="00817932">
              <w:rPr>
                <w:rFonts w:ascii="GHEA Grapalat" w:hAnsi="GHEA Grapalat" w:cs="Arial"/>
                <w:sz w:val="16"/>
                <w:szCs w:val="20"/>
                <w:lang w:val="hy-AM"/>
              </w:rPr>
              <w:t xml:space="preserve"> </w:t>
            </w:r>
            <w:r w:rsidRPr="00817932">
              <w:rPr>
                <w:rFonts w:ascii="GHEA Grapalat" w:hAnsi="GHEA Grapalat" w:cs="Sylfaen"/>
                <w:sz w:val="16"/>
                <w:szCs w:val="20"/>
                <w:lang w:val="hy-AM"/>
              </w:rPr>
              <w:t>(словами)</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817932" w:rsidRDefault="00493DAD" w:rsidP="00CB0ADE">
            <w:pPr>
              <w:jc w:val="center"/>
              <w:rPr>
                <w:rFonts w:ascii="GHEA Grapalat" w:hAnsi="GHEA Grapalat"/>
                <w:sz w:val="16"/>
                <w:szCs w:val="20"/>
                <w:lang w:val="hy-AM"/>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необязательный</w:t>
            </w:r>
          </w:p>
          <w:p w14:paraId="70ACCDAA"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cs="Sylfaen"/>
                <w:sz w:val="16"/>
                <w:szCs w:val="20"/>
                <w:lang w:val="hy-AM"/>
              </w:rPr>
              <w:t>(Предназначено для частичного принятия указанной суммы, что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cs="Sylfaen"/>
                <w:sz w:val="16"/>
                <w:szCs w:val="20"/>
                <w:lang w:val="hy-AM"/>
              </w:rPr>
              <w:t>(не подлежит заполнению и неприменимо)</w:t>
            </w:r>
          </w:p>
        </w:tc>
      </w:tr>
      <w:tr w:rsidR="00334B2F" w:rsidRPr="00817932" w14:paraId="074540D0" w14:textId="77777777" w:rsidTr="003A0FB1">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Валюта (словесная и кодовая)</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817932" w:rsidRDefault="00E623D5" w:rsidP="00CB0ADE">
            <w:pPr>
              <w:jc w:val="center"/>
              <w:rPr>
                <w:rFonts w:ascii="GHEA Grapalat" w:hAnsi="GHEA Grapalat"/>
                <w:sz w:val="16"/>
                <w:szCs w:val="20"/>
              </w:rPr>
            </w:pPr>
            <w:r w:rsidRPr="00817932">
              <w:rPr>
                <w:rFonts w:ascii="GHEA Grapalat" w:hAnsi="GHEA Grapalat"/>
                <w:sz w:val="16"/>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Заполняется плательщиком</w:t>
            </w:r>
          </w:p>
        </w:tc>
      </w:tr>
      <w:tr w:rsidR="00334B2F" w:rsidRPr="00AC03D5" w14:paraId="5CCDE2D6" w14:textId="77777777" w:rsidTr="003A0FB1">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 xml:space="preserve">Слова </w:t>
            </w:r>
            <w:r w:rsidRPr="00817932">
              <w:rPr>
                <w:rFonts w:ascii="GHEA Grapalat" w:hAnsi="GHEA Grapalat"/>
                <w:sz w:val="16"/>
                <w:szCs w:val="20"/>
              </w:rPr>
              <w:t xml:space="preserve">« </w:t>
            </w:r>
            <w:r w:rsidRPr="00817932">
              <w:rPr>
                <w:rFonts w:ascii="GHEA Grapalat" w:hAnsi="GHEA Grapalat"/>
                <w:sz w:val="16"/>
                <w:szCs w:val="20"/>
                <w:lang w:val="hy-AM"/>
              </w:rPr>
              <w:t xml:space="preserve">для обеспечения исполнения договора </w:t>
            </w:r>
            <w:r w:rsidRPr="00817932">
              <w:rPr>
                <w:rFonts w:ascii="GHEA Grapalat" w:hAnsi="GHEA Grapalat"/>
                <w:sz w:val="16"/>
                <w:szCs w:val="20"/>
              </w:rPr>
              <w:t xml:space="preserve">» </w:t>
            </w:r>
            <w:r w:rsidRPr="00817932">
              <w:rPr>
                <w:rFonts w:ascii="GHEA Grapalat" w:hAnsi="GHEA Grapalat"/>
                <w:sz w:val="16"/>
                <w:szCs w:val="20"/>
                <w:lang w:val="hy-AM"/>
              </w:rPr>
              <w:t xml:space="preserve">являются </w:t>
            </w:r>
            <w:r w:rsidRPr="00817932">
              <w:rPr>
                <w:rFonts w:ascii="GHEA Grapalat" w:hAnsi="GHEA Grapalat"/>
                <w:sz w:val="16"/>
                <w:szCs w:val="20"/>
              </w:rPr>
              <w:t>обязательными .</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Заполняется заранее получателем по приглашению.</w:t>
            </w:r>
          </w:p>
        </w:tc>
      </w:tr>
      <w:tr w:rsidR="00334B2F" w:rsidRPr="00817932" w14:paraId="6F186A91" w14:textId="77777777" w:rsidTr="003A0FB1">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817932" w:rsidRDefault="00334B2F" w:rsidP="00CB0ADE">
            <w:pPr>
              <w:jc w:val="center"/>
              <w:rPr>
                <w:rFonts w:ascii="GHEA Grapalat" w:hAnsi="GHEA Grapalat"/>
                <w:sz w:val="16"/>
                <w:szCs w:val="20"/>
              </w:rPr>
            </w:pPr>
            <w:r w:rsidRPr="00817932">
              <w:rPr>
                <w:rFonts w:ascii="GHEA Grapalat" w:hAnsi="GHEA Grapalat" w:cs="Sylfaen"/>
                <w:sz w:val="16"/>
                <w:szCs w:val="20"/>
                <w:lang w:val="hy-AM"/>
              </w:rPr>
              <w:t>Основа для оплаты:</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обязательный</w:t>
            </w:r>
          </w:p>
          <w:p w14:paraId="27F9226C"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 xml:space="preserve">Вносятся данные документа, служащего основанием для взыскания суммы, указанной в заявлении, и выплаты бенефициару, на основании которых бенефициар подает заявление о выплате в банк, обслуживающий плательщика. Вносится номер договора, служащего основанием для подачи заявления </w:t>
            </w:r>
            <w:r w:rsidRPr="00817932">
              <w:rPr>
                <w:rFonts w:ascii="GHEA Grapalat" w:hAnsi="GHEA Grapalat"/>
                <w:sz w:val="16"/>
                <w:szCs w:val="20"/>
                <w:lang w:val="hy-AM"/>
              </w:rPr>
              <w:t>.</w:t>
            </w:r>
            <w:r w:rsidRPr="00817932">
              <w:rPr>
                <w:rFonts w:ascii="GHEA Grapalat" w:hAnsi="GHEA Grapalat" w:cs="Arial"/>
                <w:sz w:val="16"/>
                <w:szCs w:val="20"/>
                <w:lang w:val="hy-AM"/>
              </w:rPr>
              <w:t xml:space="preserve"> </w:t>
            </w:r>
            <w:r w:rsidRPr="00817932">
              <w:rPr>
                <w:rFonts w:ascii="GHEA Grapalat" w:hAnsi="GHEA Grapalat"/>
                <w:sz w:val="16"/>
                <w:szCs w:val="20"/>
              </w:rPr>
              <w:t xml:space="preserve">код процедуры закупок </w:t>
            </w:r>
            <w:r w:rsidRPr="00817932">
              <w:rPr>
                <w:rFonts w:ascii="GHEA Grapalat" w:hAnsi="GHEA Grapalat" w:cs="Arial"/>
                <w:sz w:val="16"/>
                <w:szCs w:val="20"/>
                <w:lang w:val="hy-AM"/>
              </w:rPr>
              <w:t>в соответствии с соглашением о штрафных санкциях,</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rPr>
              <w:t xml:space="preserve">Заполняется </w:t>
            </w:r>
            <w:r w:rsidRPr="00817932">
              <w:rPr>
                <w:rFonts w:ascii="GHEA Grapalat" w:hAnsi="GHEA Grapalat"/>
                <w:sz w:val="16"/>
                <w:szCs w:val="20"/>
                <w:lang w:val="hy-AM"/>
              </w:rPr>
              <w:t>получателем</w:t>
            </w:r>
            <w:r w:rsidRPr="00817932">
              <w:rPr>
                <w:rFonts w:ascii="GHEA Grapalat" w:hAnsi="GHEA Grapalat"/>
                <w:sz w:val="16"/>
                <w:szCs w:val="20"/>
              </w:rPr>
              <w:t>​</w:t>
            </w:r>
          </w:p>
        </w:tc>
      </w:tr>
      <w:tr w:rsidR="00334B2F" w:rsidRPr="00AC03D5" w14:paraId="4C4A78FC" w14:textId="77777777" w:rsidTr="003A0FB1">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817932" w:rsidDel="0010680B" w:rsidRDefault="00334B2F" w:rsidP="00CB0ADE">
            <w:pPr>
              <w:jc w:val="center"/>
              <w:rPr>
                <w:rFonts w:ascii="GHEA Grapalat" w:hAnsi="GHEA Grapalat"/>
                <w:sz w:val="16"/>
                <w:szCs w:val="20"/>
                <w:lang w:val="hy-AM"/>
              </w:rPr>
            </w:pPr>
            <w:r w:rsidRPr="00817932">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817932" w:rsidRDefault="00334B2F" w:rsidP="00CB0ADE">
            <w:pPr>
              <w:jc w:val="center"/>
              <w:rPr>
                <w:rFonts w:ascii="GHEA Grapalat" w:hAnsi="GHEA Grapalat"/>
                <w:sz w:val="16"/>
                <w:szCs w:val="20"/>
              </w:rPr>
            </w:pPr>
            <w:r w:rsidRPr="00817932">
              <w:rPr>
                <w:rFonts w:ascii="GHEA Grapalat" w:hAnsi="GHEA Grapalat" w:cs="Sylfaen"/>
                <w:sz w:val="16"/>
                <w:szCs w:val="20"/>
                <w:lang w:val="hy-AM"/>
              </w:rPr>
              <w:t>Условия оплаты:</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817932" w:rsidRDefault="00334B2F" w:rsidP="00CB0ADE">
            <w:pPr>
              <w:jc w:val="center"/>
              <w:rPr>
                <w:rFonts w:ascii="GHEA Grapalat" w:hAnsi="GHEA Grapalat" w:cs="Sylfaen"/>
                <w:sz w:val="16"/>
                <w:szCs w:val="20"/>
                <w:lang w:val="hy-AM"/>
              </w:rPr>
            </w:pPr>
            <w:r w:rsidRPr="00817932">
              <w:rPr>
                <w:rFonts w:ascii="GHEA Grapalat" w:hAnsi="GHEA Grapalat"/>
                <w:sz w:val="16"/>
                <w:szCs w:val="20"/>
              </w:rPr>
              <w:t>обязательный</w:t>
            </w:r>
            <w:r w:rsidRPr="00817932">
              <w:rPr>
                <w:rFonts w:ascii="GHEA Grapalat" w:hAnsi="GHEA Grapalat" w:cs="Sylfaen"/>
                <w:sz w:val="16"/>
                <w:szCs w:val="20"/>
                <w:lang w:val="hy-AM"/>
              </w:rPr>
              <w:t xml:space="preserve"> </w:t>
            </w:r>
          </w:p>
          <w:p w14:paraId="0428F3E2" w14:textId="77777777" w:rsidR="00334B2F" w:rsidRPr="00817932" w:rsidRDefault="00334B2F" w:rsidP="00CB0ADE">
            <w:pPr>
              <w:jc w:val="center"/>
              <w:rPr>
                <w:rFonts w:ascii="GHEA Grapalat" w:hAnsi="GHEA Grapalat" w:cs="Sylfaen"/>
                <w:sz w:val="16"/>
                <w:szCs w:val="20"/>
                <w:lang w:val="hy-AM"/>
              </w:rPr>
            </w:pPr>
            <w:r w:rsidRPr="00817932">
              <w:rPr>
                <w:rFonts w:ascii="GHEA Grapalat" w:hAnsi="GHEA Grapalat" w:cs="Sylfaen"/>
                <w:sz w:val="16"/>
                <w:szCs w:val="20"/>
                <w:lang w:val="hy-AM"/>
              </w:rPr>
              <w:t>Добавляются слова &lt;принятый платеж&gt;.</w:t>
            </w:r>
          </w:p>
          <w:p w14:paraId="3220DE20"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cs="Sylfaen"/>
                <w:sz w:val="16"/>
                <w:szCs w:val="20"/>
                <w:lang w:val="hy-AM"/>
              </w:rPr>
              <w:t>Это означает, что, подписывая запрос, плательщик дает свое предварительное согласие на списание указанной суммы с его счета.</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заполняется заранее получателем</w:t>
            </w:r>
          </w:p>
        </w:tc>
      </w:tr>
      <w:tr w:rsidR="00334B2F" w:rsidRPr="00817932" w14:paraId="526855FE" w14:textId="77777777" w:rsidTr="003A0FB1">
        <w:tc>
          <w:tcPr>
            <w:tcW w:w="720" w:type="dxa"/>
            <w:tcBorders>
              <w:top w:val="single" w:sz="4" w:space="0" w:color="auto"/>
              <w:left w:val="single" w:sz="4" w:space="0" w:color="auto"/>
              <w:bottom w:val="single" w:sz="4" w:space="0" w:color="auto"/>
              <w:right w:val="single" w:sz="4" w:space="0" w:color="auto"/>
            </w:tcBorders>
          </w:tcPr>
          <w:p w14:paraId="6010457E" w14:textId="2F506E6D"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количество страниц указателя</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необязательный</w:t>
            </w:r>
          </w:p>
          <w:p w14:paraId="49FF99DB"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Заполняется поле, указывающее количество страниц документов, прилагаемых к заявлению и подлежащих предоставлению плательщику.</w:t>
            </w:r>
            <w:r w:rsidRPr="00817932">
              <w:rPr>
                <w:rFonts w:ascii="GHEA Grapalat" w:hAnsi="GHEA Grapalat"/>
                <w:sz w:val="16"/>
                <w:szCs w:val="20"/>
                <w:lang w:val="hy-AM"/>
              </w:rPr>
              <w:t xml:space="preserve"> </w:t>
            </w:r>
            <w:r w:rsidRPr="00817932">
              <w:rPr>
                <w:rFonts w:ascii="GHEA Grapalat" w:hAnsi="GHEA Grapalat"/>
                <w:sz w:val="16"/>
                <w:szCs w:val="20"/>
              </w:rPr>
              <w:t xml:space="preserve">( </w:t>
            </w:r>
            <w:r w:rsidRPr="00817932">
              <w:rPr>
                <w:rFonts w:ascii="GHEA Grapalat" w:hAnsi="GHEA Grapalat"/>
                <w:sz w:val="16"/>
                <w:szCs w:val="20"/>
                <w:lang w:val="hy-AM"/>
              </w:rPr>
              <w:t xml:space="preserve">в банк плательщика </w:t>
            </w:r>
            <w:r w:rsidRPr="00817932">
              <w:rPr>
                <w:rFonts w:ascii="GHEA Grapalat" w:hAnsi="GHEA Grapalat"/>
                <w:sz w:val="16"/>
                <w:szCs w:val="20"/>
              </w:rPr>
              <w:t>)</w:t>
            </w:r>
          </w:p>
          <w:p w14:paraId="6DBE468A"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 xml:space="preserve">Если </w:t>
            </w:r>
            <w:r w:rsidRPr="00817932">
              <w:rPr>
                <w:rFonts w:ascii="GHEA Grapalat" w:hAnsi="GHEA Grapalat" w:cs="Sylfaen"/>
                <w:sz w:val="16"/>
                <w:szCs w:val="20"/>
                <w:lang w:val="hy-AM"/>
              </w:rPr>
              <w:t xml:space="preserve">поле &lt;Основание для оплаты&gt; заполнено, эти данные являются обязательными </w:t>
            </w:r>
            <w:r w:rsidRPr="00817932">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заполняется получателем</w:t>
            </w:r>
            <w:r w:rsidRPr="00817932">
              <w:rPr>
                <w:rFonts w:ascii="GHEA Grapalat" w:hAnsi="GHEA Grapalat"/>
                <w:sz w:val="16"/>
                <w:szCs w:val="20"/>
                <w:lang w:val="hy-AM"/>
              </w:rPr>
              <w:t xml:space="preserve"> </w:t>
            </w:r>
            <w:r w:rsidRPr="00817932">
              <w:rPr>
                <w:rFonts w:ascii="GHEA Grapalat" w:hAnsi="GHEA Grapalat"/>
                <w:sz w:val="16"/>
                <w:szCs w:val="20"/>
              </w:rPr>
              <w:t>к</w:t>
            </w:r>
          </w:p>
        </w:tc>
      </w:tr>
      <w:tr w:rsidR="00334B2F" w:rsidRPr="00AC03D5" w14:paraId="506846F0" w14:textId="77777777" w:rsidTr="003A0FB1">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 xml:space="preserve">2 </w:t>
            </w:r>
            <w:r w:rsidRPr="00817932">
              <w:rPr>
                <w:rFonts w:ascii="GHEA Grapalat" w:hAnsi="GHEA Grapalat"/>
                <w:sz w:val="16"/>
                <w:szCs w:val="20"/>
              </w:rPr>
              <w:t>1.а.</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обязательный</w:t>
            </w:r>
          </w:p>
          <w:p w14:paraId="24705378"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rPr>
              <w:t xml:space="preserve">Это поле </w:t>
            </w:r>
            <w:r w:rsidRPr="00817932">
              <w:rPr>
                <w:rFonts w:ascii="GHEA Grapalat" w:hAnsi="GHEA Grapalat"/>
                <w:sz w:val="16"/>
                <w:szCs w:val="20"/>
                <w:lang w:val="hy-AM"/>
              </w:rPr>
              <w:t xml:space="preserve">заполняется, когда плательщик подает заявку. Кроме того, </w:t>
            </w:r>
            <w:r w:rsidRPr="00817932">
              <w:rPr>
                <w:rFonts w:ascii="GHEA Grapalat" w:hAnsi="GHEA Grapalat"/>
                <w:sz w:val="16"/>
                <w:szCs w:val="20"/>
              </w:rPr>
              <w:t xml:space="preserve">если </w:t>
            </w:r>
            <w:r w:rsidRPr="00817932">
              <w:rPr>
                <w:rFonts w:ascii="GHEA Grapalat" w:hAnsi="GHEA Grapalat" w:cs="Sylfaen"/>
                <w:sz w:val="16"/>
                <w:szCs w:val="20"/>
                <w:lang w:val="hy-AM"/>
              </w:rPr>
              <w:t xml:space="preserve">в поле «Условия оплаты» </w:t>
            </w:r>
            <w:r w:rsidRPr="00817932">
              <w:rPr>
                <w:rFonts w:ascii="GHEA Grapalat" w:hAnsi="GHEA Grapalat"/>
                <w:sz w:val="16"/>
                <w:szCs w:val="20"/>
                <w:lang w:val="hy-AM"/>
              </w:rPr>
              <w:t>указано &lt;принятый платеж&gt;, то</w:t>
            </w:r>
            <w:r w:rsidRPr="00817932">
              <w:rPr>
                <w:rFonts w:ascii="GHEA Grapalat" w:hAnsi="GHEA Grapalat" w:cs="Sylfaen"/>
                <w:sz w:val="16"/>
                <w:szCs w:val="20"/>
                <w:lang w:val="hy-AM"/>
              </w:rPr>
              <w:t xml:space="preserve"> </w:t>
            </w:r>
            <w:r w:rsidRPr="00817932">
              <w:rPr>
                <w:rFonts w:ascii="GHEA Grapalat" w:hAnsi="GHEA Grapalat"/>
                <w:sz w:val="16"/>
                <w:szCs w:val="20"/>
                <w:lang w:val="hy-AM"/>
              </w:rPr>
              <w:t xml:space="preserve">Подписывая соглашение, </w:t>
            </w:r>
            <w:r w:rsidRPr="00817932">
              <w:rPr>
                <w:rFonts w:ascii="GHEA Grapalat" w:hAnsi="GHEA Grapalat"/>
                <w:sz w:val="16"/>
                <w:szCs w:val="20"/>
              </w:rPr>
              <w:t xml:space="preserve">плательщик </w:t>
            </w:r>
            <w:r w:rsidRPr="00817932">
              <w:rPr>
                <w:rFonts w:ascii="GHEA Grapalat" w:hAnsi="GHEA Grapalat" w:cs="Sylfaen"/>
                <w:sz w:val="16"/>
                <w:szCs w:val="20"/>
                <w:lang w:val="hy-AM"/>
              </w:rPr>
              <w:t xml:space="preserve">заранее </w:t>
            </w:r>
            <w:r w:rsidRPr="00817932">
              <w:rPr>
                <w:rFonts w:ascii="GHEA Grapalat" w:hAnsi="GHEA Grapalat"/>
                <w:sz w:val="16"/>
                <w:szCs w:val="20"/>
                <w:lang w:val="hy-AM"/>
              </w:rPr>
              <w:t>соглашается со своими условиями.</w:t>
            </w:r>
            <w:r w:rsidRPr="00817932">
              <w:rPr>
                <w:rFonts w:ascii="GHEA Grapalat" w:hAnsi="GHEA Grapalat" w:cs="Sylfaen"/>
                <w:sz w:val="16"/>
                <w:szCs w:val="20"/>
                <w:lang w:val="hy-AM"/>
              </w:rPr>
              <w:t xml:space="preserve">  </w:t>
            </w:r>
            <w:r w:rsidRPr="00817932">
              <w:rPr>
                <w:rFonts w:ascii="GHEA Grapalat" w:hAnsi="GHEA Grapalat"/>
                <w:sz w:val="16"/>
                <w:szCs w:val="20"/>
                <w:lang w:val="hy-AM"/>
              </w:rPr>
              <w:t>для списания указанной суммы с его счета. В случае, если плательщик подает заявку в электронном виде, в это поле ставится электронная подпись плательщика.</w:t>
            </w:r>
          </w:p>
          <w:p w14:paraId="043EF000" w14:textId="77777777" w:rsidR="00334B2F" w:rsidRPr="00817932" w:rsidRDefault="00334B2F" w:rsidP="00CB0ADE">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подписано плательщиком или</w:t>
            </w:r>
          </w:p>
          <w:p w14:paraId="2BCF092D"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ставится электронная подпись плательщика</w:t>
            </w:r>
          </w:p>
          <w:p w14:paraId="409FE02F" w14:textId="77777777" w:rsidR="00334B2F" w:rsidRPr="00817932" w:rsidRDefault="00334B2F" w:rsidP="00CB0ADE">
            <w:pPr>
              <w:jc w:val="center"/>
              <w:rPr>
                <w:rFonts w:ascii="GHEA Grapalat" w:hAnsi="GHEA Grapalat"/>
                <w:sz w:val="16"/>
                <w:szCs w:val="20"/>
                <w:lang w:val="hy-AM"/>
              </w:rPr>
            </w:pPr>
          </w:p>
        </w:tc>
      </w:tr>
      <w:tr w:rsidR="00334B2F" w:rsidRPr="00AC03D5" w14:paraId="4BC8D293" w14:textId="77777777" w:rsidTr="003A0FB1">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817932" w:rsidRDefault="00334B2F" w:rsidP="00CB0ADE">
            <w:pPr>
              <w:rPr>
                <w:rFonts w:ascii="GHEA Grapalat" w:hAnsi="GHEA Grapalat"/>
                <w:sz w:val="16"/>
                <w:szCs w:val="20"/>
              </w:rPr>
            </w:pPr>
            <w:r w:rsidRPr="00817932">
              <w:rPr>
                <w:rFonts w:ascii="GHEA Grapalat" w:hAnsi="GHEA Grapalat"/>
                <w:sz w:val="16"/>
                <w:szCs w:val="20"/>
                <w:lang w:val="hy-AM"/>
              </w:rPr>
              <w:t xml:space="preserve">2 </w:t>
            </w:r>
            <w:r w:rsidRPr="00817932">
              <w:rPr>
                <w:rFonts w:ascii="GHEA Grapalat" w:hAnsi="GHEA Grapalat"/>
                <w:sz w:val="16"/>
                <w:szCs w:val="20"/>
              </w:rPr>
              <w:t>1.б.</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обязательный:</w:t>
            </w:r>
          </w:p>
          <w:p w14:paraId="4454A843"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rPr>
              <w:t xml:space="preserve">при наличии печати </w:t>
            </w:r>
            <w:r w:rsidRPr="00817932">
              <w:rPr>
                <w:rFonts w:ascii="GHEA Grapalat" w:hAnsi="GHEA Grapalat"/>
                <w:sz w:val="16"/>
                <w:szCs w:val="20"/>
                <w:lang w:val="hy-AM"/>
              </w:rPr>
              <w:t>, когда плательщик подает претензию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подписывается плательщиком</w:t>
            </w:r>
          </w:p>
          <w:p w14:paraId="55F8FB2D"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при подаче в бумажной форме</w:t>
            </w:r>
          </w:p>
        </w:tc>
      </w:tr>
      <w:tr w:rsidR="00334B2F" w:rsidRPr="00817932" w14:paraId="66CFD82C" w14:textId="77777777" w:rsidTr="003A0FB1">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22.а.</w:t>
            </w:r>
            <w:r w:rsidRPr="00817932">
              <w:rPr>
                <w:rFonts w:ascii="GHEA Grapalat" w:hAnsi="GHEA Grapalat"/>
                <w:sz w:val="16"/>
                <w:szCs w:val="20"/>
              </w:rPr>
              <w:t>​</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 xml:space="preserve">Необходимый </w:t>
            </w:r>
            <w:r w:rsidRPr="00817932">
              <w:rPr>
                <w:rFonts w:ascii="GHEA Grapalat" w:hAnsi="GHEA Grapalat"/>
                <w:sz w:val="16"/>
                <w:szCs w:val="20"/>
                <w:lang w:val="hy-AM"/>
              </w:rPr>
              <w:t>:</w:t>
            </w:r>
            <w:r w:rsidRPr="00817932">
              <w:rPr>
                <w:rFonts w:ascii="GHEA Grapalat" w:hAnsi="GHEA Grapalat"/>
                <w:sz w:val="16"/>
                <w:szCs w:val="20"/>
              </w:rPr>
              <w:t xml:space="preserve"> </w:t>
            </w:r>
          </w:p>
          <w:p w14:paraId="7621C01C"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подписано бенефициаром</w:t>
            </w:r>
          </w:p>
        </w:tc>
      </w:tr>
      <w:tr w:rsidR="00334B2F" w:rsidRPr="00817932" w14:paraId="033A1F7F" w14:textId="77777777" w:rsidTr="003A0FB1">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817932" w:rsidRDefault="00334B2F" w:rsidP="00CB0ADE">
            <w:pPr>
              <w:rPr>
                <w:rFonts w:ascii="GHEA Grapalat" w:hAnsi="GHEA Grapalat"/>
                <w:sz w:val="16"/>
                <w:szCs w:val="20"/>
              </w:rPr>
            </w:pPr>
            <w:r w:rsidRPr="00817932">
              <w:rPr>
                <w:rFonts w:ascii="GHEA Grapalat" w:hAnsi="GHEA Grapalat"/>
                <w:sz w:val="16"/>
                <w:szCs w:val="20"/>
                <w:lang w:val="hy-AM"/>
              </w:rPr>
              <w:t>22.б.</w:t>
            </w:r>
            <w:r w:rsidRPr="00817932">
              <w:rPr>
                <w:rFonts w:ascii="GHEA Grapalat" w:hAnsi="GHEA Grapalat"/>
                <w:sz w:val="16"/>
                <w:szCs w:val="20"/>
              </w:rPr>
              <w:t>​</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обязательный:</w:t>
            </w:r>
          </w:p>
          <w:p w14:paraId="6A285B01"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в случае уплотнения</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rPr>
              <w:t>подписывается бенефициаром</w:t>
            </w:r>
            <w:r w:rsidRPr="00817932">
              <w:rPr>
                <w:rFonts w:ascii="GHEA Grapalat" w:hAnsi="GHEA Grapalat"/>
                <w:sz w:val="16"/>
                <w:szCs w:val="20"/>
                <w:lang w:val="hy-AM"/>
              </w:rPr>
              <w:t xml:space="preserve"> </w:t>
            </w:r>
          </w:p>
          <w:p w14:paraId="68D9B679"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при подаче в банк в бумажной форме</w:t>
            </w:r>
          </w:p>
        </w:tc>
      </w:tr>
      <w:tr w:rsidR="00334B2F" w:rsidRPr="00817932" w14:paraId="5933DB94" w14:textId="77777777" w:rsidTr="003A0FB1">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 xml:space="preserve">2 </w:t>
            </w:r>
            <w:r w:rsidRPr="00817932">
              <w:rPr>
                <w:rFonts w:ascii="GHEA Grapalat" w:hAnsi="GHEA Grapalat"/>
                <w:sz w:val="16"/>
                <w:szCs w:val="20"/>
                <w:lang w:val="hy-AM"/>
              </w:rPr>
              <w:t xml:space="preserve">3 </w:t>
            </w:r>
            <w:r w:rsidRPr="00817932">
              <w:rPr>
                <w:rFonts w:ascii="GHEA Grapalat" w:hAnsi="GHEA Grapalat"/>
                <w:sz w:val="16"/>
                <w:szCs w:val="20"/>
              </w:rPr>
              <w:t>.a.</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 xml:space="preserve">Префикс </w:t>
            </w:r>
            <w:r w:rsidR="00493DAD" w:rsidRPr="00817932">
              <w:rPr>
                <w:rFonts w:ascii="GHEA Grapalat" w:hAnsi="GHEA Grapalat"/>
                <w:sz w:val="16"/>
                <w:szCs w:val="20"/>
              </w:rPr>
              <w:t>P</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обязательный</w:t>
            </w:r>
          </w:p>
          <w:p w14:paraId="168C8031"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 xml:space="preserve">подается в бумажном виде </w:t>
            </w:r>
            <w:r w:rsidRPr="00817932">
              <w:rPr>
                <w:rFonts w:ascii="GHEA Grapalat" w:hAnsi="GHEA Grapalat"/>
                <w:sz w:val="16"/>
                <w:szCs w:val="20"/>
                <w:lang w:val="hy-AM"/>
              </w:rPr>
              <w:t xml:space="preserve">в </w:t>
            </w:r>
            <w:r w:rsidRPr="00817932">
              <w:rPr>
                <w:rFonts w:ascii="GHEA Grapalat" w:hAnsi="GHEA Grapalat"/>
                <w:sz w:val="16"/>
                <w:szCs w:val="20"/>
              </w:rPr>
              <w:t>финансовое учреждение, обслуживающее плательщика.</w:t>
            </w:r>
            <w:r w:rsidRPr="00817932">
              <w:rPr>
                <w:rFonts w:ascii="GHEA Grapalat" w:hAnsi="GHEA Grapalat"/>
                <w:sz w:val="16"/>
                <w:szCs w:val="20"/>
                <w:lang w:val="hy-AM"/>
              </w:rPr>
              <w:t xml:space="preserve"> </w:t>
            </w:r>
            <w:r w:rsidRPr="00817932">
              <w:rPr>
                <w:rFonts w:ascii="GHEA Grapalat" w:hAnsi="GHEA Grapalat"/>
                <w:sz w:val="16"/>
                <w:szCs w:val="20"/>
              </w:rPr>
              <w:t>если представлено</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817932" w:rsidRDefault="00334B2F" w:rsidP="00CB0ADE">
            <w:pPr>
              <w:jc w:val="center"/>
              <w:rPr>
                <w:rFonts w:ascii="GHEA Grapalat" w:hAnsi="GHEA Grapalat"/>
                <w:sz w:val="16"/>
                <w:szCs w:val="20"/>
              </w:rPr>
            </w:pPr>
          </w:p>
        </w:tc>
      </w:tr>
      <w:tr w:rsidR="00334B2F" w:rsidRPr="00817932" w14:paraId="167DE533" w14:textId="77777777" w:rsidTr="003A0FB1">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817932" w:rsidRDefault="00334B2F" w:rsidP="00CB0ADE">
            <w:pPr>
              <w:rPr>
                <w:rFonts w:ascii="GHEA Grapalat" w:hAnsi="GHEA Grapalat"/>
                <w:sz w:val="16"/>
                <w:szCs w:val="20"/>
              </w:rPr>
            </w:pPr>
            <w:r w:rsidRPr="00817932">
              <w:rPr>
                <w:rFonts w:ascii="GHEA Grapalat" w:hAnsi="GHEA Grapalat"/>
                <w:sz w:val="16"/>
                <w:szCs w:val="20"/>
              </w:rPr>
              <w:t xml:space="preserve">2 </w:t>
            </w:r>
            <w:r w:rsidRPr="00817932">
              <w:rPr>
                <w:rFonts w:ascii="GHEA Grapalat" w:hAnsi="GHEA Grapalat"/>
                <w:sz w:val="16"/>
                <w:szCs w:val="20"/>
                <w:lang w:val="hy-AM"/>
              </w:rPr>
              <w:t xml:space="preserve">3 </w:t>
            </w:r>
            <w:r w:rsidRPr="00817932">
              <w:rPr>
                <w:rFonts w:ascii="GHEA Grapalat" w:hAnsi="GHEA Grapalat"/>
                <w:sz w:val="16"/>
                <w:szCs w:val="20"/>
              </w:rPr>
              <w:t>.б.</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 xml:space="preserve">печать </w:t>
            </w:r>
            <w:r w:rsidRPr="00817932">
              <w:rPr>
                <w:rFonts w:ascii="GHEA Grapalat" w:hAnsi="GHEA Grapalat"/>
                <w:sz w:val="16"/>
                <w:szCs w:val="20"/>
              </w:rPr>
              <w:t>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обязательный</w:t>
            </w:r>
          </w:p>
          <w:p w14:paraId="4D6609AF"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 xml:space="preserve">если запрос на оплату </w:t>
            </w:r>
            <w:r w:rsidRPr="00817932">
              <w:rPr>
                <w:rFonts w:ascii="GHEA Grapalat" w:hAnsi="GHEA Grapalat"/>
                <w:sz w:val="16"/>
                <w:szCs w:val="20"/>
                <w:lang w:val="hy-AM"/>
              </w:rPr>
              <w:t xml:space="preserve">подается </w:t>
            </w:r>
            <w:r w:rsidRPr="00817932">
              <w:rPr>
                <w:rFonts w:ascii="GHEA Grapalat" w:hAnsi="GHEA Grapalat"/>
                <w:sz w:val="16"/>
                <w:szCs w:val="20"/>
              </w:rPr>
              <w:t xml:space="preserve">в бумажной форме в финансовое </w:t>
            </w:r>
            <w:r w:rsidRPr="00817932">
              <w:rPr>
                <w:rFonts w:ascii="GHEA Grapalat" w:hAnsi="GHEA Grapalat"/>
                <w:sz w:val="16"/>
                <w:szCs w:val="20"/>
                <w:lang w:val="hy-AM"/>
              </w:rPr>
              <w:t>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817932" w:rsidRDefault="00334B2F" w:rsidP="00CB0ADE">
            <w:pPr>
              <w:jc w:val="center"/>
              <w:rPr>
                <w:rFonts w:ascii="GHEA Grapalat" w:hAnsi="GHEA Grapalat"/>
                <w:sz w:val="16"/>
                <w:szCs w:val="20"/>
              </w:rPr>
            </w:pPr>
          </w:p>
        </w:tc>
      </w:tr>
      <w:tr w:rsidR="00334B2F" w:rsidRPr="00817932" w14:paraId="472A471D" w14:textId="77777777" w:rsidTr="003A0FB1">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rPr>
              <w:t xml:space="preserve">2 </w:t>
            </w:r>
            <w:r w:rsidRPr="00817932">
              <w:rPr>
                <w:rFonts w:ascii="GHEA Grapalat" w:hAnsi="GHEA Grapalat"/>
                <w:sz w:val="16"/>
                <w:szCs w:val="20"/>
                <w:lang w:val="hy-AM"/>
              </w:rPr>
              <w:t xml:space="preserve">3 </w:t>
            </w:r>
            <w:r w:rsidRPr="00817932">
              <w:rPr>
                <w:rFonts w:ascii="GHEA Grapalat" w:hAnsi="GHEA Grapalat"/>
                <w:sz w:val="16"/>
                <w:szCs w:val="20"/>
              </w:rPr>
              <w:t xml:space="preserve">. </w:t>
            </w:r>
            <w:r w:rsidRPr="00817932">
              <w:rPr>
                <w:rFonts w:ascii="GHEA Grapalat" w:hAnsi="GHEA Grapalat"/>
                <w:sz w:val="16"/>
                <w:szCs w:val="20"/>
                <w:lang w:val="hy-AM"/>
              </w:rPr>
              <w:t>с</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 xml:space="preserve">Дата, час, минута исполнения финансовым учреждением (отделением), </w:t>
            </w:r>
            <w:r w:rsidRPr="00817932">
              <w:rPr>
                <w:rFonts w:ascii="GHEA Grapalat" w:hAnsi="GHEA Grapalat"/>
                <w:sz w:val="16"/>
                <w:szCs w:val="20"/>
                <w:lang w:val="hy-AM"/>
              </w:rPr>
              <w:lastRenderedPageBreak/>
              <w:t>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lastRenderedPageBreak/>
              <w:t>Необходимый</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обязательный</w:t>
            </w:r>
          </w:p>
          <w:p w14:paraId="49920697"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Дата, время и минута исполнения запроса должны быть указаны финансовым учреждением (отделением),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817932" w:rsidRDefault="00334B2F" w:rsidP="00CB0ADE">
            <w:pPr>
              <w:jc w:val="center"/>
              <w:rPr>
                <w:rFonts w:ascii="GHEA Grapalat" w:hAnsi="GHEA Grapalat"/>
                <w:sz w:val="16"/>
                <w:szCs w:val="20"/>
              </w:rPr>
            </w:pPr>
          </w:p>
        </w:tc>
      </w:tr>
      <w:tr w:rsidR="00334B2F" w:rsidRPr="00817932" w14:paraId="4714E5DC" w14:textId="77777777" w:rsidTr="003A0FB1">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lastRenderedPageBreak/>
              <w:t xml:space="preserve">2 </w:t>
            </w:r>
            <w:r w:rsidRPr="00817932">
              <w:rPr>
                <w:rFonts w:ascii="GHEA Grapalat" w:hAnsi="GHEA Grapalat"/>
                <w:sz w:val="16"/>
                <w:szCs w:val="20"/>
                <w:lang w:val="hy-AM"/>
              </w:rPr>
              <w:t xml:space="preserve">4 </w:t>
            </w:r>
            <w:r w:rsidRPr="00817932">
              <w:rPr>
                <w:rFonts w:ascii="GHEA Grapalat" w:hAnsi="GHEA Grapalat"/>
                <w:sz w:val="16"/>
                <w:szCs w:val="20"/>
              </w:rPr>
              <w:t>.a.</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Подпись сотрудника финансового учреждения (филиала), обслуживающего получателя платежа.</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необязательный</w:t>
            </w:r>
          </w:p>
          <w:p w14:paraId="6750CEF3"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 xml:space="preserve">Эта форма заполняется </w:t>
            </w:r>
            <w:r w:rsidRPr="00817932">
              <w:rPr>
                <w:rFonts w:ascii="GHEA Grapalat" w:hAnsi="GHEA Grapalat"/>
                <w:sz w:val="16"/>
                <w:szCs w:val="20"/>
              </w:rPr>
              <w:t xml:space="preserve">при </w:t>
            </w:r>
            <w:r w:rsidRPr="00817932">
              <w:rPr>
                <w:rFonts w:ascii="GHEA Grapalat" w:hAnsi="GHEA Grapalat"/>
                <w:sz w:val="16"/>
                <w:szCs w:val="20"/>
                <w:lang w:val="hy-AM"/>
              </w:rPr>
              <w:t xml:space="preserve">отправке </w:t>
            </w:r>
            <w:r w:rsidRPr="00817932">
              <w:rPr>
                <w:rFonts w:ascii="GHEA Grapalat" w:hAnsi="GHEA Grapalat"/>
                <w:sz w:val="16"/>
                <w:szCs w:val="20"/>
              </w:rPr>
              <w:t xml:space="preserve">запроса на оплату </w:t>
            </w:r>
            <w:r w:rsidRPr="00817932">
              <w:rPr>
                <w:rFonts w:ascii="GHEA Grapalat" w:hAnsi="GHEA Grapalat"/>
                <w:sz w:val="16"/>
                <w:szCs w:val="20"/>
                <w:lang w:val="hy-AM"/>
              </w:rPr>
              <w:t>в финансовое учреждение, обслуживающее получателя платежа , где</w:t>
            </w:r>
            <w:r w:rsidRPr="00817932" w:rsidDel="00DF049B">
              <w:rPr>
                <w:rFonts w:ascii="GHEA Grapalat" w:hAnsi="GHEA Grapalat"/>
                <w:sz w:val="16"/>
                <w:szCs w:val="20"/>
                <w:lang w:val="hy-AM"/>
              </w:rPr>
              <w:t xml:space="preserve"> </w:t>
            </w:r>
            <w:r w:rsidRPr="00817932">
              <w:rPr>
                <w:rFonts w:ascii="GHEA Grapalat" w:hAnsi="GHEA Grapalat"/>
                <w:sz w:val="16"/>
                <w:szCs w:val="20"/>
                <w:lang w:val="hy-AM"/>
              </w:rPr>
              <w:t xml:space="preserve"> </w:t>
            </w:r>
            <w:r w:rsidRPr="00817932">
              <w:rPr>
                <w:rFonts w:ascii="GHEA Grapalat" w:hAnsi="GHEA Grapalat"/>
                <w:sz w:val="16"/>
                <w:szCs w:val="20"/>
              </w:rPr>
              <w:t xml:space="preserve">Подпись сотрудника </w:t>
            </w:r>
            <w:r w:rsidRPr="00817932">
              <w:rPr>
                <w:rFonts w:ascii="GHEA Grapalat" w:hAnsi="GHEA Grapalat"/>
                <w:sz w:val="16"/>
                <w:szCs w:val="20"/>
                <w:lang w:val="hy-AM"/>
              </w:rPr>
              <w:t xml:space="preserve">ставится на </w:t>
            </w:r>
            <w:r w:rsidRPr="00817932">
              <w:rPr>
                <w:rFonts w:ascii="GHEA Grapalat" w:hAnsi="GHEA Grapalat"/>
                <w:sz w:val="16"/>
                <w:szCs w:val="20"/>
              </w:rPr>
              <w:t xml:space="preserve">бумажном </w:t>
            </w:r>
            <w:r w:rsidRPr="00817932">
              <w:rPr>
                <w:rFonts w:ascii="GHEA Grapalat" w:hAnsi="GHEA Grapalat"/>
                <w:sz w:val="16"/>
                <w:szCs w:val="20"/>
                <w:lang w:val="hy-AM"/>
              </w:rPr>
              <w:t>заявлении.</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817932" w:rsidRDefault="00334B2F" w:rsidP="00CB0ADE">
            <w:pPr>
              <w:jc w:val="center"/>
              <w:rPr>
                <w:rFonts w:ascii="GHEA Grapalat" w:hAnsi="GHEA Grapalat"/>
                <w:sz w:val="16"/>
                <w:szCs w:val="20"/>
              </w:rPr>
            </w:pPr>
          </w:p>
        </w:tc>
      </w:tr>
      <w:tr w:rsidR="00334B2F" w:rsidRPr="00817932" w14:paraId="5141C869" w14:textId="77777777" w:rsidTr="003A0FB1">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 xml:space="preserve">2 </w:t>
            </w:r>
            <w:r w:rsidRPr="00817932">
              <w:rPr>
                <w:rFonts w:ascii="GHEA Grapalat" w:hAnsi="GHEA Grapalat"/>
                <w:sz w:val="16"/>
                <w:szCs w:val="20"/>
                <w:lang w:val="hy-AM"/>
              </w:rPr>
              <w:t xml:space="preserve">4 </w:t>
            </w:r>
            <w:r w:rsidRPr="00817932">
              <w:rPr>
                <w:rFonts w:ascii="GHEA Grapalat" w:hAnsi="GHEA Grapalat"/>
                <w:sz w:val="16"/>
                <w:szCs w:val="20"/>
              </w:rPr>
              <w:t>.b.</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 xml:space="preserve">печать </w:t>
            </w:r>
            <w:r w:rsidRPr="00817932">
              <w:rPr>
                <w:rFonts w:ascii="GHEA Grapalat" w:hAnsi="GHEA Grapalat"/>
                <w:sz w:val="16"/>
                <w:szCs w:val="20"/>
              </w:rPr>
              <w:t>финансового учреждения (филиала), обслуживающего получателя платежа.</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необязательно</w:t>
            </w:r>
          </w:p>
          <w:p w14:paraId="4BC29777"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 xml:space="preserve">Эта форма заполняется при отправке </w:t>
            </w:r>
            <w:r w:rsidRPr="00817932">
              <w:rPr>
                <w:rFonts w:ascii="GHEA Grapalat" w:hAnsi="GHEA Grapalat"/>
                <w:sz w:val="16"/>
                <w:szCs w:val="20"/>
              </w:rPr>
              <w:t xml:space="preserve">запроса на оплату </w:t>
            </w:r>
            <w:r w:rsidRPr="00817932">
              <w:rPr>
                <w:rFonts w:ascii="GHEA Grapalat" w:hAnsi="GHEA Grapalat"/>
                <w:sz w:val="16"/>
                <w:szCs w:val="20"/>
                <w:lang w:val="hy-AM"/>
              </w:rPr>
              <w:t xml:space="preserve">последнему лицу </w:t>
            </w:r>
            <w:r w:rsidRPr="00817932">
              <w:rPr>
                <w:rFonts w:ascii="GHEA Grapalat" w:hAnsi="GHEA Grapalat"/>
                <w:sz w:val="16"/>
                <w:szCs w:val="20"/>
              </w:rPr>
              <w:t xml:space="preserve">, </w:t>
            </w:r>
            <w:r w:rsidRPr="00817932">
              <w:rPr>
                <w:rFonts w:ascii="GHEA Grapalat" w:hAnsi="GHEA Grapalat"/>
                <w:sz w:val="16"/>
                <w:szCs w:val="20"/>
                <w:lang w:val="hy-AM"/>
              </w:rPr>
              <w:t>где</w:t>
            </w:r>
            <w:r w:rsidRPr="00817932" w:rsidDel="00DF049B">
              <w:rPr>
                <w:rFonts w:ascii="GHEA Grapalat" w:hAnsi="GHEA Grapalat"/>
                <w:sz w:val="16"/>
                <w:szCs w:val="20"/>
                <w:lang w:val="hy-AM"/>
              </w:rPr>
              <w:t xml:space="preserve"> </w:t>
            </w:r>
            <w:r w:rsidRPr="00817932">
              <w:rPr>
                <w:rFonts w:ascii="GHEA Grapalat" w:hAnsi="GHEA Grapalat"/>
                <w:sz w:val="16"/>
                <w:szCs w:val="20"/>
                <w:lang w:val="hy-AM"/>
              </w:rPr>
              <w:t>марка</w:t>
            </w:r>
            <w:r w:rsidRPr="00817932">
              <w:rPr>
                <w:rFonts w:ascii="GHEA Grapalat" w:hAnsi="GHEA Grapalat"/>
                <w:sz w:val="16"/>
                <w:szCs w:val="20"/>
              </w:rPr>
              <w:t xml:space="preserve"> </w:t>
            </w:r>
            <w:r w:rsidRPr="00817932">
              <w:rPr>
                <w:rFonts w:ascii="GHEA Grapalat" w:hAnsi="GHEA Grapalat"/>
                <w:sz w:val="16"/>
                <w:szCs w:val="20"/>
                <w:lang w:val="hy-AM"/>
              </w:rPr>
              <w:t xml:space="preserve">указывается в </w:t>
            </w:r>
            <w:r w:rsidRPr="00817932">
              <w:rPr>
                <w:rFonts w:ascii="GHEA Grapalat" w:hAnsi="GHEA Grapalat"/>
                <w:sz w:val="16"/>
                <w:szCs w:val="20"/>
              </w:rPr>
              <w:t>бумажной форме заявления.</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817932" w:rsidRDefault="00334B2F" w:rsidP="00CB0ADE">
            <w:pPr>
              <w:jc w:val="center"/>
              <w:rPr>
                <w:rFonts w:ascii="GHEA Grapalat" w:hAnsi="GHEA Grapalat"/>
                <w:sz w:val="16"/>
                <w:szCs w:val="20"/>
              </w:rPr>
            </w:pPr>
          </w:p>
        </w:tc>
      </w:tr>
      <w:tr w:rsidR="00334B2F" w:rsidRPr="00817932" w14:paraId="6475A354" w14:textId="77777777" w:rsidTr="003A0FB1">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 xml:space="preserve">2 </w:t>
            </w:r>
            <w:r w:rsidRPr="00817932">
              <w:rPr>
                <w:rFonts w:ascii="GHEA Grapalat" w:hAnsi="GHEA Grapalat"/>
                <w:sz w:val="16"/>
                <w:szCs w:val="20"/>
                <w:lang w:val="hy-AM"/>
              </w:rPr>
              <w:t xml:space="preserve">4 </w:t>
            </w:r>
            <w:r w:rsidRPr="00817932">
              <w:rPr>
                <w:rFonts w:ascii="GHEA Grapalat" w:hAnsi="GHEA Grapalat"/>
                <w:sz w:val="16"/>
                <w:szCs w:val="20"/>
              </w:rPr>
              <w:t>.г</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необязательно</w:t>
            </w:r>
          </w:p>
          <w:p w14:paraId="181D8FA1"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 xml:space="preserve">Эта форма заполняется при отправке </w:t>
            </w:r>
            <w:r w:rsidRPr="00817932">
              <w:rPr>
                <w:rFonts w:ascii="GHEA Grapalat" w:hAnsi="GHEA Grapalat"/>
                <w:sz w:val="16"/>
                <w:szCs w:val="20"/>
              </w:rPr>
              <w:t xml:space="preserve">запроса на оплату </w:t>
            </w:r>
            <w:r w:rsidRPr="00817932">
              <w:rPr>
                <w:rFonts w:ascii="GHEA Grapalat" w:hAnsi="GHEA Grapalat"/>
                <w:sz w:val="16"/>
                <w:szCs w:val="20"/>
                <w:lang w:val="hy-AM"/>
              </w:rPr>
              <w:t xml:space="preserve">последнему лицу </w:t>
            </w:r>
            <w:r w:rsidRPr="00817932">
              <w:rPr>
                <w:rFonts w:ascii="GHEA Grapalat" w:hAnsi="GHEA Grapalat"/>
                <w:sz w:val="16"/>
                <w:szCs w:val="20"/>
              </w:rPr>
              <w:t xml:space="preserve">, </w:t>
            </w:r>
            <w:r w:rsidRPr="00817932">
              <w:rPr>
                <w:rFonts w:ascii="GHEA Grapalat" w:hAnsi="GHEA Grapalat"/>
                <w:sz w:val="16"/>
                <w:szCs w:val="20"/>
                <w:lang w:val="hy-AM"/>
              </w:rPr>
              <w:t>где</w:t>
            </w:r>
            <w:r w:rsidRPr="00817932" w:rsidDel="00DF049B">
              <w:rPr>
                <w:rFonts w:ascii="GHEA Grapalat" w:hAnsi="GHEA Grapalat"/>
                <w:sz w:val="16"/>
                <w:szCs w:val="20"/>
                <w:lang w:val="hy-AM"/>
              </w:rPr>
              <w:t xml:space="preserve"> </w:t>
            </w:r>
            <w:r w:rsidRPr="00817932">
              <w:rPr>
                <w:rFonts w:ascii="GHEA Grapalat" w:hAnsi="GHEA Grapalat"/>
                <w:sz w:val="16"/>
                <w:szCs w:val="20"/>
                <w:lang w:val="hy-AM"/>
              </w:rPr>
              <w:t>эти данные</w:t>
            </w:r>
            <w:r w:rsidRPr="00817932">
              <w:rPr>
                <w:rFonts w:ascii="GHEA Grapalat" w:hAnsi="GHEA Grapalat"/>
                <w:sz w:val="16"/>
                <w:szCs w:val="20"/>
              </w:rPr>
              <w:t xml:space="preserve"> </w:t>
            </w:r>
            <w:r w:rsidRPr="00817932">
              <w:rPr>
                <w:rFonts w:ascii="GHEA Grapalat" w:hAnsi="GHEA Grapalat"/>
                <w:sz w:val="16"/>
                <w:szCs w:val="20"/>
                <w:lang w:val="hy-AM"/>
              </w:rPr>
              <w:t xml:space="preserve">указываются в </w:t>
            </w:r>
            <w:r w:rsidRPr="00817932">
              <w:rPr>
                <w:rFonts w:ascii="GHEA Grapalat" w:hAnsi="GHEA Grapalat"/>
                <w:sz w:val="16"/>
                <w:szCs w:val="20"/>
              </w:rPr>
              <w:t>бумажной форме заявления.</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817932" w:rsidRDefault="00334B2F" w:rsidP="00CB0ADE">
            <w:pPr>
              <w:jc w:val="center"/>
              <w:rPr>
                <w:rFonts w:ascii="GHEA Grapalat" w:hAnsi="GHEA Grapalat"/>
                <w:sz w:val="16"/>
                <w:szCs w:val="20"/>
              </w:rPr>
            </w:pPr>
          </w:p>
        </w:tc>
      </w:tr>
    </w:tbl>
    <w:p w14:paraId="20235C79" w14:textId="69A99FD9" w:rsidR="00334B2F" w:rsidRPr="00973DE8" w:rsidRDefault="00817932" w:rsidP="000A1F62">
      <w:pPr>
        <w:pStyle w:val="a3"/>
        <w:tabs>
          <w:tab w:val="left" w:pos="4815"/>
        </w:tabs>
        <w:ind w:firstLine="0"/>
        <w:jc w:val="left"/>
        <w:rPr>
          <w:rFonts w:ascii="GHEA Grapalat" w:hAnsi="GHEA Grapalat" w:cs="Sylfaen"/>
          <w:i w:val="0"/>
          <w:lang w:val="ru-RU"/>
        </w:rPr>
      </w:pPr>
      <w:r w:rsidRPr="00973DE8">
        <w:rPr>
          <w:rFonts w:ascii="GHEA Grapalat" w:hAnsi="GHEA Grapalat" w:cs="Sylfaen"/>
          <w:i w:val="0"/>
          <w:lang w:val="ru-RU"/>
        </w:rPr>
        <w:tab/>
      </w: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3C47F0F0" w14:textId="4B3A7E5C" w:rsidR="003B3690" w:rsidRPr="00064ADD" w:rsidRDefault="003B3690"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00071D1C" w:rsidRPr="00064ADD">
        <w:rPr>
          <w:rFonts w:ascii="GHEA Grapalat" w:hAnsi="GHEA Grapalat" w:cs="Sylfaen"/>
          <w:b/>
          <w:lang w:val="hy-AM"/>
        </w:rPr>
        <w:lastRenderedPageBreak/>
        <w:t xml:space="preserve">Приложение </w:t>
      </w:r>
      <w:r w:rsidR="00764040" w:rsidRPr="00064ADD">
        <w:rPr>
          <w:rFonts w:ascii="GHEA Grapalat" w:hAnsi="GHEA Grapalat" w:cs="Sylfaen"/>
          <w:b/>
          <w:lang w:val="hy-AM"/>
        </w:rPr>
        <w:t>6</w:t>
      </w:r>
    </w:p>
    <w:p w14:paraId="2EF2EE85" w14:textId="42CCCF96" w:rsidR="00071D1C" w:rsidRPr="00064ADD" w:rsidRDefault="00AC03D5"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Код: </w:t>
      </w:r>
      <w:r w:rsidR="00973DE8">
        <w:rPr>
          <w:rFonts w:ascii="GHEA Grapalat" w:hAnsi="GHEA Grapalat" w:cs="Sylfaen"/>
          <w:b/>
          <w:lang w:val="hy-AM"/>
        </w:rPr>
        <w:t>ԿՄԳԿՏ-ԳՀԾՁԲ-26/15</w:t>
      </w:r>
    </w:p>
    <w:p w14:paraId="38B53B29" w14:textId="6BFC7EA3" w:rsidR="00071D1C" w:rsidRPr="00064ADD" w:rsidRDefault="00123664" w:rsidP="00EF3662">
      <w:pPr>
        <w:pStyle w:val="31"/>
        <w:spacing w:line="240" w:lineRule="auto"/>
        <w:jc w:val="right"/>
        <w:rPr>
          <w:rFonts w:ascii="GHEA Grapalat" w:hAnsi="GHEA Grapalat" w:cs="Sylfaen"/>
          <w:b/>
          <w:lang w:val="hy-AM"/>
        </w:rPr>
      </w:pPr>
      <w:r>
        <w:rPr>
          <w:rFonts w:ascii="GHEA Grapalat" w:hAnsi="GHEA Grapalat" w:cs="Sylfaen"/>
          <w:b/>
          <w:lang w:val="hy-AM"/>
        </w:rPr>
        <w:t>приглашение запросить ценовое предложение</w:t>
      </w:r>
    </w:p>
    <w:p w14:paraId="1BAB5B61" w14:textId="77777777" w:rsidR="007678FA" w:rsidRPr="00064ADD" w:rsidRDefault="007678FA" w:rsidP="00F02279">
      <w:pPr>
        <w:ind w:left="-142" w:firstLine="142"/>
        <w:jc w:val="center"/>
        <w:rPr>
          <w:rFonts w:ascii="GHEA Grapalat" w:hAnsi="GHEA Grapalat" w:cs="Sylfaen"/>
          <w:b/>
          <w:lang w:val="hy-AM"/>
        </w:rPr>
      </w:pPr>
    </w:p>
    <w:p w14:paraId="25DA05F6" w14:textId="0635EC33" w:rsidR="000A1F62" w:rsidRPr="006C617C" w:rsidRDefault="000A1F62" w:rsidP="000A1F62">
      <w:pPr>
        <w:jc w:val="center"/>
        <w:rPr>
          <w:rFonts w:ascii="GHEA Grapalat" w:hAnsi="GHEA Grapalat"/>
          <w:b/>
          <w:sz w:val="22"/>
          <w:lang w:val="hy-AM"/>
        </w:rPr>
      </w:pPr>
      <w:r w:rsidRPr="006C617C">
        <w:rPr>
          <w:rFonts w:ascii="GHEA Grapalat" w:hAnsi="GHEA Grapalat"/>
          <w:b/>
          <w:sz w:val="22"/>
          <w:lang w:val="hy-AM"/>
        </w:rPr>
        <w:t>Администрация муниципалитета Гарни, отделение Котайкской области Республики Армения, предоставляет услуги по прочистке канализации.</w:t>
      </w:r>
    </w:p>
    <w:p w14:paraId="382376F9" w14:textId="77777777" w:rsidR="000A1F62" w:rsidRPr="006C617C" w:rsidRDefault="000A1F62" w:rsidP="000A1F62">
      <w:pPr>
        <w:ind w:left="-142" w:firstLine="142"/>
        <w:jc w:val="center"/>
        <w:rPr>
          <w:rFonts w:ascii="GHEA Grapalat" w:hAnsi="GHEA Grapalat"/>
          <w:b/>
          <w:sz w:val="22"/>
          <w:lang w:val="hy-AM"/>
        </w:rPr>
      </w:pPr>
      <w:r w:rsidRPr="006C617C">
        <w:rPr>
          <w:rFonts w:ascii="GHEA Grapalat" w:hAnsi="GHEA Grapalat"/>
          <w:b/>
          <w:sz w:val="22"/>
          <w:lang w:val="hy-AM"/>
        </w:rPr>
        <w:t>ДОГОВОР О ПОСТАВКЕ</w:t>
      </w:r>
    </w:p>
    <w:p w14:paraId="439808AC" w14:textId="5025013D" w:rsidR="000A1F62" w:rsidRPr="006C617C" w:rsidRDefault="000A1F62" w:rsidP="000A1F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973DE8">
        <w:rPr>
          <w:rFonts w:ascii="GHEA Grapalat" w:hAnsi="GHEA Grapalat" w:cs="Sylfaen"/>
          <w:b/>
          <w:lang w:val="hy-AM"/>
        </w:rPr>
        <w:t>ԿՄԳԿՏ-ԳՀԾՁԲ-26/15</w:t>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город</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лет</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 xml:space="preserve">" </w:t>
      </w:r>
      <w:r w:rsidRPr="00064ADD">
        <w:rPr>
          <w:rFonts w:ascii="GHEA Grapalat" w:hAnsi="GHEA Grapalat" w:cs="Sylfaen"/>
          <w:sz w:val="20"/>
          <w:lang w:val="hy-AM"/>
        </w:rPr>
        <w:t xml:space="preserve">________________________________________ </w:t>
      </w:r>
      <w:r w:rsidRPr="00064ADD">
        <w:rPr>
          <w:rFonts w:ascii="GHEA Grapalat" w:hAnsi="GHEA Grapalat"/>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в</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лицо </w:t>
      </w:r>
      <w:r w:rsidRPr="00064ADD">
        <w:rPr>
          <w:rFonts w:ascii="GHEA Grapalat" w:hAnsi="GHEA Grapalat" w:cs="Times Armenian"/>
          <w:sz w:val="20"/>
          <w:lang w:val="hy-AM"/>
        </w:rPr>
        <w:t xml:space="preserve">------------------------ , </w:t>
      </w:r>
      <w:r w:rsidRPr="00064ADD">
        <w:rPr>
          <w:rFonts w:ascii="GHEA Grapalat" w:hAnsi="GHEA Grapalat" w:cs="Sylfaen"/>
          <w:sz w:val="20"/>
          <w:lang w:val="hy-AM"/>
        </w:rPr>
        <w:t>которое​</w:t>
      </w:r>
      <w:r w:rsidRPr="00064ADD">
        <w:rPr>
          <w:rFonts w:ascii="GHEA Grapalat" w:hAnsi="GHEA Grapalat" w:cs="Times Armenian"/>
          <w:sz w:val="20"/>
          <w:lang w:val="hy-AM"/>
        </w:rPr>
        <w:t xml:space="preserve"> </w:t>
      </w:r>
      <w:r w:rsidRPr="00064ADD">
        <w:rPr>
          <w:rFonts w:ascii="GHEA Grapalat" w:hAnsi="GHEA Grapalat" w:cs="Sylfaen"/>
          <w:sz w:val="20"/>
          <w:lang w:val="hy-AM"/>
        </w:rPr>
        <w:t>в действии</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является ли </w:t>
      </w:r>
      <w:r w:rsidRPr="00064ADD">
        <w:rPr>
          <w:rFonts w:ascii="GHEA Grapalat" w:hAnsi="GHEA Grapalat" w:cs="Times Armenian"/>
          <w:sz w:val="20"/>
          <w:lang w:val="hy-AM"/>
        </w:rPr>
        <w:t xml:space="preserve">------------- </w:t>
      </w:r>
      <w:r w:rsidRPr="00064ADD">
        <w:rPr>
          <w:rFonts w:ascii="GHEA Grapalat" w:hAnsi="GHEA Grapalat" w:cs="Sylfaen"/>
          <w:sz w:val="20"/>
          <w:lang w:val="hy-AM"/>
        </w:rPr>
        <w:t>законом</w:t>
      </w:r>
      <w:r w:rsidRPr="00064ADD">
        <w:rPr>
          <w:rFonts w:ascii="GHEA Grapalat" w:hAnsi="GHEA Grapalat" w:cs="Times Armenian"/>
          <w:sz w:val="20"/>
          <w:lang w:val="hy-AM"/>
        </w:rPr>
        <w:t xml:space="preserve"> </w:t>
      </w:r>
      <w:r w:rsidRPr="00064ADD">
        <w:rPr>
          <w:rFonts w:ascii="GHEA Grapalat" w:hAnsi="GHEA Grapalat" w:cs="Sylfaen"/>
          <w:sz w:val="20"/>
          <w:lang w:val="hy-AM"/>
        </w:rPr>
        <w:t>основа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 </w:t>
      </w:r>
      <w:r w:rsidRPr="00064ADD">
        <w:rPr>
          <w:rFonts w:ascii="GHEA Grapalat" w:hAnsi="GHEA Grapalat" w:cs="Times Armenian"/>
          <w:sz w:val="20"/>
          <w:lang w:val="hy-AM"/>
        </w:rPr>
        <w:t xml:space="preserve">( </w:t>
      </w:r>
      <w:r w:rsidRPr="00064ADD">
        <w:rPr>
          <w:rFonts w:ascii="GHEA Grapalat" w:hAnsi="GHEA Grapalat" w:cs="Sylfaen"/>
          <w:sz w:val="20"/>
          <w:lang w:val="hy-AM"/>
        </w:rPr>
        <w:t>далее:</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Клиент </w:t>
      </w:r>
      <w:r w:rsidRPr="00064ADD">
        <w:rPr>
          <w:rFonts w:ascii="GHEA Grapalat" w:hAnsi="GHEA Grapalat" w:cs="Times Armenian"/>
          <w:sz w:val="20"/>
          <w:lang w:val="hy-AM"/>
        </w:rPr>
        <w:t xml:space="preserve">), </w:t>
      </w:r>
      <w:r w:rsidRPr="00064ADD">
        <w:rPr>
          <w:rFonts w:ascii="GHEA Grapalat" w:hAnsi="GHEA Grapalat" w:cs="Sylfaen"/>
          <w:sz w:val="20"/>
          <w:lang w:val="hy-AM"/>
        </w:rPr>
        <w:t>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по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и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 </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в</w:t>
      </w:r>
      <w:r w:rsidRPr="00064ADD">
        <w:rPr>
          <w:rFonts w:ascii="GHEA Grapalat" w:hAnsi="GHEA Grapalat" w:cs="Times Armenian"/>
          <w:sz w:val="20"/>
          <w:lang w:val="hy-AM"/>
        </w:rPr>
        <w:t xml:space="preserve"> </w:t>
      </w:r>
      <w:r w:rsidRPr="00064ADD">
        <w:rPr>
          <w:rFonts w:ascii="GHEA Grapalat" w:hAnsi="GHEA Grapalat" w:cs="Sylfaen"/>
          <w:sz w:val="20"/>
          <w:lang w:val="hy-AM"/>
        </w:rPr>
        <w:t>лицо</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директор </w:t>
      </w:r>
      <w:r w:rsidRPr="00064ADD">
        <w:rPr>
          <w:rFonts w:ascii="GHEA Grapalat" w:hAnsi="GHEA Grapalat" w:cs="Times Armenian"/>
          <w:sz w:val="20"/>
          <w:lang w:val="hy-AM"/>
        </w:rPr>
        <w:t xml:space="preserve">------------------------ </w:t>
      </w:r>
      <w:r w:rsidRPr="00064ADD">
        <w:rPr>
          <w:rFonts w:ascii="GHEA Grapalat" w:hAnsi="GHEA Grapalat" w:cs="Sylfaen"/>
          <w:sz w:val="20"/>
          <w:lang w:val="hy-AM"/>
        </w:rPr>
        <w:t>из, 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в действии</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является </w:t>
      </w:r>
      <w:r w:rsidRPr="00064ADD">
        <w:rPr>
          <w:rFonts w:ascii="GHEA Grapalat" w:hAnsi="GHEA Grapalat" w:cs="Times Armenian"/>
          <w:sz w:val="20"/>
          <w:lang w:val="hy-AM"/>
        </w:rPr>
        <w:t xml:space="preserve">------------------- </w:t>
      </w:r>
      <w:r w:rsidRPr="00064ADD">
        <w:rPr>
          <w:rFonts w:ascii="GHEA Grapalat" w:hAnsi="GHEA Grapalat" w:cs="Sylfaen"/>
          <w:sz w:val="20"/>
          <w:lang w:val="hy-AM"/>
        </w:rPr>
        <w:t>закона</w:t>
      </w:r>
      <w:r w:rsidRPr="00064ADD">
        <w:rPr>
          <w:rFonts w:ascii="GHEA Grapalat" w:hAnsi="GHEA Grapalat" w:cs="Times Armenian"/>
          <w:sz w:val="20"/>
          <w:lang w:val="hy-AM"/>
        </w:rPr>
        <w:t xml:space="preserve"> </w:t>
      </w:r>
      <w:r w:rsidRPr="00064ADD">
        <w:rPr>
          <w:rFonts w:ascii="GHEA Grapalat" w:hAnsi="GHEA Grapalat" w:cs="Sylfaen"/>
          <w:sz w:val="20"/>
          <w:lang w:val="hy-AM"/>
        </w:rPr>
        <w:t>основа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 </w:t>
      </w:r>
      <w:r w:rsidRPr="00064ADD">
        <w:rPr>
          <w:rFonts w:ascii="GHEA Grapalat" w:hAnsi="GHEA Grapalat" w:cs="Times Armenian"/>
          <w:sz w:val="20"/>
          <w:lang w:val="hy-AM"/>
        </w:rPr>
        <w:t xml:space="preserve">( </w:t>
      </w:r>
      <w:r w:rsidRPr="00064ADD">
        <w:rPr>
          <w:rFonts w:ascii="GHEA Grapalat" w:hAnsi="GHEA Grapalat" w:cs="Sylfaen"/>
          <w:sz w:val="20"/>
          <w:lang w:val="hy-AM"/>
        </w:rPr>
        <w:t>далее:</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Исполнитель </w:t>
      </w:r>
      <w:r w:rsidRPr="00064ADD">
        <w:rPr>
          <w:rFonts w:ascii="GHEA Grapalat" w:hAnsi="GHEA Grapalat" w:cs="Times Armenian"/>
          <w:sz w:val="20"/>
          <w:lang w:val="hy-AM"/>
        </w:rPr>
        <w:t xml:space="preserve">), </w:t>
      </w:r>
      <w:r w:rsidRPr="00064ADD">
        <w:rPr>
          <w:rFonts w:ascii="GHEA Grapalat" w:hAnsi="GHEA Grapalat" w:cs="Sylfaen"/>
          <w:sz w:val="20"/>
          <w:lang w:val="hy-AM"/>
        </w:rPr>
        <w:t>другой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автором </w:t>
      </w:r>
      <w:r w:rsidRPr="00064ADD">
        <w:rPr>
          <w:rFonts w:ascii="GHEA Grapalat" w:hAnsi="GHEA Grapalat" w:cs="Times Armenian"/>
          <w:sz w:val="20"/>
          <w:lang w:val="hy-AM"/>
        </w:rPr>
        <w:t xml:space="preserve">, </w:t>
      </w:r>
      <w:r w:rsidRPr="00064ADD">
        <w:rPr>
          <w:rFonts w:ascii="GHEA Grapalat" w:hAnsi="GHEA Grapalat" w:cs="Sylfaen"/>
          <w:sz w:val="20"/>
          <w:lang w:val="hy-AM"/>
        </w:rPr>
        <w:t>подписано</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из следующих</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о </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Предмет договора</w:t>
      </w:r>
    </w:p>
    <w:p w14:paraId="08B3D900" w14:textId="3CBC7D6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Заказчик передает, а Подрядчик принимает на себя обязательство предоставлять Услуги по прочистке канализации (далее именуемые Услуга) в соответствии с требованиями Технической спецификации – </w:t>
      </w:r>
      <w:r w:rsidRPr="00064ADD">
        <w:rPr>
          <w:rFonts w:ascii="GHEA Grapalat" w:hAnsi="GHEA Grapalat"/>
          <w:sz w:val="20"/>
          <w:lang w:val="hy-AM"/>
        </w:rPr>
        <w:t xml:space="preserve">Графика закупок, изложенного в Приложении № 1, которое является неотъемлемой частью настоящего Соглашения (далее именуемого Соглашение) </w:t>
      </w:r>
      <w:r w:rsidRPr="00064ADD">
        <w:rPr>
          <w:rFonts w:ascii="GHEA Grapalat" w:hAnsi="GHEA Grapalat" w:cs="Sylfaen"/>
          <w:sz w:val="20"/>
          <w:lang w:val="hy-AM"/>
        </w:rPr>
        <w:t>.</w:t>
      </w:r>
    </w:p>
    <w:p w14:paraId="76989270"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Услуга предоставляется в соответствии с </w:t>
      </w:r>
      <w:r w:rsidRPr="00064ADD">
        <w:rPr>
          <w:rFonts w:ascii="GHEA Grapalat" w:hAnsi="GHEA Grapalat" w:cs="Sylfaen"/>
          <w:sz w:val="20"/>
          <w:lang w:val="hy-AM"/>
        </w:rPr>
        <w:t xml:space="preserve">Техническими условиями и </w:t>
      </w:r>
      <w:r w:rsidRPr="00064ADD">
        <w:rPr>
          <w:rFonts w:ascii="GHEA Grapalat" w:hAnsi="GHEA Grapalat"/>
          <w:sz w:val="20"/>
          <w:lang w:val="hy-AM"/>
        </w:rPr>
        <w:t>графиком закупок, изложенными в Приложении № 1 к договору, и в установленные сроки.</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ПРАВА И ОБЯЗАННОСТИ СТОРОН</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Клиент имеет право на:</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Проверять ход выполнения и качество предоставляемых Подрядчиком услуг в любое время, не вмешиваясь в деятельность Подрядчика.</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2.1.2 Если договор, указанный </w:t>
      </w:r>
      <w:r w:rsidRPr="00064ADD">
        <w:rPr>
          <w:rFonts w:ascii="GHEA Grapalat" w:hAnsi="GHEA Grapalat" w:cs="Times Armenian"/>
          <w:sz w:val="20"/>
          <w:lang w:val="hy-AM"/>
        </w:rPr>
        <w:t xml:space="preserve">в Приложении № 1, был выполнен </w:t>
      </w:r>
      <w:r w:rsidRPr="00064ADD">
        <w:rPr>
          <w:rFonts w:ascii="GHEA Grapalat" w:hAnsi="GHEA Grapalat" w:cs="Sylfaen"/>
          <w:sz w:val="20"/>
          <w:lang w:val="hy-AM"/>
        </w:rPr>
        <w:t xml:space="preserve">Технические характеристики - график </w:t>
      </w:r>
      <w:r w:rsidRPr="00064ADD">
        <w:rPr>
          <w:rFonts w:ascii="GHEA Grapalat" w:hAnsi="GHEA Grapalat"/>
          <w:sz w:val="20"/>
          <w:lang w:val="hy-AM"/>
        </w:rPr>
        <w:t>закупок</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несоответствующее </w:t>
      </w:r>
      <w:r w:rsidRPr="00064ADD">
        <w:rPr>
          <w:rFonts w:ascii="GHEA Grapalat" w:hAnsi="GHEA Grapalat" w:cs="Times Armenian"/>
          <w:sz w:val="20"/>
          <w:lang w:val="hy-AM"/>
        </w:rPr>
        <w:t>обслуживание.</w:t>
      </w:r>
      <w:r w:rsidRPr="00064ADD">
        <w:rPr>
          <w:rFonts w:ascii="GHEA Grapalat" w:hAnsi="GHEA Grapalat"/>
          <w:sz w:val="20"/>
          <w:lang w:val="hy-AM"/>
        </w:rPr>
        <w:t xml:space="preserve"> </w:t>
      </w:r>
    </w:p>
    <w:p w14:paraId="47662812"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а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Отказ </w:t>
      </w:r>
      <w:r w:rsidRPr="00064ADD">
        <w:rPr>
          <w:rFonts w:ascii="GHEA Grapalat" w:hAnsi="GHEA Grapalat" w:cs="Times Armenian"/>
          <w:sz w:val="20"/>
          <w:lang w:val="hy-AM"/>
        </w:rPr>
        <w:t xml:space="preserve">от услуги </w:t>
      </w:r>
      <w:r w:rsidRPr="00064ADD">
        <w:rPr>
          <w:rFonts w:ascii="GHEA Grapalat" w:hAnsi="GHEA Grapalat" w:cs="Sylfaen"/>
          <w:sz w:val="20"/>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по вашему усмотрению</w:t>
      </w:r>
      <w:r w:rsidRPr="00064ADD">
        <w:rPr>
          <w:rFonts w:ascii="GHEA Grapalat" w:hAnsi="GHEA Grapalat" w:cs="Times Armenian"/>
          <w:sz w:val="20"/>
          <w:lang w:val="hy-AM"/>
        </w:rPr>
        <w:t xml:space="preserve"> </w:t>
      </w:r>
      <w:r w:rsidRPr="00064ADD">
        <w:rPr>
          <w:rFonts w:ascii="GHEA Grapalat" w:hAnsi="GHEA Grapalat" w:cs="Sylfaen"/>
          <w:sz w:val="20"/>
          <w:lang w:val="hy-AM"/>
        </w:rPr>
        <w:t>определение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неприличный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качественное </w:t>
      </w:r>
      <w:r w:rsidRPr="00064ADD">
        <w:rPr>
          <w:rFonts w:ascii="GHEA Grapalat" w:hAnsi="GHEA Grapalat" w:cs="Times Armenian"/>
          <w:sz w:val="20"/>
          <w:lang w:val="hy-AM"/>
        </w:rPr>
        <w:t xml:space="preserve">обслуживание </w:t>
      </w:r>
      <w:r w:rsidRPr="00064ADD">
        <w:rPr>
          <w:rFonts w:ascii="GHEA Grapalat" w:hAnsi="GHEA Grapalat" w:cs="Sylfaen"/>
          <w:sz w:val="20"/>
          <w:lang w:val="hy-AM"/>
        </w:rPr>
        <w:t>в соответствии с контрактом</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 соответствующей </w:t>
      </w:r>
      <w:r w:rsidRPr="00064ADD">
        <w:rPr>
          <w:rFonts w:ascii="GHEA Grapalat" w:hAnsi="GHEA Grapalat" w:cs="Times Armenian"/>
          <w:sz w:val="20"/>
          <w:lang w:val="hy-AM"/>
        </w:rPr>
        <w:t xml:space="preserve">ценой </w:t>
      </w:r>
      <w:r w:rsidRPr="00064ADD">
        <w:rPr>
          <w:rFonts w:ascii="GHEA Grapalat" w:hAnsi="GHEA Grapalat" w:cs="Sylfaen"/>
          <w:sz w:val="20"/>
          <w:lang w:val="hy-AM"/>
        </w:rPr>
        <w:t>неоправданный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замена</w:t>
      </w:r>
      <w:r w:rsidRPr="00064ADD">
        <w:rPr>
          <w:rFonts w:ascii="GHEA Grapalat" w:hAnsi="GHEA Grapalat" w:cs="Times Armenian"/>
          <w:sz w:val="20"/>
          <w:lang w:val="hy-AM"/>
        </w:rPr>
        <w:t xml:space="preserve"> </w:t>
      </w:r>
      <w:r w:rsidRPr="00064ADD">
        <w:rPr>
          <w:rFonts w:ascii="GHEA Grapalat" w:hAnsi="GHEA Grapalat" w:cs="Sylfaen"/>
          <w:sz w:val="20"/>
          <w:lang w:val="hy-AM"/>
        </w:rPr>
        <w:t>разумный</w:t>
      </w:r>
      <w:r w:rsidRPr="00064ADD">
        <w:rPr>
          <w:rFonts w:ascii="GHEA Grapalat" w:hAnsi="GHEA Grapalat" w:cs="Times Armenian"/>
          <w:sz w:val="20"/>
          <w:lang w:val="hy-AM"/>
        </w:rPr>
        <w:t xml:space="preserve"> </w:t>
      </w:r>
      <w:r w:rsidRPr="00064ADD">
        <w:rPr>
          <w:rFonts w:ascii="GHEA Grapalat" w:hAnsi="GHEA Grapalat" w:cs="Sylfaen"/>
          <w:sz w:val="20"/>
          <w:lang w:val="hy-AM"/>
        </w:rPr>
        <w:t>крайний срок и</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потребовать выплаты </w:t>
      </w:r>
      <w:r w:rsidRPr="00064ADD">
        <w:rPr>
          <w:rFonts w:ascii="GHEA Grapalat" w:hAnsi="GHEA Grapalat" w:cs="Times Armenian"/>
          <w:sz w:val="20"/>
          <w:lang w:val="hy-AM"/>
        </w:rPr>
        <w:t xml:space="preserve">от исполнителя завещания </w:t>
      </w:r>
      <w:r w:rsidRPr="00064ADD">
        <w:rPr>
          <w:rFonts w:ascii="GHEA Grapalat" w:hAnsi="GHEA Grapalat" w:cs="Sylfaen"/>
          <w:sz w:val="20"/>
          <w:lang w:val="hy-AM"/>
        </w:rPr>
        <w:t xml:space="preserve">согласно пункту </w:t>
      </w:r>
      <w:r w:rsidRPr="00064ADD">
        <w:rPr>
          <w:rFonts w:ascii="GHEA Grapalat" w:hAnsi="GHEA Grapalat" w:cs="Times Armenian"/>
          <w:sz w:val="20"/>
          <w:lang w:val="hy-AM"/>
        </w:rPr>
        <w:t xml:space="preserve">5.2 </w:t>
      </w:r>
      <w:r w:rsidRPr="00064ADD">
        <w:rPr>
          <w:rFonts w:ascii="GHEA Grapalat" w:hAnsi="GHEA Grapalat" w:cs="Sylfaen"/>
          <w:sz w:val="20"/>
          <w:lang w:val="hy-AM"/>
        </w:rPr>
        <w:t>контракта</w:t>
      </w:r>
      <w:r w:rsidRPr="00064ADD">
        <w:rPr>
          <w:rFonts w:ascii="GHEA Grapalat" w:hAnsi="GHEA Grapalat" w:cs="Times Armenian"/>
          <w:sz w:val="20"/>
          <w:lang w:val="hy-AM"/>
        </w:rPr>
        <w:t xml:space="preserve"> </w:t>
      </w:r>
      <w:r w:rsidRPr="00064ADD">
        <w:rPr>
          <w:rFonts w:ascii="GHEA Grapalat" w:hAnsi="GHEA Grapalat" w:cs="Sylfaen"/>
          <w:sz w:val="20"/>
          <w:lang w:val="hy-AM"/>
        </w:rPr>
        <w:t>намеревался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штраф, а также наказание, предусмотренное в пункте 5.3 </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 xml:space="preserve">б </w:t>
      </w:r>
      <w:r w:rsidRPr="00064ADD">
        <w:rPr>
          <w:rFonts w:ascii="GHEA Grapalat" w:hAnsi="GHEA Grapalat"/>
          <w:sz w:val="20"/>
          <w:lang w:val="hy-AM"/>
        </w:rPr>
        <w:t xml:space="preserve">) </w:t>
      </w:r>
      <w:r w:rsidRPr="00064ADD">
        <w:rPr>
          <w:rFonts w:ascii="GHEA Grapalat" w:hAnsi="GHEA Grapalat"/>
          <w:sz w:val="20"/>
          <w:lang w:val="hy-AM"/>
        </w:rPr>
        <w:tab/>
      </w:r>
      <w:r w:rsidRPr="00064ADD">
        <w:rPr>
          <w:rFonts w:ascii="GHEA Grapalat" w:hAnsi="GHEA Grapalat" w:cs="Sylfaen"/>
          <w:sz w:val="20"/>
          <w:lang w:val="hy-AM"/>
        </w:rPr>
        <w:t>Отказаться</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от исполнения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требовать</w:t>
      </w:r>
      <w:r w:rsidRPr="00064ADD">
        <w:rPr>
          <w:rFonts w:ascii="GHEA Grapalat" w:hAnsi="GHEA Grapalat" w:cs="Times Armenian"/>
          <w:sz w:val="20"/>
          <w:lang w:val="hy-AM"/>
        </w:rPr>
        <w:t xml:space="preserve"> </w:t>
      </w:r>
      <w:r w:rsidRPr="00064ADD">
        <w:rPr>
          <w:rFonts w:ascii="GHEA Grapalat" w:hAnsi="GHEA Grapalat" w:cs="Sylfaen"/>
          <w:sz w:val="20"/>
          <w:lang w:val="hy-AM"/>
        </w:rPr>
        <w:t>для возврата</w:t>
      </w:r>
      <w:r w:rsidRPr="00064ADD">
        <w:rPr>
          <w:rFonts w:ascii="GHEA Grapalat" w:hAnsi="GHEA Grapalat" w:cs="Times Armenian"/>
          <w:sz w:val="20"/>
          <w:lang w:val="hy-AM"/>
        </w:rPr>
        <w:t xml:space="preserve">​ </w:t>
      </w:r>
      <w:r w:rsidRPr="00064ADD">
        <w:rPr>
          <w:rFonts w:ascii="GHEA Grapalat" w:hAnsi="GHEA Grapalat" w:cs="Sylfaen"/>
          <w:sz w:val="20"/>
          <w:lang w:val="hy-AM"/>
        </w:rPr>
        <w:t>оплаченный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сумму и потребовать </w:t>
      </w:r>
      <w:r w:rsidRPr="00064ADD">
        <w:rPr>
          <w:rFonts w:ascii="GHEA Grapalat" w:hAnsi="GHEA Grapalat" w:cs="Times Armenian"/>
          <w:sz w:val="20"/>
          <w:lang w:val="hy-AM"/>
        </w:rPr>
        <w:t xml:space="preserve">от Подрядчика </w:t>
      </w:r>
      <w:r w:rsidRPr="00064ADD">
        <w:rPr>
          <w:rFonts w:ascii="GHEA Grapalat" w:hAnsi="GHEA Grapalat" w:cs="Sylfaen"/>
          <w:sz w:val="20"/>
          <w:lang w:val="hy-AM"/>
        </w:rPr>
        <w:t>произвести оплату.</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согласно пункту </w:t>
      </w:r>
      <w:r w:rsidRPr="00064ADD">
        <w:rPr>
          <w:rFonts w:ascii="GHEA Grapalat" w:hAnsi="GHEA Grapalat" w:cs="Times Armenian"/>
          <w:sz w:val="20"/>
          <w:lang w:val="hy-AM"/>
        </w:rPr>
        <w:t xml:space="preserve">5.2 </w:t>
      </w:r>
      <w:r w:rsidRPr="00064ADD">
        <w:rPr>
          <w:rFonts w:ascii="GHEA Grapalat" w:hAnsi="GHEA Grapalat" w:cs="Sylfaen"/>
          <w:sz w:val="20"/>
          <w:lang w:val="hy-AM"/>
        </w:rPr>
        <w:t>контракта</w:t>
      </w:r>
      <w:r w:rsidRPr="00064ADD">
        <w:rPr>
          <w:rFonts w:ascii="GHEA Grapalat" w:hAnsi="GHEA Grapalat" w:cs="Times Armenian"/>
          <w:sz w:val="20"/>
          <w:lang w:val="hy-AM"/>
        </w:rPr>
        <w:t xml:space="preserve"> </w:t>
      </w:r>
      <w:r w:rsidRPr="00064ADD">
        <w:rPr>
          <w:rFonts w:ascii="GHEA Grapalat" w:hAnsi="GHEA Grapalat" w:cs="Sylfaen"/>
          <w:sz w:val="20"/>
          <w:lang w:val="hy-AM"/>
        </w:rPr>
        <w:t>намеревался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штраф </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Односторонний</w:t>
      </w:r>
      <w:r w:rsidRPr="00064ADD">
        <w:rPr>
          <w:rFonts w:ascii="GHEA Grapalat" w:hAnsi="GHEA Grapalat" w:cs="Times Armenian"/>
          <w:sz w:val="20"/>
          <w:lang w:val="hy-AM"/>
        </w:rPr>
        <w:t xml:space="preserve"> </w:t>
      </w:r>
      <w:r w:rsidRPr="00064ADD">
        <w:rPr>
          <w:rFonts w:ascii="GHEA Grapalat" w:hAnsi="GHEA Grapalat" w:cs="Sylfaen"/>
          <w:sz w:val="20"/>
          <w:lang w:val="hy-AM"/>
        </w:rPr>
        <w:t>решать</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договор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если </w:t>
      </w:r>
      <w:r w:rsidRPr="00064ADD">
        <w:rPr>
          <w:rFonts w:ascii="GHEA Grapalat" w:hAnsi="GHEA Grapalat" w:cs="Times Armenian"/>
          <w:sz w:val="20"/>
          <w:lang w:val="hy-AM"/>
        </w:rPr>
        <w:t>Исполнитель</w:t>
      </w:r>
      <w:r w:rsidRPr="00064ADD">
        <w:rPr>
          <w:rFonts w:ascii="GHEA Grapalat" w:hAnsi="GHEA Grapalat" w:cs="Sylfaen"/>
          <w:sz w:val="20"/>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существенно</w:t>
      </w:r>
      <w:r w:rsidRPr="00064ADD">
        <w:rPr>
          <w:rFonts w:ascii="GHEA Grapalat" w:hAnsi="GHEA Grapalat" w:cs="Times Armenian"/>
          <w:sz w:val="20"/>
          <w:lang w:val="hy-AM"/>
        </w:rPr>
        <w:t xml:space="preserve"> </w:t>
      </w:r>
      <w:r w:rsidRPr="00064ADD">
        <w:rPr>
          <w:rFonts w:ascii="GHEA Grapalat" w:hAnsi="GHEA Grapalat" w:cs="Sylfaen"/>
          <w:sz w:val="20"/>
          <w:lang w:val="hy-AM"/>
        </w:rPr>
        <w:t>нарушать</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Договор </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 заключенный с подрядчиком.</w:t>
      </w:r>
      <w:r w:rsidRPr="00064ADD">
        <w:rPr>
          <w:rFonts w:ascii="GHEA Grapalat" w:hAnsi="GHEA Grapalat" w:cs="Times Armenian"/>
          <w:sz w:val="20"/>
          <w:lang w:val="hy-AM"/>
        </w:rPr>
        <w:t xml:space="preserve"> </w:t>
      </w:r>
      <w:r w:rsidRPr="00064ADD">
        <w:rPr>
          <w:rFonts w:ascii="GHEA Grapalat" w:hAnsi="GHEA Grapalat" w:cs="Sylfaen"/>
          <w:sz w:val="20"/>
          <w:lang w:val="hy-AM"/>
        </w:rPr>
        <w:t>нарушение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рассматривается, если </w:t>
      </w:r>
      <w:r w:rsidRPr="00064ADD">
        <w:rPr>
          <w:rFonts w:ascii="GHEA Grapalat" w:hAnsi="GHEA Grapalat" w:cs="Times Armenian"/>
          <w:sz w:val="20"/>
          <w:lang w:val="hy-AM"/>
        </w:rPr>
        <w:t>:</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а </w:t>
      </w:r>
      <w:r w:rsidRPr="00064ADD">
        <w:rPr>
          <w:rFonts w:ascii="GHEA Grapalat" w:hAnsi="GHEA Grapalat" w:cs="Times Armenian"/>
          <w:sz w:val="20"/>
          <w:lang w:val="hy-AM"/>
        </w:rPr>
        <w:t xml:space="preserve">) предоставленная услуга не соответствует требованиям, изложенным в Приложении N 1 к договору </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б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Срок </w:t>
      </w:r>
      <w:r w:rsidRPr="00064ADD">
        <w:rPr>
          <w:rFonts w:ascii="GHEA Grapalat" w:hAnsi="GHEA Grapalat" w:cs="Times Armenian"/>
          <w:sz w:val="20"/>
          <w:lang w:val="hy-AM"/>
        </w:rPr>
        <w:t xml:space="preserve">предоставления услуги </w:t>
      </w:r>
      <w:r w:rsidRPr="00064ADD">
        <w:rPr>
          <w:rFonts w:ascii="GHEA Grapalat" w:hAnsi="GHEA Grapalat" w:cs="Sylfaen"/>
          <w:sz w:val="20"/>
          <w:lang w:val="hy-AM"/>
        </w:rPr>
        <w:t xml:space="preserve">был нарушен </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Клиент обязан:</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2.2.1. Обсудить и принять результаты оказанной услуги в соответствии с техническими условиями и </w:t>
      </w:r>
      <w:r w:rsidRPr="00064ADD">
        <w:rPr>
          <w:rFonts w:ascii="GHEA Grapalat" w:hAnsi="GHEA Grapalat"/>
          <w:sz w:val="20"/>
          <w:lang w:val="hy-AM"/>
        </w:rPr>
        <w:t xml:space="preserve">графиком закупок </w:t>
      </w:r>
      <w:r w:rsidRPr="00064ADD">
        <w:rPr>
          <w:rFonts w:ascii="GHEA Grapalat" w:hAnsi="GHEA Grapalat" w:cs="Sylfaen"/>
          <w:sz w:val="20"/>
          <w:lang w:val="hy-AM"/>
        </w:rPr>
        <w:t>, а в случае обнаружения каких-либо недостатков в оказании услуги незамедлительно уведомить Подрядчика в письменной форме.</w:t>
      </w:r>
    </w:p>
    <w:p w14:paraId="785C1A75"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В случае принятия результата Услуги, уплатить Подрядчику причитающиеся суммы, а в случае нарушения сроков — также неустойку, предусмотренную пунктом 5.5 договора.</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Исполнитель имеет право на:</w:t>
      </w:r>
    </w:p>
    <w:p w14:paraId="6641748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Требовать от Клиента оплаты причитающихся ему сумм, а в случае нарушения Клиентом срока, указанного в пункте 4.2 договора, также и неустойки, предусмотренной в пункте 5.5 договора.</w:t>
      </w:r>
    </w:p>
    <w:p w14:paraId="78218D47" w14:textId="77777777" w:rsidR="007678FA" w:rsidRPr="00064ADD" w:rsidRDefault="007678FA" w:rsidP="007678FA">
      <w:pPr>
        <w:ind w:firstLine="720"/>
        <w:jc w:val="both"/>
        <w:rPr>
          <w:rFonts w:ascii="GHEA Grapalat" w:hAnsi="GHEA Grapalat"/>
          <w:sz w:val="20"/>
          <w:lang w:val="hy-AM"/>
        </w:rPr>
      </w:pPr>
    </w:p>
    <w:p w14:paraId="755A0C71" w14:textId="269A9D26" w:rsidR="007678FA" w:rsidRPr="00064ADD" w:rsidRDefault="007678FA" w:rsidP="002A66F0">
      <w:pPr>
        <w:ind w:firstLine="720"/>
        <w:jc w:val="both"/>
        <w:rPr>
          <w:rFonts w:ascii="GHEA Grapalat" w:hAnsi="GHEA Grapalat" w:cs="Sylfaen"/>
          <w:b/>
          <w:sz w:val="20"/>
          <w:lang w:val="hy-AM"/>
        </w:rPr>
      </w:pPr>
      <w:r w:rsidRPr="00064ADD">
        <w:rPr>
          <w:rFonts w:ascii="GHEA Grapalat" w:hAnsi="GHEA Grapalat" w:cs="Sylfaen"/>
          <w:b/>
          <w:sz w:val="20"/>
          <w:lang w:val="hy-AM"/>
        </w:rPr>
        <w:t>2.4 Подрядчик обязан:</w:t>
      </w:r>
    </w:p>
    <w:p w14:paraId="1A9C3A66"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Обеспечить предоставление услуги на условиях, изложенных в Приложении № 1 к Соглашению, руководствуясь действующим законодательством.</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В случаях, предусмотренных договором, уплачивайте неустойку и штраф, предусмотренные пунктами 5.2 и 5.3 договора.</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lastRenderedPageBreak/>
        <w:t>2.4.3 В случае инициирования процедуры ликвидации или банкротства в процессе квалификации и обеспечения исполнения контракта, уведомить Заказчика в письменной форме заранее.</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ПОРЯДОК ОКАЗАНИЯ И ПРИЕМА УСЛУГ</w:t>
      </w:r>
    </w:p>
    <w:p w14:paraId="564C77DB"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Принятие предоставленной услуги </w:t>
      </w:r>
      <w:r w:rsidRPr="00064ADD">
        <w:rPr>
          <w:rFonts w:ascii="GHEA Grapalat" w:hAnsi="GHEA Grapalat" w:cs="Sylfaen"/>
          <w:sz w:val="20"/>
          <w:lang w:val="hy-AM"/>
        </w:rPr>
        <w:t>осуществляется путем подписания Заказчиком и Исполнительным подрядчиком акта приемки-передачи. Факт передачи услуги Заказчику фиксируется в документе, утвержденном обеими сторонами, с указанием даты составления документа.</w:t>
      </w:r>
    </w:p>
    <w:p w14:paraId="4E9EEF17" w14:textId="5250D380"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До и включительно даты, оговоренной в договоре для оказания услуги, Подрядчик обязан предоставить Заказчику подписанный им документ, подтверждающий факт передачи услуги Заказчику (Приложение № 3.1), и </w:t>
      </w:r>
      <w:r w:rsidRPr="00064ADD">
        <w:rPr>
          <w:rFonts w:ascii="GHEA Grapalat" w:hAnsi="GHEA Grapalat" w:cs="Sylfaen"/>
          <w:sz w:val="20"/>
          <w:lang w:val="hy-AM"/>
        </w:rPr>
        <w:t xml:space="preserve">___2____ экземпляров протокола о передаче-принятии услуги </w:t>
      </w:r>
      <w:r w:rsidRPr="00064ADD">
        <w:rPr>
          <w:rFonts w:ascii="GHEA Grapalat" w:hAnsi="GHEA Grapalat" w:cs="Sylfaen"/>
          <w:sz w:val="20"/>
          <w:szCs w:val="20"/>
          <w:lang w:val="hy-AM"/>
        </w:rPr>
        <w:t>(Приложение № 3).</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Протокол о передаче-принятии считается подписанным, если предоставленная услуга соответствует условиям договора. В противном случае результаты исполнения договора или его части не принимаются, протокол о передаче-принятии не подписывается, и Клиент:</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а) принимает предусмотренные в договоре меры для разрешения подобной ситуации;</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б) Применить к исполнителю предусмотренные в договоре меры ответственности.</w:t>
      </w:r>
    </w:p>
    <w:p w14:paraId="4F6308C6" w14:textId="01CEC79F"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szCs w:val="20"/>
          <w:lang w:val="hy-AM"/>
        </w:rPr>
        <w:t xml:space="preserve">в течение </w:t>
      </w:r>
      <w:r w:rsidRPr="00064ADD">
        <w:rPr>
          <w:rFonts w:ascii="GHEA Grapalat" w:hAnsi="GHEA Grapalat" w:cs="Sylfaen"/>
          <w:sz w:val="20"/>
          <w:szCs w:val="20"/>
          <w:u w:val="single"/>
          <w:lang w:val="hy-AM"/>
        </w:rPr>
        <w:t xml:space="preserve">7 рабочих дней, </w:t>
      </w:r>
      <w:r w:rsidRPr="00064ADD">
        <w:rPr>
          <w:rFonts w:ascii="GHEA Grapalat" w:hAnsi="GHEA Grapalat" w:cs="Sylfaen"/>
          <w:sz w:val="20"/>
          <w:szCs w:val="20"/>
          <w:lang w:val="hy-AM"/>
        </w:rPr>
        <w:t xml:space="preserve">начиная с рабочего дня, следующего за днем </w:t>
      </w:r>
      <w:r w:rsidRPr="00064ADD">
        <w:rPr>
          <w:rFonts w:ascii="GHEA Grapalat" w:hAnsi="GHEA Grapalat" w:cs="Sylfaen"/>
          <w:sz w:val="20"/>
          <w:lang w:val="hy-AM"/>
        </w:rPr>
        <w:t>получения акта приемки-передачи, предоставить Подрядчику один экземпляр акта приемки-передачи, подписанный им, или обоснованный отказ от принятия услуги.</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3.4 Если Заказчик не принимает оказанную услугу или отказывается принять ее в течение срока, указанного в пункте 3.3 договора, оказанная услуга считается принятой, и </w:t>
      </w:r>
      <w:r w:rsidRPr="00064ADD">
        <w:rPr>
          <w:rFonts w:ascii="GHEA Grapalat" w:hAnsi="GHEA Grapalat" w:cs="Sylfaen"/>
          <w:sz w:val="20"/>
          <w:lang w:val="hy-AM"/>
        </w:rPr>
        <w:softHyphen/>
        <w:t>на следующий рабочий день после истечения срока, указанного в пункте 3.3 договора, Заказчик обязан предоставить Подрядчику утвержденный им протокол передачи-приемки.</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ЦЕНА ПО ДОГОВОРУ</w:t>
      </w:r>
    </w:p>
    <w:p w14:paraId="6FEDDB1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4.1. Цена услуги, предоставляемой Подрядчиком в соответствии с настоящим Соглашением, составляет ______ (____ </w:t>
      </w:r>
      <w:r w:rsidRPr="00064ADD">
        <w:rPr>
          <w:rFonts w:ascii="GHEA Grapalat" w:hAnsi="GHEA Grapalat" w:cs="Sylfaen"/>
          <w:sz w:val="18"/>
          <w:szCs w:val="18"/>
          <w:u w:val="single"/>
          <w:lang w:val="hy-AM"/>
        </w:rPr>
        <w:t xml:space="preserve">в буквах </w:t>
      </w:r>
      <w:r w:rsidRPr="00064ADD">
        <w:rPr>
          <w:rFonts w:ascii="GHEA Grapalat" w:hAnsi="GHEA Grapalat" w:cs="Sylfaen"/>
          <w:sz w:val="20"/>
          <w:lang w:val="hy-AM"/>
        </w:rPr>
        <w:t xml:space="preserve">______________________________________) AMD, включая НДС. </w:t>
      </w:r>
      <w:r w:rsidR="00F846BD" w:rsidRPr="00064ADD">
        <w:rPr>
          <w:rFonts w:ascii="GHEA Grapalat" w:hAnsi="GHEA Grapalat" w:cs="Sylfaen"/>
          <w:sz w:val="20"/>
          <w:vertAlign w:val="superscript"/>
          <w:lang w:val="hy-AM"/>
        </w:rPr>
        <w:t xml:space="preserve">17 </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5"/>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В цену включены все расходы, понесенные Подрядчиком, включая налоги, пошлины и другие платежи, предусмотренные законодательством Республики Армения.</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Цена услуги стабильна, и Исполнитель не имеет права требовать повышения, а Заказчик не имеет права требовать снижения этой цены.</w:t>
      </w:r>
    </w:p>
    <w:p w14:paraId="67424F32" w14:textId="1D7D3900"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 xml:space="preserve">4.2. Заказчик </w:t>
      </w:r>
      <w:r w:rsidRPr="00064ADD">
        <w:rPr>
          <w:rFonts w:ascii="GHEA Grapalat" w:hAnsi="GHEA Grapalat"/>
          <w:sz w:val="20"/>
          <w:lang w:val="hy-AM"/>
        </w:rPr>
        <w:t xml:space="preserve">оплачивает предоставленные ему услуги в армянских драмах в безналичной форме путем перевода средств на текущий счет </w:t>
      </w:r>
      <w:r w:rsidRPr="00064ADD">
        <w:rPr>
          <w:rFonts w:ascii="GHEA Grapalat" w:hAnsi="GHEA Grapalat" w:cs="Sylfaen"/>
          <w:sz w:val="20"/>
          <w:lang w:val="hy-AM"/>
        </w:rPr>
        <w:t xml:space="preserve">Исполнительного исполнителя </w:t>
      </w:r>
      <w:r w:rsidRPr="00064ADD">
        <w:rPr>
          <w:rFonts w:ascii="GHEA Grapalat" w:hAnsi="GHEA Grapalat"/>
          <w:sz w:val="20"/>
          <w:lang w:val="hy-AM"/>
        </w:rPr>
        <w:t>. Перевод средств осуществляется на основании протокола о переводе-приемке в сроки, указанные в графике платежей по договору (Приложение № 2), но не позднее 27 декабря соответствующего года.</w:t>
      </w:r>
    </w:p>
    <w:p w14:paraId="2F1F3C73" w14:textId="2737CADF" w:rsidR="007678FA" w:rsidRDefault="00E233C6" w:rsidP="007678FA">
      <w:pPr>
        <w:ind w:firstLine="720"/>
        <w:jc w:val="both"/>
        <w:rPr>
          <w:rFonts w:ascii="GHEA Grapalat" w:hAnsi="GHEA Grapalat"/>
          <w:sz w:val="20"/>
          <w:lang w:val="hy-AM"/>
        </w:rPr>
      </w:pPr>
      <w:r>
        <w:rPr>
          <w:rFonts w:ascii="GHEA Grapalat" w:hAnsi="GHEA Grapalat"/>
          <w:sz w:val="20"/>
          <w:lang w:val="hy-AM"/>
        </w:rPr>
        <w:t>Кроме того, оплата за покупку производится в течение срока, указанного в графике платежей настоящего соглашения, то есть в течение пяти рабочих дней.</w:t>
      </w:r>
    </w:p>
    <w:p w14:paraId="226E84E9" w14:textId="77777777" w:rsidR="00E233C6" w:rsidRPr="00064ADD" w:rsidRDefault="00E233C6"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ОТВЕТСТВЕННОСТЬ СТОРОН</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Подрядчик несет ответственность за предоставление услуги в соответствии с требованиями договора.</w:t>
      </w:r>
    </w:p>
    <w:p w14:paraId="65CFBA96" w14:textId="22D22038"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5.2 </w:t>
      </w:r>
      <w:r w:rsidRPr="00064ADD">
        <w:rPr>
          <w:rFonts w:ascii="GHEA Grapalat" w:hAnsi="GHEA Grapalat" w:cs="Times Armenian"/>
          <w:sz w:val="20"/>
          <w:lang w:val="hy-AM"/>
        </w:rPr>
        <w:t xml:space="preserve">Технические </w:t>
      </w:r>
      <w:r w:rsidRPr="00064ADD">
        <w:rPr>
          <w:rFonts w:ascii="GHEA Grapalat" w:hAnsi="GHEA Grapalat" w:cs="Sylfaen"/>
          <w:sz w:val="20"/>
          <w:lang w:val="hy-AM"/>
        </w:rPr>
        <w:t xml:space="preserve">характеристики указаны </w:t>
      </w:r>
      <w:r w:rsidRPr="00064ADD">
        <w:rPr>
          <w:rFonts w:ascii="GHEA Grapalat" w:hAnsi="GHEA Grapalat"/>
          <w:sz w:val="20"/>
          <w:lang w:val="hy-AM"/>
        </w:rPr>
        <w:t xml:space="preserve">в </w:t>
      </w:r>
      <w:r w:rsidRPr="00064ADD">
        <w:rPr>
          <w:rFonts w:ascii="GHEA Grapalat" w:hAnsi="GHEA Grapalat" w:cs="Times Armenian"/>
          <w:sz w:val="20"/>
          <w:lang w:val="hy-AM"/>
        </w:rPr>
        <w:t xml:space="preserve">Приложении № 1 </w:t>
      </w:r>
      <w:r w:rsidRPr="00064ADD">
        <w:rPr>
          <w:rFonts w:ascii="GHEA Grapalat" w:hAnsi="GHEA Grapalat" w:cs="Sylfaen"/>
          <w:sz w:val="20"/>
          <w:lang w:val="hy-AM"/>
        </w:rPr>
        <w:t>к Договору</w:t>
      </w:r>
      <w:r w:rsidRPr="00064ADD">
        <w:rPr>
          <w:rFonts w:ascii="GHEA Grapalat" w:hAnsi="GHEA Grapalat" w:cs="Times Armenian"/>
          <w:sz w:val="20"/>
          <w:lang w:val="hy-AM"/>
        </w:rPr>
        <w:t xml:space="preserve"> В каждом случае предоставления услуги , </w:t>
      </w:r>
      <w:r w:rsidRPr="00064ADD">
        <w:rPr>
          <w:rFonts w:ascii="GHEA Grapalat" w:hAnsi="GHEA Grapalat" w:cs="Sylfaen"/>
          <w:sz w:val="20"/>
          <w:lang w:val="hy-AM"/>
        </w:rPr>
        <w:t>не соответствующей требованиям , с Подрядчика взимается штраф в размере 0,5 (ноль целых пять десятых) процентов от суммы, указанной в пункте 4.1 договора.</w:t>
      </w:r>
      <w:r w:rsidR="000054D0">
        <w:rPr>
          <w:rFonts w:ascii="GHEA Grapalat" w:hAnsi="GHEA Grapalat" w:cs="Sylfaen"/>
          <w:sz w:val="20"/>
          <w:vertAlign w:val="superscript"/>
          <w:lang w:val="hy-AM"/>
        </w:rPr>
        <w:t xml:space="preserve"> </w:t>
      </w:r>
      <w:r w:rsidRPr="00064ADD">
        <w:rPr>
          <w:rFonts w:ascii="GHEA Grapalat" w:hAnsi="GHEA Grapalat"/>
          <w:sz w:val="20"/>
          <w:lang w:val="hy-AM"/>
        </w:rPr>
        <w:t>Кроме того, штрафные санкции рассчитываются также в случае, если услуга предоставляется в течение срока, указанного в настоящем договоре, но клиент не принимает ее.</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В случае нарушения условий оказания услуги, предусмотренных Договором, с Подрядчика взимается штраф в размере 0,05 (ноль целых пять сотых) процентов от стоимости услуги, подлежащей оказанию, но не оказанной, за каждый просроченный рабочий день.</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Штраф и пеня, предусмотренные пунктами 5.2 и 5.3 Соглашения, рассчитываются и зачитываются в счет сумм, подлежащих выплате Подрядчику в результате оказания услуги.</w:t>
      </w:r>
    </w:p>
    <w:p w14:paraId="42BA8875" w14:textId="11D46D2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В случае нарушения Заказчиком сроков, установленных в пункте 4.2 договора, с Заказчика взимается штраф в размере 0,05 (ноль целых пять сотых) процентов от суммы, подлежащей уплате, но не оплаченной.</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14:paraId="0ADA0027"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5.7 Уплата штрафов и/или пеней не освобождает Стороны от полного исполнения своих договорных обязательств.</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ВЛИЯНИЕ НЕПОБЕДИМОЙ СИЛЫ</w:t>
      </w:r>
      <w:r w:rsidRPr="00064ADD">
        <w:rPr>
          <w:rFonts w:ascii="GHEA Grapalat" w:hAnsi="GHEA Grapalat" w:cs="Sylfaen"/>
          <w:sz w:val="20"/>
          <w:lang w:val="hy-AM"/>
        </w:rPr>
        <w:t xml:space="preserve"> </w:t>
      </w:r>
      <w:r w:rsidRPr="00064ADD">
        <w:rPr>
          <w:rFonts w:ascii="GHEA Grapalat" w:hAnsi="GHEA Grapalat" w:cs="Times Armenian"/>
          <w:b/>
          <w:sz w:val="20"/>
          <w:lang w:val="hy-AM"/>
        </w:rPr>
        <w:t xml:space="preserve">( </w:t>
      </w:r>
      <w:r w:rsidRPr="00064ADD">
        <w:rPr>
          <w:rFonts w:ascii="GHEA Grapalat" w:hAnsi="GHEA Grapalat" w:cs="Sylfaen"/>
          <w:b/>
          <w:sz w:val="20"/>
          <w:lang w:val="hy-AM"/>
        </w:rPr>
        <w:t>Майор )</w:t>
      </w:r>
      <w:r w:rsidRPr="00064ADD">
        <w:rPr>
          <w:rFonts w:ascii="GHEA Grapalat" w:hAnsi="GHEA Grapalat" w:cs="Times Armenian"/>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основа</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подписанные </w:t>
      </w:r>
      <w:r w:rsidRPr="00064ADD">
        <w:rPr>
          <w:rFonts w:ascii="GHEA Grapalat" w:hAnsi="GHEA Grapalat" w:cs="Times Armenian"/>
          <w:sz w:val="20"/>
          <w:lang w:val="hy-AM"/>
        </w:rPr>
        <w:t xml:space="preserve">соглашения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полностью</w:t>
      </w:r>
      <w:r w:rsidRPr="00064ADD">
        <w:rPr>
          <w:rFonts w:ascii="GHEA Grapalat" w:hAnsi="GHEA Grapalat" w:cs="Times Armenian"/>
          <w:sz w:val="20"/>
          <w:lang w:val="hy-AM"/>
        </w:rPr>
        <w:t xml:space="preserve"> </w:t>
      </w:r>
      <w:r w:rsidRPr="00064ADD">
        <w:rPr>
          <w:rFonts w:ascii="GHEA Grapalat" w:hAnsi="GHEA Grapalat" w:cs="Sylfaen"/>
          <w:sz w:val="20"/>
          <w:lang w:val="hy-AM"/>
        </w:rPr>
        <w:t>или</w:t>
      </w:r>
      <w:r w:rsidRPr="00064ADD">
        <w:rPr>
          <w:rFonts w:ascii="GHEA Grapalat" w:hAnsi="GHEA Grapalat" w:cs="Times Armenian"/>
          <w:sz w:val="20"/>
          <w:lang w:val="hy-AM"/>
        </w:rPr>
        <w:t xml:space="preserve"> </w:t>
      </w:r>
      <w:r w:rsidRPr="00064ADD">
        <w:rPr>
          <w:rFonts w:ascii="GHEA Grapalat" w:hAnsi="GHEA Grapalat" w:cs="Sylfaen"/>
          <w:sz w:val="20"/>
          <w:lang w:val="hy-AM"/>
        </w:rPr>
        <w:t>частично</w:t>
      </w:r>
      <w:r w:rsidRPr="00064ADD">
        <w:rPr>
          <w:rFonts w:ascii="GHEA Grapalat" w:hAnsi="GHEA Grapalat" w:cs="Times Armenian"/>
          <w:sz w:val="20"/>
          <w:lang w:val="hy-AM"/>
        </w:rPr>
        <w:t xml:space="preserve"> </w:t>
      </w:r>
      <w:r w:rsidRPr="00064ADD">
        <w:rPr>
          <w:rFonts w:ascii="GHEA Grapalat" w:hAnsi="GHEA Grapalat" w:cs="Sylfaen"/>
          <w:sz w:val="20"/>
          <w:lang w:val="hy-AM"/>
        </w:rPr>
        <w:t>несоблюдение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число</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избавление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от </w:t>
      </w:r>
      <w:r w:rsidRPr="00064ADD">
        <w:rPr>
          <w:rFonts w:ascii="GHEA Grapalat" w:hAnsi="GHEA Grapalat" w:cs="Sylfaen"/>
          <w:sz w:val="20"/>
          <w:lang w:val="hy-AM"/>
        </w:rPr>
        <w:t>ответственности, если</w:t>
      </w:r>
      <w:r w:rsidRPr="00064ADD">
        <w:rPr>
          <w:rFonts w:ascii="GHEA Grapalat" w:hAnsi="GHEA Grapalat" w:cs="Times Armenian"/>
          <w:sz w:val="20"/>
          <w:lang w:val="hy-AM"/>
        </w:rPr>
        <w:t xml:space="preserve"> </w:t>
      </w:r>
      <w:r w:rsidRPr="00064ADD">
        <w:rPr>
          <w:rFonts w:ascii="GHEA Grapalat" w:hAnsi="GHEA Grapalat" w:cs="Sylfaen"/>
          <w:sz w:val="20"/>
          <w:lang w:val="hy-AM"/>
        </w:rPr>
        <w:t>что</w:t>
      </w:r>
      <w:r w:rsidRPr="00064ADD">
        <w:rPr>
          <w:rFonts w:ascii="GHEA Grapalat" w:hAnsi="GHEA Grapalat" w:cs="Times Armenian"/>
          <w:sz w:val="20"/>
          <w:lang w:val="hy-AM"/>
        </w:rPr>
        <w:t xml:space="preserve"> </w:t>
      </w:r>
      <w:r w:rsidRPr="00064ADD">
        <w:rPr>
          <w:rFonts w:ascii="GHEA Grapalat" w:hAnsi="GHEA Grapalat" w:cs="Sylfaen"/>
          <w:sz w:val="20"/>
          <w:lang w:val="hy-AM"/>
        </w:rPr>
        <w:t>был</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непреодолимый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влияние</w:t>
      </w:r>
      <w:r w:rsidRPr="00064ADD">
        <w:rPr>
          <w:rFonts w:ascii="GHEA Grapalat" w:hAnsi="GHEA Grapalat" w:cs="Times Armenian"/>
          <w:sz w:val="20"/>
          <w:lang w:val="hy-AM"/>
        </w:rPr>
        <w:t xml:space="preserve"> в </w:t>
      </w:r>
      <w:r w:rsidRPr="00064ADD">
        <w:rPr>
          <w:rFonts w:ascii="GHEA Grapalat" w:hAnsi="GHEA Grapalat" w:cs="Sylfaen"/>
          <w:sz w:val="20"/>
          <w:lang w:val="hy-AM"/>
        </w:rPr>
        <w:t>результате чего</w:t>
      </w:r>
      <w:r w:rsidRPr="00064ADD">
        <w:rPr>
          <w:rFonts w:ascii="GHEA Grapalat" w:hAnsi="GHEA Grapalat" w:cs="Times Armenian"/>
          <w:sz w:val="20"/>
          <w:lang w:val="hy-AM"/>
        </w:rPr>
        <w:t xml:space="preserve"> </w:t>
      </w:r>
      <w:r w:rsidRPr="00064ADD">
        <w:rPr>
          <w:rFonts w:ascii="GHEA Grapalat" w:hAnsi="GHEA Grapalat" w:cs="Sylfaen"/>
          <w:sz w:val="20"/>
          <w:lang w:val="hy-AM"/>
        </w:rPr>
        <w:t>возникают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от герметизации</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затем </w:t>
      </w:r>
      <w:r w:rsidRPr="00064ADD">
        <w:rPr>
          <w:rFonts w:ascii="GHEA Grapalat" w:hAnsi="GHEA Grapalat" w:cs="Times Armenian"/>
          <w:sz w:val="20"/>
          <w:lang w:val="hy-AM"/>
        </w:rPr>
        <w:t>и</w:t>
      </w:r>
      <w:r w:rsidRPr="00064ADD">
        <w:rPr>
          <w:rFonts w:ascii="GHEA Grapalat" w:hAnsi="GHEA Grapalat" w:cs="Sylfaen"/>
          <w:sz w:val="20"/>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не были</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предсказать</w:t>
      </w:r>
      <w:r w:rsidRPr="00064ADD">
        <w:rPr>
          <w:rFonts w:ascii="GHEA Grapalat" w:hAnsi="GHEA Grapalat" w:cs="Times Armenian"/>
          <w:sz w:val="20"/>
          <w:lang w:val="hy-AM"/>
        </w:rPr>
        <w:t xml:space="preserve"> </w:t>
      </w:r>
      <w:r w:rsidRPr="00064ADD">
        <w:rPr>
          <w:rFonts w:ascii="GHEA Grapalat" w:hAnsi="GHEA Grapalat" w:cs="Sylfaen"/>
          <w:sz w:val="20"/>
          <w:lang w:val="hy-AM"/>
        </w:rPr>
        <w:t>или</w:t>
      </w:r>
      <w:r w:rsidRPr="00064ADD">
        <w:rPr>
          <w:rFonts w:ascii="GHEA Grapalat" w:hAnsi="GHEA Grapalat" w:cs="Times Armenian"/>
          <w:sz w:val="20"/>
          <w:lang w:val="hy-AM"/>
        </w:rPr>
        <w:t xml:space="preserve"> </w:t>
      </w:r>
      <w:r w:rsidRPr="00064ADD">
        <w:rPr>
          <w:rFonts w:ascii="GHEA Grapalat" w:hAnsi="GHEA Grapalat" w:cs="Sylfaen"/>
          <w:sz w:val="20"/>
          <w:lang w:val="hy-AM"/>
        </w:rPr>
        <w:t>предотвратить.</w:t>
      </w:r>
      <w:r w:rsidRPr="00064ADD">
        <w:rPr>
          <w:rFonts w:ascii="GHEA Grapalat" w:hAnsi="GHEA Grapalat" w:cs="Times Armenian"/>
          <w:sz w:val="20"/>
          <w:lang w:val="hy-AM"/>
        </w:rPr>
        <w:t xml:space="preserve"> </w:t>
      </w:r>
      <w:r w:rsidRPr="00064ADD">
        <w:rPr>
          <w:rFonts w:ascii="GHEA Grapalat" w:hAnsi="GHEA Grapalat" w:cs="Sylfaen"/>
          <w:sz w:val="20"/>
          <w:lang w:val="hy-AM"/>
        </w:rPr>
        <w:t>Такой</w:t>
      </w:r>
      <w:r w:rsidRPr="00064ADD">
        <w:rPr>
          <w:rFonts w:ascii="GHEA Grapalat" w:hAnsi="GHEA Grapalat" w:cs="Times Armenian"/>
          <w:sz w:val="20"/>
          <w:lang w:val="hy-AM"/>
        </w:rPr>
        <w:t xml:space="preserve"> </w:t>
      </w:r>
      <w:r w:rsidRPr="00064ADD">
        <w:rPr>
          <w:rFonts w:ascii="GHEA Grapalat" w:hAnsi="GHEA Grapalat" w:cs="Sylfaen"/>
          <w:sz w:val="20"/>
          <w:lang w:val="hy-AM"/>
        </w:rPr>
        <w:t>ситуации</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землетрясение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наводнение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пожар </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война </w:t>
      </w:r>
      <w:r w:rsidRPr="00064ADD">
        <w:rPr>
          <w:rFonts w:ascii="GHEA Grapalat" w:hAnsi="GHEA Grapalat" w:cs="Times Armenian"/>
          <w:sz w:val="20"/>
          <w:lang w:val="hy-AM"/>
        </w:rPr>
        <w:t xml:space="preserve">, </w:t>
      </w:r>
      <w:r w:rsidRPr="00064ADD">
        <w:rPr>
          <w:rFonts w:ascii="GHEA Grapalat" w:hAnsi="GHEA Grapalat" w:cs="Sylfaen"/>
          <w:sz w:val="20"/>
          <w:lang w:val="hy-AM"/>
        </w:rPr>
        <w:t>военные</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чрезвычайная 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заявление </w:t>
      </w:r>
      <w:r w:rsidRPr="00064ADD">
        <w:rPr>
          <w:rFonts w:ascii="GHEA Grapalat" w:hAnsi="GHEA Grapalat" w:cs="Times Armenian"/>
          <w:sz w:val="20"/>
          <w:lang w:val="hy-AM"/>
        </w:rPr>
        <w:t xml:space="preserve">, </w:t>
      </w:r>
      <w:r w:rsidRPr="00064ADD">
        <w:rPr>
          <w:rFonts w:ascii="GHEA Grapalat" w:hAnsi="GHEA Grapalat" w:cs="Sylfaen"/>
          <w:sz w:val="20"/>
          <w:lang w:val="hy-AM"/>
        </w:rPr>
        <w:t>политический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беспорядки </w:t>
      </w:r>
      <w:r w:rsidRPr="00064ADD">
        <w:rPr>
          <w:rFonts w:ascii="GHEA Grapalat" w:hAnsi="GHEA Grapalat"/>
          <w:sz w:val="20"/>
          <w:lang w:val="hy-AM"/>
        </w:rPr>
        <w:t xml:space="preserve">, </w:t>
      </w:r>
      <w:r w:rsidRPr="00064ADD">
        <w:rPr>
          <w:rFonts w:ascii="GHEA Grapalat" w:hAnsi="GHEA Grapalat" w:cs="Sylfaen"/>
          <w:sz w:val="20"/>
          <w:lang w:val="hy-AM"/>
        </w:rPr>
        <w:t xml:space="preserve">забастовки </w:t>
      </w:r>
      <w:r w:rsidRPr="00064ADD">
        <w:rPr>
          <w:rFonts w:ascii="GHEA Grapalat" w:hAnsi="GHEA Grapalat" w:cs="Times Armenian"/>
          <w:sz w:val="20"/>
          <w:lang w:val="hy-AM"/>
        </w:rPr>
        <w:t xml:space="preserve">, </w:t>
      </w:r>
      <w:r w:rsidRPr="00064ADD">
        <w:rPr>
          <w:rFonts w:ascii="GHEA Grapalat" w:hAnsi="GHEA Grapalat" w:cs="Sylfaen"/>
          <w:sz w:val="20"/>
          <w:lang w:val="hy-AM"/>
        </w:rPr>
        <w:t>связь</w:t>
      </w:r>
      <w:r w:rsidRPr="00064ADD">
        <w:rPr>
          <w:rFonts w:ascii="GHEA Grapalat" w:hAnsi="GHEA Grapalat" w:cs="Times Armenian"/>
          <w:sz w:val="20"/>
          <w:lang w:val="hy-AM"/>
        </w:rPr>
        <w:t xml:space="preserve"> </w:t>
      </w:r>
      <w:r w:rsidRPr="00064ADD">
        <w:rPr>
          <w:rFonts w:ascii="GHEA Grapalat" w:hAnsi="GHEA Grapalat" w:cs="Sylfaen"/>
          <w:sz w:val="20"/>
          <w:lang w:val="hy-AM"/>
        </w:rPr>
        <w:t>означает</w:t>
      </w:r>
      <w:r w:rsidRPr="00064ADD">
        <w:rPr>
          <w:rFonts w:ascii="GHEA Grapalat" w:hAnsi="GHEA Grapalat" w:cs="Times Armenian"/>
          <w:sz w:val="20"/>
          <w:lang w:val="hy-AM"/>
        </w:rPr>
        <w:t xml:space="preserve"> </w:t>
      </w:r>
      <w:r w:rsidRPr="00064ADD">
        <w:rPr>
          <w:rFonts w:ascii="GHEA Grapalat" w:hAnsi="GHEA Grapalat" w:cs="Sylfaen"/>
          <w:sz w:val="20"/>
          <w:lang w:val="hy-AM"/>
        </w:rPr>
        <w:t>работа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прекращение </w:t>
      </w:r>
      <w:r w:rsidRPr="00064ADD">
        <w:rPr>
          <w:rFonts w:ascii="GHEA Grapalat" w:hAnsi="GHEA Grapalat" w:cs="Times Armenian"/>
          <w:sz w:val="20"/>
          <w:lang w:val="hy-AM"/>
        </w:rPr>
        <w:t xml:space="preserve">, </w:t>
      </w:r>
      <w:r w:rsidRPr="00064ADD">
        <w:rPr>
          <w:rFonts w:ascii="GHEA Grapalat" w:hAnsi="GHEA Grapalat" w:cs="Sylfaen"/>
          <w:sz w:val="20"/>
          <w:lang w:val="hy-AM"/>
        </w:rPr>
        <w:t>состояние</w:t>
      </w:r>
      <w:r w:rsidRPr="00064ADD">
        <w:rPr>
          <w:rFonts w:ascii="GHEA Grapalat" w:hAnsi="GHEA Grapalat" w:cs="Times Armenian"/>
          <w:sz w:val="20"/>
          <w:lang w:val="hy-AM"/>
        </w:rPr>
        <w:t xml:space="preserve"> </w:t>
      </w:r>
      <w:r w:rsidRPr="00064ADD">
        <w:rPr>
          <w:rFonts w:ascii="GHEA Grapalat" w:hAnsi="GHEA Grapalat" w:cs="Sylfaen"/>
          <w:sz w:val="20"/>
          <w:lang w:val="hy-AM"/>
        </w:rPr>
        <w:t>тела</w:t>
      </w:r>
      <w:r w:rsidRPr="00064ADD">
        <w:rPr>
          <w:rFonts w:ascii="GHEA Grapalat" w:hAnsi="GHEA Grapalat" w:cs="Times Armenian"/>
          <w:sz w:val="20"/>
          <w:lang w:val="hy-AM"/>
        </w:rPr>
        <w:t xml:space="preserve"> </w:t>
      </w:r>
      <w:r w:rsidRPr="00064ADD">
        <w:rPr>
          <w:rFonts w:ascii="GHEA Grapalat" w:hAnsi="GHEA Grapalat" w:cs="Sylfaen"/>
          <w:sz w:val="20"/>
          <w:lang w:val="hy-AM"/>
        </w:rPr>
        <w:t>действия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и т. д. </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которые</w:t>
      </w:r>
      <w:r w:rsidRPr="00064ADD">
        <w:rPr>
          <w:rFonts w:ascii="GHEA Grapalat" w:hAnsi="GHEA Grapalat" w:cs="Times Armenian"/>
          <w:sz w:val="20"/>
          <w:lang w:val="hy-AM"/>
        </w:rPr>
        <w:t xml:space="preserve"> </w:t>
      </w:r>
      <w:r w:rsidRPr="00064ADD">
        <w:rPr>
          <w:rFonts w:ascii="GHEA Grapalat" w:hAnsi="GHEA Grapalat" w:cs="Sylfaen"/>
          <w:sz w:val="20"/>
          <w:lang w:val="hy-AM"/>
        </w:rPr>
        <w:t>невозможный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делает</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производительность.</w:t>
      </w:r>
      <w:r w:rsidRPr="00064ADD">
        <w:rPr>
          <w:rFonts w:ascii="GHEA Grapalat" w:hAnsi="GHEA Grapalat" w:cs="Times Armenian"/>
          <w:sz w:val="20"/>
          <w:lang w:val="hy-AM"/>
        </w:rPr>
        <w:t xml:space="preserve"> </w:t>
      </w:r>
      <w:r w:rsidRPr="00064ADD">
        <w:rPr>
          <w:rFonts w:ascii="GHEA Grapalat" w:hAnsi="GHEA Grapalat" w:cs="Sylfaen"/>
          <w:sz w:val="20"/>
          <w:lang w:val="hy-AM"/>
        </w:rPr>
        <w:t>Если</w:t>
      </w:r>
      <w:r w:rsidRPr="00064ADD">
        <w:rPr>
          <w:rFonts w:ascii="GHEA Grapalat" w:hAnsi="GHEA Grapalat" w:cs="Times Armenian"/>
          <w:sz w:val="20"/>
          <w:lang w:val="hy-AM"/>
        </w:rPr>
        <w:t xml:space="preserve"> </w:t>
      </w:r>
      <w:r w:rsidRPr="00064ADD">
        <w:rPr>
          <w:rFonts w:ascii="GHEA Grapalat" w:hAnsi="GHEA Grapalat" w:cs="Sylfaen"/>
          <w:sz w:val="20"/>
          <w:lang w:val="hy-AM"/>
        </w:rPr>
        <w:t>чрезвычайная 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влияние</w:t>
      </w:r>
      <w:r w:rsidRPr="00064ADD">
        <w:rPr>
          <w:rFonts w:ascii="GHEA Grapalat" w:hAnsi="GHEA Grapalat" w:cs="Times Armenian"/>
          <w:sz w:val="20"/>
          <w:lang w:val="hy-AM"/>
        </w:rPr>
        <w:t xml:space="preserve"> </w:t>
      </w:r>
      <w:r w:rsidRPr="00064ADD">
        <w:rPr>
          <w:rFonts w:ascii="GHEA Grapalat" w:hAnsi="GHEA Grapalat" w:cs="Sylfaen"/>
          <w:sz w:val="20"/>
          <w:lang w:val="hy-AM"/>
        </w:rPr>
        <w:t>продолжается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через </w:t>
      </w:r>
      <w:r w:rsidRPr="00064ADD">
        <w:rPr>
          <w:rFonts w:ascii="GHEA Grapalat" w:hAnsi="GHEA Grapalat" w:cs="Times Armenian"/>
          <w:sz w:val="20"/>
          <w:lang w:val="hy-AM"/>
        </w:rPr>
        <w:t xml:space="preserve">3 ( </w:t>
      </w:r>
      <w:r w:rsidRPr="00064ADD">
        <w:rPr>
          <w:rFonts w:ascii="GHEA Grapalat" w:hAnsi="GHEA Grapalat" w:cs="Sylfaen"/>
          <w:sz w:val="20"/>
          <w:lang w:val="hy-AM"/>
        </w:rPr>
        <w:t xml:space="preserve">три </w:t>
      </w:r>
      <w:r w:rsidRPr="00064ADD">
        <w:rPr>
          <w:rFonts w:ascii="GHEA Grapalat" w:hAnsi="GHEA Grapalat" w:cs="Times Armenian"/>
          <w:sz w:val="20"/>
          <w:lang w:val="hy-AM"/>
        </w:rPr>
        <w:t xml:space="preserve">) </w:t>
      </w:r>
      <w:r w:rsidRPr="00064ADD">
        <w:rPr>
          <w:rFonts w:ascii="GHEA Grapalat" w:hAnsi="GHEA Grapalat" w:cs="Sylfaen"/>
          <w:sz w:val="20"/>
          <w:lang w:val="hy-AM"/>
        </w:rPr>
        <w:t>месяца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больше </w:t>
      </w:r>
      <w:r w:rsidRPr="00064ADD">
        <w:rPr>
          <w:rFonts w:ascii="GHEA Grapalat" w:hAnsi="GHEA Grapalat" w:cs="Times Armenian"/>
          <w:sz w:val="20"/>
          <w:lang w:val="hy-AM"/>
        </w:rPr>
        <w:t xml:space="preserve">чем </w:t>
      </w:r>
      <w:r w:rsidRPr="00064ADD">
        <w:rPr>
          <w:rFonts w:ascii="GHEA Grapalat" w:hAnsi="GHEA Grapalat" w:cs="Sylfaen"/>
          <w:sz w:val="20"/>
          <w:lang w:val="hy-AM"/>
        </w:rPr>
        <w:t>с боков</w:t>
      </w:r>
      <w:r w:rsidRPr="00064ADD">
        <w:rPr>
          <w:rFonts w:ascii="GHEA Grapalat" w:hAnsi="GHEA Grapalat" w:cs="Times Armenian"/>
          <w:sz w:val="20"/>
          <w:lang w:val="hy-AM"/>
        </w:rPr>
        <w:t xml:space="preserve"> </w:t>
      </w:r>
      <w:r w:rsidRPr="00064ADD">
        <w:rPr>
          <w:rFonts w:ascii="GHEA Grapalat" w:hAnsi="GHEA Grapalat" w:cs="Sylfaen"/>
          <w:sz w:val="20"/>
          <w:lang w:val="hy-AM"/>
        </w:rPr>
        <w:t>каждый из</w:t>
      </w:r>
      <w:r w:rsidRPr="00064ADD">
        <w:rPr>
          <w:rFonts w:ascii="GHEA Grapalat" w:hAnsi="GHEA Grapalat" w:cs="Times Armenian"/>
          <w:sz w:val="20"/>
          <w:lang w:val="hy-AM"/>
        </w:rPr>
        <w:t xml:space="preserve"> </w:t>
      </w:r>
      <w:r w:rsidRPr="00064ADD">
        <w:rPr>
          <w:rFonts w:ascii="GHEA Grapalat" w:hAnsi="GHEA Grapalat" w:cs="Sylfaen"/>
          <w:sz w:val="20"/>
          <w:lang w:val="hy-AM"/>
        </w:rPr>
        <w:t>верно</w:t>
      </w:r>
      <w:r w:rsidRPr="00064ADD">
        <w:rPr>
          <w:rFonts w:ascii="GHEA Grapalat" w:hAnsi="GHEA Grapalat" w:cs="Times Armenian"/>
          <w:sz w:val="20"/>
          <w:lang w:val="hy-AM"/>
        </w:rPr>
        <w:t xml:space="preserve"> </w:t>
      </w:r>
      <w:r w:rsidRPr="00064ADD">
        <w:rPr>
          <w:rFonts w:ascii="GHEA Grapalat" w:hAnsi="GHEA Grapalat" w:cs="Sylfaen"/>
          <w:sz w:val="20"/>
          <w:lang w:val="hy-AM"/>
        </w:rPr>
        <w:t>имеет</w:t>
      </w:r>
      <w:r w:rsidRPr="00064ADD">
        <w:rPr>
          <w:rFonts w:ascii="GHEA Grapalat" w:hAnsi="GHEA Grapalat" w:cs="Times Armenian"/>
          <w:sz w:val="20"/>
          <w:lang w:val="hy-AM"/>
        </w:rPr>
        <w:t xml:space="preserve"> </w:t>
      </w:r>
      <w:r w:rsidRPr="00064ADD">
        <w:rPr>
          <w:rFonts w:ascii="GHEA Grapalat" w:hAnsi="GHEA Grapalat" w:cs="Sylfaen"/>
          <w:sz w:val="20"/>
          <w:lang w:val="hy-AM"/>
        </w:rPr>
        <w:t>решать</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что</w:t>
      </w:r>
      <w:r w:rsidRPr="00064ADD">
        <w:rPr>
          <w:rFonts w:ascii="GHEA Grapalat" w:hAnsi="GHEA Grapalat" w:cs="Times Armenian"/>
          <w:sz w:val="20"/>
          <w:lang w:val="hy-AM"/>
        </w:rPr>
        <w:t xml:space="preserve"> </w:t>
      </w:r>
      <w:r w:rsidRPr="00064ADD">
        <w:rPr>
          <w:rFonts w:ascii="GHEA Grapalat" w:hAnsi="GHEA Grapalat" w:cs="Sylfaen"/>
          <w:sz w:val="20"/>
          <w:lang w:val="hy-AM"/>
        </w:rPr>
        <w:t>о</w:t>
      </w:r>
      <w:r w:rsidRPr="00064ADD">
        <w:rPr>
          <w:rFonts w:ascii="GHEA Grapalat" w:hAnsi="GHEA Grapalat" w:cs="Times Armenian"/>
          <w:sz w:val="20"/>
          <w:lang w:val="hy-AM"/>
        </w:rPr>
        <w:t xml:space="preserve"> </w:t>
      </w:r>
      <w:r w:rsidRPr="00064ADD">
        <w:rPr>
          <w:rFonts w:ascii="GHEA Grapalat" w:hAnsi="GHEA Grapalat" w:cs="Sylfaen"/>
          <w:sz w:val="20"/>
          <w:lang w:val="hy-AM"/>
        </w:rPr>
        <w:t>заранее</w:t>
      </w:r>
      <w:r w:rsidRPr="00064ADD">
        <w:rPr>
          <w:rFonts w:ascii="GHEA Grapalat" w:hAnsi="GHEA Grapalat" w:cs="Times Armenian"/>
          <w:sz w:val="20"/>
          <w:lang w:val="hy-AM"/>
        </w:rPr>
        <w:t xml:space="preserve"> </w:t>
      </w:r>
      <w:r w:rsidRPr="00064ADD">
        <w:rPr>
          <w:rFonts w:ascii="GHEA Grapalat" w:hAnsi="GHEA Grapalat" w:cs="Sylfaen"/>
          <w:sz w:val="20"/>
          <w:lang w:val="hy-AM"/>
        </w:rPr>
        <w:t>осведомленный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удерживая</w:t>
      </w:r>
      <w:r w:rsidRPr="00064ADD">
        <w:rPr>
          <w:rFonts w:ascii="GHEA Grapalat" w:hAnsi="GHEA Grapalat" w:cs="Times Armenian"/>
          <w:sz w:val="20"/>
          <w:lang w:val="hy-AM"/>
        </w:rPr>
        <w:t xml:space="preserve"> </w:t>
      </w:r>
      <w:r w:rsidRPr="00064ADD">
        <w:rPr>
          <w:rFonts w:ascii="GHEA Grapalat" w:hAnsi="GHEA Grapalat" w:cs="Sylfaen"/>
          <w:sz w:val="20"/>
          <w:lang w:val="hy-AM"/>
        </w:rPr>
        <w:t>другой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в сторону </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ДРУГИЕ УСЛОВИЯ</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 xml:space="preserve">7.1 </w:t>
      </w:r>
      <w:r w:rsidRPr="00064ADD">
        <w:rPr>
          <w:rFonts w:ascii="GHEA Grapalat" w:hAnsi="GHEA Grapalat" w:cs="Sylfaen"/>
          <w:sz w:val="20"/>
          <w:lang w:val="hy-AM"/>
        </w:rPr>
        <w:t>Соглашение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входить</w:t>
      </w:r>
      <w:r w:rsidRPr="00064ADD">
        <w:rPr>
          <w:rFonts w:ascii="GHEA Grapalat" w:hAnsi="GHEA Grapalat" w:cs="Times Armenian"/>
          <w:sz w:val="20"/>
          <w:lang w:val="hy-AM"/>
        </w:rPr>
        <w:t xml:space="preserve"> </w:t>
      </w:r>
      <w:r w:rsidRPr="00064ADD">
        <w:rPr>
          <w:rFonts w:ascii="GHEA Grapalat" w:hAnsi="GHEA Grapalat" w:cs="Sylfaen"/>
          <w:sz w:val="20"/>
          <w:lang w:val="hy-AM"/>
        </w:rPr>
        <w:t>вечеринки</w:t>
      </w:r>
      <w:r w:rsidRPr="00064ADD">
        <w:rPr>
          <w:rFonts w:ascii="GHEA Grapalat" w:hAnsi="GHEA Grapalat" w:cs="Times Armenian"/>
          <w:sz w:val="20"/>
          <w:lang w:val="hy-AM"/>
        </w:rPr>
        <w:t xml:space="preserve"> </w:t>
      </w:r>
      <w:r w:rsidRPr="00064ADD">
        <w:rPr>
          <w:rFonts w:ascii="GHEA Grapalat" w:hAnsi="GHEA Grapalat" w:cs="Sylfaen"/>
          <w:sz w:val="20"/>
          <w:lang w:val="hy-AM"/>
        </w:rPr>
        <w:t>подписание</w:t>
      </w:r>
      <w:r w:rsidRPr="00064ADD">
        <w:rPr>
          <w:rFonts w:ascii="GHEA Grapalat" w:hAnsi="GHEA Grapalat" w:cs="Times Armenian"/>
          <w:sz w:val="20"/>
          <w:lang w:val="hy-AM"/>
        </w:rPr>
        <w:t xml:space="preserve"> </w:t>
      </w:r>
      <w:r w:rsidRPr="00064ADD">
        <w:rPr>
          <w:rFonts w:ascii="GHEA Grapalat" w:hAnsi="GHEA Grapalat" w:cs="Sylfaen"/>
          <w:sz w:val="20"/>
          <w:lang w:val="hy-AM"/>
        </w:rPr>
        <w:t>с и действует до</w:t>
      </w:r>
      <w:r w:rsidRPr="00064ADD">
        <w:rPr>
          <w:rFonts w:ascii="GHEA Grapalat" w:hAnsi="GHEA Grapalat" w:cs="Times Armenian"/>
          <w:sz w:val="20"/>
          <w:lang w:val="hy-AM"/>
        </w:rPr>
        <w:t xml:space="preserve"> </w:t>
      </w:r>
      <w:r w:rsidRPr="00064ADD">
        <w:rPr>
          <w:rFonts w:ascii="GHEA Grapalat" w:hAnsi="GHEA Grapalat" w:cs="Sylfaen"/>
          <w:sz w:val="20"/>
          <w:lang w:val="hy-AM"/>
        </w:rPr>
        <w:t>по соглашению сторон</w:t>
      </w:r>
      <w:r w:rsidRPr="00064ADD">
        <w:rPr>
          <w:rFonts w:ascii="GHEA Grapalat" w:hAnsi="GHEA Grapalat" w:cs="Times Armenian"/>
          <w:sz w:val="20"/>
          <w:lang w:val="hy-AM"/>
        </w:rPr>
        <w:t xml:space="preserve"> </w:t>
      </w:r>
      <w:r w:rsidRPr="00064ADD">
        <w:rPr>
          <w:rFonts w:ascii="GHEA Grapalat" w:hAnsi="GHEA Grapalat" w:cs="Sylfaen"/>
          <w:sz w:val="20"/>
          <w:lang w:val="hy-AM"/>
        </w:rPr>
        <w:t>предпринято</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живой</w:t>
      </w:r>
      <w:r w:rsidRPr="00064ADD">
        <w:rPr>
          <w:rFonts w:ascii="GHEA Grapalat" w:hAnsi="GHEA Grapalat" w:cs="Times Armenian"/>
          <w:sz w:val="20"/>
          <w:lang w:val="hy-AM"/>
        </w:rPr>
        <w:t xml:space="preserve"> </w:t>
      </w:r>
      <w:r w:rsidRPr="00064ADD">
        <w:rPr>
          <w:rFonts w:ascii="GHEA Grapalat" w:hAnsi="GHEA Grapalat" w:cs="Sylfaen"/>
          <w:sz w:val="20"/>
          <w:lang w:val="hy-AM"/>
        </w:rPr>
        <w:t>в объеме</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производительность </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 xml:space="preserve">7.2 Из </w:t>
      </w:r>
      <w:r w:rsidRPr="00064ADD">
        <w:rPr>
          <w:rFonts w:ascii="GHEA Grapalat" w:hAnsi="GHEA Grapalat" w:cs="Sylfaen"/>
          <w:sz w:val="20"/>
          <w:lang w:val="hy-AM"/>
        </w:rPr>
        <w:t>Соглашения</w:t>
      </w:r>
      <w:r w:rsidRPr="00064ADD">
        <w:rPr>
          <w:rFonts w:ascii="GHEA Grapalat" w:hAnsi="GHEA Grapalat" w:cs="Times Armenian"/>
          <w:sz w:val="20"/>
          <w:lang w:val="hy-AM"/>
        </w:rPr>
        <w:t xml:space="preserve"> </w:t>
      </w:r>
      <w:r w:rsidRPr="00064ADD">
        <w:rPr>
          <w:rFonts w:ascii="GHEA Grapalat" w:hAnsi="GHEA Grapalat" w:cs="Sylfaen"/>
          <w:sz w:val="20"/>
          <w:lang w:val="hy-AM"/>
        </w:rPr>
        <w:t>рожденный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сторона</w:t>
      </w:r>
      <w:r w:rsidRPr="00064ADD">
        <w:rPr>
          <w:rFonts w:ascii="GHEA Grapalat" w:hAnsi="GHEA Grapalat" w:cs="Times Armenian"/>
          <w:sz w:val="20"/>
          <w:lang w:val="hy-AM"/>
        </w:rPr>
        <w:t xml:space="preserve"> </w:t>
      </w:r>
      <w:r w:rsidRPr="00064ADD">
        <w:rPr>
          <w:rFonts w:ascii="GHEA Grapalat" w:hAnsi="GHEA Grapalat" w:cs="Sylfaen"/>
          <w:sz w:val="20"/>
          <w:lang w:val="hy-AM"/>
        </w:rPr>
        <w:t>оплата</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обязательство</w:t>
      </w:r>
      <w:r w:rsidRPr="00064ADD">
        <w:rPr>
          <w:rFonts w:ascii="GHEA Grapalat" w:hAnsi="GHEA Grapalat" w:cs="Times Armenian"/>
          <w:sz w:val="20"/>
          <w:lang w:val="hy-AM"/>
        </w:rPr>
        <w:t xml:space="preserve"> </w:t>
      </w:r>
      <w:r w:rsidRPr="00064ADD">
        <w:rPr>
          <w:rFonts w:ascii="GHEA Grapalat" w:hAnsi="GHEA Grapalat" w:cs="Sylfaen"/>
          <w:sz w:val="20"/>
          <w:lang w:val="hy-AM"/>
        </w:rPr>
        <w:t>нет</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остановить</w:t>
      </w:r>
      <w:r w:rsidRPr="00064ADD">
        <w:rPr>
          <w:rFonts w:ascii="GHEA Grapalat" w:hAnsi="GHEA Grapalat" w:cs="Times Armenian"/>
          <w:sz w:val="20"/>
          <w:lang w:val="hy-AM"/>
        </w:rPr>
        <w:t xml:space="preserve"> </w:t>
      </w:r>
      <w:r w:rsidRPr="00064ADD">
        <w:rPr>
          <w:rFonts w:ascii="GHEA Grapalat" w:hAnsi="GHEA Grapalat" w:cs="Sylfaen"/>
          <w:sz w:val="20"/>
          <w:lang w:val="hy-AM"/>
        </w:rPr>
        <w:t>другой</w:t>
      </w:r>
      <w:r w:rsidRPr="00064ADD">
        <w:rPr>
          <w:rFonts w:ascii="GHEA Grapalat" w:hAnsi="GHEA Grapalat" w:cs="Times Armenian"/>
          <w:sz w:val="20"/>
          <w:lang w:val="hy-AM"/>
        </w:rPr>
        <w:t xml:space="preserve"> </w:t>
      </w:r>
      <w:r w:rsidRPr="00064ADD">
        <w:rPr>
          <w:rFonts w:ascii="GHEA Grapalat" w:hAnsi="GHEA Grapalat" w:cs="Sylfaen"/>
          <w:sz w:val="20"/>
          <w:lang w:val="hy-AM"/>
        </w:rPr>
        <w:t>из контракта</w:t>
      </w:r>
      <w:r w:rsidRPr="00064ADD">
        <w:rPr>
          <w:rFonts w:ascii="GHEA Grapalat" w:hAnsi="GHEA Grapalat" w:cs="Times Armenian"/>
          <w:sz w:val="20"/>
          <w:lang w:val="hy-AM"/>
        </w:rPr>
        <w:t xml:space="preserve"> </w:t>
      </w:r>
      <w:r w:rsidRPr="00064ADD">
        <w:rPr>
          <w:rFonts w:ascii="GHEA Grapalat" w:hAnsi="GHEA Grapalat" w:cs="Sylfaen"/>
          <w:sz w:val="20"/>
          <w:lang w:val="hy-AM"/>
        </w:rPr>
        <w:t>рожденный: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контраргумент</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обязательство</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 </w:t>
      </w:r>
      <w:r w:rsidRPr="00064ADD">
        <w:rPr>
          <w:rFonts w:ascii="GHEA Grapalat" w:hAnsi="GHEA Grapalat" w:cs="Times Armenian"/>
          <w:sz w:val="20"/>
          <w:lang w:val="hy-AM"/>
        </w:rPr>
        <w:t xml:space="preserve">или </w:t>
      </w:r>
      <w:r w:rsidRPr="00064ADD">
        <w:rPr>
          <w:rFonts w:ascii="GHEA Grapalat" w:hAnsi="GHEA Grapalat" w:cs="Sylfaen"/>
          <w:sz w:val="20"/>
          <w:lang w:val="hy-AM"/>
        </w:rPr>
        <w:t>без</w:t>
      </w:r>
      <w:r w:rsidRPr="00064ADD">
        <w:rPr>
          <w:rFonts w:ascii="GHEA Grapalat" w:hAnsi="GHEA Grapalat" w:cs="Times Armenian"/>
          <w:sz w:val="20"/>
          <w:lang w:val="hy-AM"/>
        </w:rPr>
        <w:t xml:space="preserve"> </w:t>
      </w:r>
      <w:r w:rsidRPr="00064ADD">
        <w:rPr>
          <w:rFonts w:ascii="GHEA Grapalat" w:hAnsi="GHEA Grapalat" w:cs="Sylfaen"/>
          <w:sz w:val="20"/>
          <w:lang w:val="hy-AM"/>
        </w:rPr>
        <w:t>вечеринки</w:t>
      </w:r>
      <w:r w:rsidRPr="00064ADD">
        <w:rPr>
          <w:rFonts w:ascii="GHEA Grapalat" w:hAnsi="GHEA Grapalat" w:cs="Times Armenian"/>
          <w:sz w:val="20"/>
          <w:lang w:val="hy-AM"/>
        </w:rPr>
        <w:t xml:space="preserve"> </w:t>
      </w:r>
      <w:r w:rsidRPr="00064ADD">
        <w:rPr>
          <w:rFonts w:ascii="GHEA Grapalat" w:hAnsi="GHEA Grapalat" w:cs="Sylfaen"/>
          <w:sz w:val="20"/>
          <w:lang w:val="hy-AM"/>
        </w:rPr>
        <w:t>написанный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с печатью</w:t>
      </w:r>
      <w:r w:rsidRPr="00064ADD">
        <w:rPr>
          <w:rFonts w:ascii="GHEA Grapalat" w:hAnsi="GHEA Grapalat" w:cs="Times Armenian"/>
          <w:sz w:val="20"/>
          <w:lang w:val="hy-AM"/>
        </w:rPr>
        <w:t xml:space="preserve"> </w:t>
      </w:r>
      <w:r w:rsidRPr="00064ADD">
        <w:rPr>
          <w:rFonts w:ascii="GHEA Grapalat" w:hAnsi="GHEA Grapalat" w:cs="Sylfaen"/>
          <w:sz w:val="20"/>
          <w:lang w:val="hy-AM"/>
        </w:rPr>
        <w:t>одобренный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соглашение </w:t>
      </w:r>
      <w:r w:rsidRPr="00064ADD">
        <w:rPr>
          <w:rFonts w:ascii="GHEA Grapalat" w:hAnsi="GHEA Grapalat" w:cs="Times Armenian"/>
          <w:sz w:val="20"/>
          <w:lang w:val="hy-AM"/>
        </w:rPr>
        <w:t xml:space="preserve">. </w:t>
      </w:r>
      <w:r w:rsidRPr="00064ADD">
        <w:rPr>
          <w:rFonts w:ascii="GHEA Grapalat" w:hAnsi="GHEA Grapalat" w:cs="Sylfaen"/>
          <w:sz w:val="20"/>
          <w:lang w:val="hy-AM"/>
        </w:rPr>
        <w:t>Из контракта .</w:t>
      </w:r>
      <w:r w:rsidRPr="00064ADD">
        <w:rPr>
          <w:rFonts w:ascii="GHEA Grapalat" w:hAnsi="GHEA Grapalat" w:cs="Times Armenian"/>
          <w:sz w:val="20"/>
          <w:lang w:val="hy-AM"/>
        </w:rPr>
        <w:t xml:space="preserve"> </w:t>
      </w:r>
      <w:r w:rsidRPr="00064ADD">
        <w:rPr>
          <w:rFonts w:ascii="GHEA Grapalat" w:hAnsi="GHEA Grapalat" w:cs="Sylfaen"/>
          <w:sz w:val="20"/>
          <w:lang w:val="hy-AM"/>
        </w:rPr>
        <w:t>рожденный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требовать</w:t>
      </w:r>
      <w:r w:rsidRPr="00064ADD">
        <w:rPr>
          <w:rFonts w:ascii="GHEA Grapalat" w:hAnsi="GHEA Grapalat" w:cs="Times Armenian"/>
          <w:sz w:val="20"/>
          <w:lang w:val="hy-AM"/>
        </w:rPr>
        <w:t xml:space="preserve"> </w:t>
      </w:r>
      <w:r w:rsidRPr="00064ADD">
        <w:rPr>
          <w:rFonts w:ascii="GHEA Grapalat" w:hAnsi="GHEA Grapalat" w:cs="Sylfaen"/>
          <w:sz w:val="20"/>
          <w:lang w:val="hy-AM"/>
        </w:rPr>
        <w:t>право</w:t>
      </w:r>
      <w:r w:rsidRPr="00064ADD">
        <w:rPr>
          <w:rFonts w:ascii="GHEA Grapalat" w:hAnsi="GHEA Grapalat" w:cs="Times Armenian"/>
          <w:sz w:val="20"/>
          <w:lang w:val="hy-AM"/>
        </w:rPr>
        <w:t xml:space="preserve"> </w:t>
      </w:r>
      <w:r w:rsidRPr="00064ADD">
        <w:rPr>
          <w:rFonts w:ascii="GHEA Grapalat" w:hAnsi="GHEA Grapalat" w:cs="Sylfaen"/>
          <w:sz w:val="20"/>
          <w:lang w:val="hy-AM"/>
        </w:rPr>
        <w:t>нет</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быть переданным</w:t>
      </w:r>
      <w:r w:rsidRPr="00064ADD">
        <w:rPr>
          <w:rFonts w:ascii="GHEA Grapalat" w:hAnsi="GHEA Grapalat" w:cs="Times Armenian"/>
          <w:sz w:val="20"/>
          <w:lang w:val="hy-AM"/>
        </w:rPr>
        <w:t xml:space="preserve"> </w:t>
      </w:r>
      <w:r w:rsidRPr="00064ADD">
        <w:rPr>
          <w:rFonts w:ascii="GHEA Grapalat" w:hAnsi="GHEA Grapalat" w:cs="Sylfaen"/>
          <w:sz w:val="20"/>
          <w:lang w:val="hy-AM"/>
        </w:rPr>
        <w:t>другой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человек </w:t>
      </w:r>
      <w:r w:rsidRPr="00064ADD">
        <w:rPr>
          <w:rFonts w:ascii="GHEA Grapalat" w:hAnsi="GHEA Grapalat" w:cs="Times Armenian"/>
          <w:sz w:val="20"/>
          <w:lang w:val="hy-AM"/>
        </w:rPr>
        <w:t xml:space="preserve">, </w:t>
      </w:r>
      <w:r w:rsidRPr="00064ADD">
        <w:rPr>
          <w:rFonts w:ascii="GHEA Grapalat" w:hAnsi="GHEA Grapalat" w:cs="Sylfaen"/>
          <w:sz w:val="20"/>
          <w:lang w:val="hy-AM"/>
        </w:rPr>
        <w:t>без</w:t>
      </w:r>
      <w:r w:rsidRPr="00064ADD">
        <w:rPr>
          <w:rFonts w:ascii="GHEA Grapalat" w:hAnsi="GHEA Grapalat" w:cs="Times Armenian"/>
          <w:sz w:val="20"/>
          <w:lang w:val="hy-AM"/>
        </w:rPr>
        <w:t xml:space="preserve"> </w:t>
      </w:r>
      <w:r w:rsidRPr="00064ADD">
        <w:rPr>
          <w:rFonts w:ascii="GHEA Grapalat" w:hAnsi="GHEA Grapalat" w:cs="Sylfaen"/>
          <w:sz w:val="20"/>
          <w:lang w:val="hy-AM"/>
        </w:rPr>
        <w:t>должник</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сторона</w:t>
      </w:r>
      <w:r w:rsidRPr="00064ADD">
        <w:rPr>
          <w:rFonts w:ascii="GHEA Grapalat" w:hAnsi="GHEA Grapalat" w:cs="Times Armenian"/>
          <w:sz w:val="20"/>
          <w:lang w:val="hy-AM"/>
        </w:rPr>
        <w:t xml:space="preserve"> </w:t>
      </w:r>
      <w:r w:rsidRPr="00064ADD">
        <w:rPr>
          <w:rFonts w:ascii="GHEA Grapalat" w:hAnsi="GHEA Grapalat" w:cs="Sylfaen"/>
          <w:sz w:val="20"/>
          <w:lang w:val="hy-AM"/>
        </w:rPr>
        <w:t>написанный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соглашение </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7.3 В случае, если в результате мониторинга или контроля за исполнением требований закона или рассмотрения жалоб в установленной законом процедуре будет установлено, что в процессе закупок до заключения договора Подрядчик представил ложные документы (информацию и данные), или решение о признании последнего в качестве выбранного участника не соответствует законодательству Республики Армения, то после возникновения таких оснований Заказчик </w:t>
      </w:r>
      <w:r w:rsidR="00CD7828" w:rsidRPr="00064ADD">
        <w:rPr>
          <w:rFonts w:ascii="GHEA Grapalat" w:hAnsi="GHEA Grapalat"/>
          <w:sz w:val="20"/>
          <w:lang w:val="hy-AM"/>
        </w:rPr>
        <w:t>в одностороннем порядке расторгает договор, если бы выявленные нарушения были известны до заключения договора в соответствии с законодательством Республики Армения о закупках и послужили бы основанием для расторжения договора. Кроме того, Заказчик не несет риска убытков или упущенной выгоды, возникших у Подрядчика в результате одностороннего расторжения договора, и последний обязан возместить Заказчику убытки, понесенные по его вине, в размере, на который был расторгнут договор.</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Споры, связанные с настоящим Соглашением, подлежат рассмотрению в судах Республики Армения.</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изменения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дополнения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сделанный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только</w:t>
      </w:r>
      <w:r w:rsidRPr="00064ADD">
        <w:rPr>
          <w:rFonts w:ascii="GHEA Grapalat" w:hAnsi="GHEA Grapalat" w:cs="Times Armenian"/>
          <w:sz w:val="20"/>
          <w:lang w:val="hy-AM"/>
        </w:rPr>
        <w:t xml:space="preserve"> </w:t>
      </w:r>
      <w:r w:rsidRPr="00064ADD">
        <w:rPr>
          <w:rFonts w:ascii="GHEA Grapalat" w:hAnsi="GHEA Grapalat" w:cs="Sylfaen"/>
          <w:sz w:val="20"/>
          <w:lang w:val="hy-AM"/>
        </w:rPr>
        <w:t>Вечеринки</w:t>
      </w:r>
      <w:r w:rsidRPr="00064ADD">
        <w:rPr>
          <w:rFonts w:ascii="GHEA Grapalat" w:hAnsi="GHEA Grapalat" w:cs="Times Armenian"/>
          <w:sz w:val="20"/>
          <w:lang w:val="hy-AM"/>
        </w:rPr>
        <w:t xml:space="preserve"> </w:t>
      </w:r>
      <w:r w:rsidRPr="00064ADD">
        <w:rPr>
          <w:rFonts w:ascii="GHEA Grapalat" w:hAnsi="GHEA Grapalat" w:cs="Sylfaen"/>
          <w:sz w:val="20"/>
          <w:lang w:val="hy-AM"/>
        </w:rPr>
        <w:t>взаимный</w:t>
      </w:r>
      <w:r w:rsidRPr="00064ADD">
        <w:rPr>
          <w:rFonts w:ascii="GHEA Grapalat" w:hAnsi="GHEA Grapalat" w:cs="Times Armenian"/>
          <w:sz w:val="20"/>
          <w:lang w:val="hy-AM"/>
        </w:rPr>
        <w:t xml:space="preserve"> </w:t>
      </w:r>
      <w:r w:rsidRPr="00064ADD">
        <w:rPr>
          <w:rFonts w:ascii="GHEA Grapalat" w:hAnsi="GHEA Grapalat" w:cs="Sylfaen"/>
          <w:sz w:val="20"/>
          <w:lang w:val="hy-AM"/>
        </w:rPr>
        <w:t>с согласия:</w:t>
      </w:r>
      <w:r w:rsidRPr="00064ADD">
        <w:rPr>
          <w:rFonts w:ascii="GHEA Grapalat" w:hAnsi="GHEA Grapalat" w:cs="Times Armenian"/>
          <w:sz w:val="20"/>
          <w:lang w:val="hy-AM"/>
        </w:rPr>
        <w:t xml:space="preserve"> </w:t>
      </w:r>
      <w:r w:rsidRPr="00064ADD">
        <w:rPr>
          <w:rFonts w:ascii="GHEA Grapalat" w:hAnsi="GHEA Grapalat" w:cs="Sylfaen"/>
          <w:sz w:val="20"/>
          <w:lang w:val="hy-AM"/>
        </w:rPr>
        <w:t>соглашение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запечатать</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посредством </w:t>
      </w:r>
      <w:r w:rsidRPr="00064ADD">
        <w:rPr>
          <w:rFonts w:ascii="GHEA Grapalat" w:hAnsi="GHEA Grapalat" w:cs="Times Armenian"/>
          <w:sz w:val="20"/>
          <w:lang w:val="hy-AM"/>
        </w:rPr>
        <w:t xml:space="preserve">которого </w:t>
      </w:r>
      <w:r w:rsidRPr="00064ADD">
        <w:rPr>
          <w:rFonts w:ascii="GHEA Grapalat" w:hAnsi="GHEA Grapalat" w:cs="Sylfaen"/>
          <w:sz w:val="20"/>
          <w:lang w:val="hy-AM"/>
        </w:rPr>
        <w:t>будет</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неразлучные</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часть </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Запрещается вносить какие-либо изменения в договор, а если цена договора факторинговая, то и в соглашение, заключаемое в каждом последующем году, которые приводят к увеличению объема приобретаемой услуги или </w:t>
      </w:r>
      <w:r w:rsidRPr="00064ADD">
        <w:rPr>
          <w:rFonts w:ascii="GHEA Grapalat" w:hAnsi="GHEA Grapalat" w:cs="Sylfaen"/>
          <w:sz w:val="20"/>
          <w:lang w:val="hy-AM"/>
        </w:rPr>
        <w:t>цены за единицу приобретаемой услуги.</w:t>
      </w:r>
      <w:r w:rsidRPr="00064ADD">
        <w:rPr>
          <w:rFonts w:ascii="GHEA Grapalat" w:hAnsi="GHEA Grapalat" w:cs="Times Armenian"/>
          <w:sz w:val="20"/>
          <w:lang w:val="hy-AM"/>
        </w:rPr>
        <w:t xml:space="preserve"> </w:t>
      </w:r>
      <w:r w:rsidRPr="00064ADD">
        <w:rPr>
          <w:rFonts w:ascii="GHEA Grapalat" w:hAnsi="GHEA Grapalat"/>
          <w:sz w:val="20"/>
          <w:lang w:val="hy-AM"/>
        </w:rPr>
        <w:t>или искусственное изменение цены контракта.</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Каждый случай внесения изменений в договор по причинам, не зависящим от сторон договора, рассматривается Правительством Республики Армения.</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 xml:space="preserve">7.6. Если договор </w:t>
      </w:r>
      <w:r w:rsidRPr="00064ADD">
        <w:rPr>
          <w:rFonts w:ascii="GHEA Grapalat" w:hAnsi="GHEA Grapalat"/>
          <w:sz w:val="20"/>
          <w:lang w:val="hy-AM"/>
        </w:rPr>
        <w:t xml:space="preserve">исполняется </w:t>
      </w:r>
      <w:r w:rsidRPr="00064ADD">
        <w:rPr>
          <w:rFonts w:ascii="GHEA Grapalat" w:hAnsi="GHEA Grapalat"/>
          <w:sz w:val="20"/>
          <w:lang w:val="pt-BR"/>
        </w:rPr>
        <w:t>посредством агентского соглашения.</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 xml:space="preserve">Принципал </w:t>
      </w:r>
      <w:r w:rsidRPr="00064ADD">
        <w:rPr>
          <w:rFonts w:ascii="GHEA Grapalat" w:hAnsi="GHEA Grapalat"/>
          <w:sz w:val="20"/>
          <w:lang w:val="pt-BR"/>
        </w:rPr>
        <w:t>несет ответственность за неисполнение или ненадлежащее исполнение агентом своих обязательств.</w:t>
      </w:r>
    </w:p>
    <w:p w14:paraId="3F282BFD"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В случае смены агента в ходе исполнения договора </w:t>
      </w:r>
      <w:r w:rsidRPr="00064ADD">
        <w:rPr>
          <w:rFonts w:ascii="GHEA Grapalat" w:hAnsi="GHEA Grapalat"/>
          <w:sz w:val="20"/>
          <w:lang w:val="hy-AM"/>
        </w:rPr>
        <w:t xml:space="preserve">Подрядчик </w:t>
      </w:r>
      <w:r w:rsidRPr="00064ADD">
        <w:rPr>
          <w:rFonts w:ascii="GHEA Grapalat" w:hAnsi="GHEA Grapalat"/>
          <w:sz w:val="20"/>
          <w:lang w:val="pt-BR"/>
        </w:rPr>
        <w:t xml:space="preserve">обязан уведомить Заказчика в письменной форме </w:t>
      </w:r>
      <w:r w:rsidRPr="00064ADD">
        <w:rPr>
          <w:rFonts w:ascii="GHEA Grapalat" w:hAnsi="GHEA Grapalat"/>
          <w:sz w:val="20"/>
          <w:lang w:val="hy-AM"/>
        </w:rPr>
        <w:t xml:space="preserve">, </w:t>
      </w:r>
      <w:r w:rsidRPr="00064ADD">
        <w:rPr>
          <w:rFonts w:ascii="GHEA Grapalat" w:hAnsi="GHEA Grapalat"/>
          <w:sz w:val="20"/>
          <w:lang w:val="pt-BR"/>
        </w:rPr>
        <w:t xml:space="preserve">предоставив копию договора об агентских услугах и данные стороны, участвующей в нем, в течение пяти рабочих дней с даты смены. </w:t>
      </w:r>
      <w:r w:rsidR="006F71CF" w:rsidRPr="00064ADD">
        <w:rPr>
          <w:rFonts w:ascii="GHEA Grapalat" w:hAnsi="GHEA Grapalat"/>
          <w:sz w:val="20"/>
          <w:vertAlign w:val="superscript"/>
          <w:lang w:val="pt-BR"/>
        </w:rPr>
        <w:t>22</w:t>
      </w:r>
    </w:p>
    <w:p w14:paraId="032C4BD3"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7.7 Если договор реализуется путем заключения договора о совместной деятельности (консорциумного договора), участники этого договора несут солидарную ответственность. Кроме того, в случае выхода участника консорциума из него договор расторгается в одностороннем порядке, и к участникам консорциума применяются предусмотренные в договоре меры ответственности. </w:t>
      </w:r>
      <w:r w:rsidR="008E7F2E" w:rsidRPr="00064ADD">
        <w:rPr>
          <w:rFonts w:ascii="GHEA Grapalat" w:hAnsi="GHEA Grapalat"/>
          <w:sz w:val="20"/>
          <w:vertAlign w:val="superscript"/>
          <w:lang w:val="pt-BR"/>
        </w:rPr>
        <w:t>23</w:t>
      </w:r>
      <w:r w:rsidRPr="00064ADD">
        <w:rPr>
          <w:rStyle w:val="af6"/>
          <w:rFonts w:ascii="GHEA Grapalat" w:hAnsi="GHEA Grapalat"/>
          <w:color w:val="FFFFFF"/>
          <w:sz w:val="20"/>
          <w:lang w:val="pt-BR"/>
        </w:rPr>
        <w:footnoteReference w:id="6"/>
      </w:r>
    </w:p>
    <w:p w14:paraId="556598FF"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Сервис</w:t>
      </w:r>
      <w:r w:rsidRPr="00064ADD">
        <w:rPr>
          <w:rFonts w:ascii="GHEA Grapalat" w:hAnsi="GHEA Grapalat" w:cs="Times Armenian"/>
          <w:sz w:val="20"/>
          <w:lang w:val="hy-AM"/>
        </w:rPr>
        <w:t xml:space="preserve"> </w:t>
      </w:r>
      <w:r w:rsidRPr="00064ADD">
        <w:rPr>
          <w:rFonts w:ascii="GHEA Grapalat" w:hAnsi="GHEA Grapalat" w:cs="Times Armenian"/>
          <w:sz w:val="20"/>
        </w:rPr>
        <w:t>доставка</w:t>
      </w:r>
      <w:r w:rsidRPr="00064ADD">
        <w:rPr>
          <w:rFonts w:ascii="GHEA Grapalat" w:hAnsi="GHEA Grapalat" w:cs="Times Armenian"/>
          <w:sz w:val="20"/>
          <w:lang w:val="hy-AM"/>
        </w:rPr>
        <w:t xml:space="preserve"> </w:t>
      </w:r>
      <w:r w:rsidRPr="00064ADD">
        <w:rPr>
          <w:rFonts w:ascii="GHEA Grapalat" w:hAnsi="GHEA Grapalat" w:cs="Sylfaen"/>
          <w:sz w:val="20"/>
          <w:lang w:val="hy-AM"/>
        </w:rPr>
        <w:t>крайний срок</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расширить</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до подписания </w:t>
      </w:r>
      <w:r w:rsidRPr="00064ADD">
        <w:rPr>
          <w:rFonts w:ascii="GHEA Grapalat" w:hAnsi="GHEA Grapalat" w:cs="Times Armenian"/>
          <w:sz w:val="20"/>
          <w:lang w:val="hy-AM"/>
        </w:rPr>
        <w:t xml:space="preserve">контракта </w:t>
      </w:r>
      <w:r w:rsidRPr="00064ADD">
        <w:rPr>
          <w:rFonts w:ascii="GHEA Grapalat" w:hAnsi="GHEA Grapalat" w:cs="Sylfaen"/>
          <w:sz w:val="20"/>
          <w:lang w:val="hy-AM"/>
        </w:rPr>
        <w:t>крайний срок</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завершение </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Исполнено</w:t>
      </w:r>
      <w:r w:rsidRPr="00064ADD">
        <w:rPr>
          <w:rFonts w:ascii="GHEA Grapalat" w:hAnsi="GHEA Grapalat" w:cs="Sylfaen"/>
          <w:sz w:val="20"/>
        </w:rPr>
        <w:t>​</w:t>
      </w:r>
      <w:r w:rsidRPr="00064ADD">
        <w:rPr>
          <w:rFonts w:ascii="GHEA Grapalat" w:hAnsi="GHEA Grapalat" w:cs="Times Armenian"/>
          <w:sz w:val="20"/>
          <w:lang w:val="hy-AM"/>
        </w:rPr>
        <w:t xml:space="preserve"> </w:t>
      </w:r>
      <w:r w:rsidRPr="00064ADD">
        <w:rPr>
          <w:rFonts w:ascii="GHEA Grapalat" w:hAnsi="GHEA Grapalat" w:cs="Sylfaen"/>
          <w:sz w:val="20"/>
          <w:lang w:val="hy-AM"/>
        </w:rPr>
        <w:t>предположение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доступность</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в данном </w:t>
      </w:r>
      <w:r w:rsidRPr="00064ADD">
        <w:rPr>
          <w:rFonts w:ascii="GHEA Grapalat" w:hAnsi="GHEA Grapalat" w:cs="Times Armenian"/>
          <w:sz w:val="20"/>
          <w:lang w:val="hy-AM"/>
        </w:rPr>
        <w:t xml:space="preserve">случае , </w:t>
      </w:r>
      <w:r w:rsidRPr="00064ADD">
        <w:rPr>
          <w:rFonts w:ascii="GHEA Grapalat" w:hAnsi="GHEA Grapalat" w:cs="Sylfaen"/>
          <w:sz w:val="20"/>
          <w:lang w:val="hy-AM"/>
        </w:rPr>
        <w:t>при условии , что</w:t>
      </w:r>
      <w:r w:rsidRPr="00064ADD">
        <w:rPr>
          <w:rFonts w:ascii="GHEA Grapalat" w:hAnsi="GHEA Grapalat" w:cs="Sylfaen"/>
          <w:sz w:val="20"/>
          <w:lang w:val="pt-BR"/>
        </w:rPr>
        <w:t xml:space="preserve"> </w:t>
      </w:r>
      <w:r w:rsidRPr="00064ADD">
        <w:rPr>
          <w:rFonts w:ascii="GHEA Grapalat" w:hAnsi="GHEA Grapalat"/>
          <w:sz w:val="20"/>
          <w:lang w:val="hy-AM"/>
        </w:rPr>
        <w:t>Клиент</w:t>
      </w:r>
      <w:r w:rsidRPr="00064ADD">
        <w:rPr>
          <w:rFonts w:ascii="GHEA Grapalat" w:hAnsi="GHEA Grapalat" w:cs="Times Armenian"/>
          <w:sz w:val="20"/>
          <w:lang w:val="hy-AM"/>
        </w:rPr>
        <w:t xml:space="preserve"> </w:t>
      </w:r>
      <w:r w:rsidRPr="00064ADD">
        <w:rPr>
          <w:rFonts w:ascii="GHEA Grapalat" w:hAnsi="GHEA Grapalat" w:cs="Sylfaen"/>
          <w:sz w:val="20"/>
          <w:lang w:val="hy-AM"/>
        </w:rPr>
        <w:t>около</w:t>
      </w:r>
      <w:r w:rsidRPr="00064ADD">
        <w:rPr>
          <w:rFonts w:ascii="GHEA Grapalat" w:hAnsi="GHEA Grapalat" w:cs="Times Armenian"/>
          <w:sz w:val="20"/>
          <w:lang w:val="hy-AM"/>
        </w:rPr>
        <w:t xml:space="preserve"> </w:t>
      </w:r>
      <w:r w:rsidRPr="00064ADD">
        <w:rPr>
          <w:rFonts w:ascii="GHEA Grapalat" w:hAnsi="GHEA Grapalat" w:cs="Sylfaen"/>
          <w:sz w:val="20"/>
          <w:lang w:val="hy-AM"/>
        </w:rPr>
        <w:t>нет</w:t>
      </w:r>
      <w:r w:rsidRPr="00064ADD">
        <w:rPr>
          <w:rFonts w:ascii="GHEA Grapalat" w:hAnsi="GHEA Grapalat" w:cs="Times Armenian"/>
          <w:sz w:val="20"/>
          <w:lang w:val="hy-AM"/>
        </w:rPr>
        <w:t xml:space="preserve"> </w:t>
      </w:r>
      <w:r w:rsidRPr="00064ADD">
        <w:rPr>
          <w:rFonts w:ascii="GHEA Grapalat" w:hAnsi="GHEA Grapalat" w:cs="Sylfaen"/>
          <w:sz w:val="20"/>
          <w:lang w:val="hy-AM"/>
        </w:rPr>
        <w:t>исчезнувший</w:t>
      </w:r>
      <w:r w:rsidRPr="00064ADD">
        <w:rPr>
          <w:rFonts w:ascii="GHEA Grapalat" w:hAnsi="GHEA Grapalat" w:cs="Times Armenian"/>
          <w:sz w:val="20"/>
          <w:lang w:val="hy-AM"/>
        </w:rPr>
        <w:t xml:space="preserve"> </w:t>
      </w:r>
      <w:r w:rsidRPr="00064ADD">
        <w:rPr>
          <w:rFonts w:ascii="GHEA Grapalat" w:hAnsi="GHEA Grapalat" w:cs="Times Armenian"/>
          <w:sz w:val="20"/>
        </w:rPr>
        <w:t>услуга</w:t>
      </w:r>
      <w:r w:rsidRPr="00064ADD">
        <w:rPr>
          <w:rFonts w:ascii="GHEA Grapalat" w:hAnsi="GHEA Grapalat" w:cs="Times Armenian"/>
          <w:sz w:val="20"/>
          <w:lang w:val="hy-AM"/>
        </w:rPr>
        <w:t xml:space="preserve"> </w:t>
      </w:r>
      <w:r w:rsidRPr="00064ADD">
        <w:rPr>
          <w:rFonts w:ascii="GHEA Grapalat" w:hAnsi="GHEA Grapalat" w:cs="Sylfaen"/>
          <w:sz w:val="20"/>
          <w:lang w:val="hy-AM"/>
        </w:rPr>
        <w:t>использовать</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требование </w:t>
      </w:r>
      <w:r w:rsidRPr="00064ADD">
        <w:rPr>
          <w:rFonts w:ascii="GHEA Grapalat" w:hAnsi="GHEA Grapalat" w:cs="Sylfaen"/>
          <w:sz w:val="20"/>
          <w:lang w:val="pt-BR"/>
        </w:rPr>
        <w:t>и</w:t>
      </w:r>
      <w:r w:rsidRPr="00064ADD">
        <w:rPr>
          <w:rFonts w:ascii="GHEA Grapalat" w:hAnsi="GHEA Grapalat" w:cs="Sylfaen"/>
          <w:sz w:val="20"/>
        </w:rPr>
        <w:t>​</w:t>
      </w:r>
      <w:r w:rsidRPr="00064ADD">
        <w:rPr>
          <w:rFonts w:ascii="GHEA Grapalat" w:hAnsi="GHEA Grapalat" w:cs="Sylfaen"/>
          <w:sz w:val="20"/>
          <w:lang w:val="pt-BR"/>
        </w:rPr>
        <w:t xml:space="preserve"> </w:t>
      </w:r>
      <w:r w:rsidRPr="00064ADD">
        <w:rPr>
          <w:rFonts w:ascii="GHEA Grapalat" w:hAnsi="GHEA Grapalat" w:cs="Sylfaen"/>
          <w:sz w:val="20"/>
        </w:rPr>
        <w:t>Исполнитель</w:t>
      </w:r>
      <w:r w:rsidRPr="00064ADD">
        <w:rPr>
          <w:rFonts w:ascii="GHEA Grapalat" w:hAnsi="GHEA Grapalat" w:cs="Sylfaen"/>
          <w:sz w:val="20"/>
          <w:lang w:val="pt-BR"/>
        </w:rPr>
        <w:t xml:space="preserve"> </w:t>
      </w:r>
      <w:r w:rsidRPr="00064ADD">
        <w:rPr>
          <w:rFonts w:ascii="GHEA Grapalat" w:hAnsi="GHEA Grapalat" w:cs="Sylfaen"/>
          <w:sz w:val="20"/>
        </w:rPr>
        <w:t>предложение</w:t>
      </w:r>
      <w:r w:rsidRPr="00064ADD">
        <w:rPr>
          <w:rFonts w:ascii="GHEA Grapalat" w:hAnsi="GHEA Grapalat" w:cs="Sylfaen"/>
          <w:sz w:val="20"/>
          <w:lang w:val="pt-BR"/>
        </w:rPr>
        <w:t xml:space="preserve"> </w:t>
      </w:r>
      <w:r w:rsidRPr="00064ADD">
        <w:rPr>
          <w:rFonts w:ascii="GHEA Grapalat" w:hAnsi="GHEA Grapalat" w:cs="Sylfaen"/>
          <w:sz w:val="20"/>
        </w:rPr>
        <w:t>представлено</w:t>
      </w:r>
      <w:r w:rsidRPr="00064ADD">
        <w:rPr>
          <w:rFonts w:ascii="GHEA Grapalat" w:hAnsi="GHEA Grapalat" w:cs="Sylfaen"/>
          <w:sz w:val="20"/>
          <w:lang w:val="pt-BR"/>
        </w:rPr>
        <w:t xml:space="preserve"> </w:t>
      </w:r>
      <w:r w:rsidRPr="00064ADD">
        <w:rPr>
          <w:rFonts w:ascii="GHEA Grapalat" w:hAnsi="GHEA Grapalat" w:cs="Sylfaen"/>
          <w:sz w:val="20"/>
        </w:rPr>
        <w:t>является</w:t>
      </w:r>
      <w:r w:rsidRPr="00064ADD">
        <w:rPr>
          <w:rFonts w:ascii="GHEA Grapalat" w:hAnsi="GHEA Grapalat" w:cs="Sylfaen"/>
          <w:sz w:val="20"/>
          <w:lang w:val="pt-BR"/>
        </w:rPr>
        <w:t xml:space="preserve"> </w:t>
      </w:r>
      <w:r w:rsidRPr="00064ADD">
        <w:rPr>
          <w:rFonts w:ascii="GHEA Grapalat" w:hAnsi="GHEA Grapalat" w:cs="Sylfaen"/>
          <w:sz w:val="20"/>
        </w:rPr>
        <w:t>нет</w:t>
      </w:r>
      <w:r w:rsidRPr="00064ADD">
        <w:rPr>
          <w:rFonts w:ascii="GHEA Grapalat" w:hAnsi="GHEA Grapalat" w:cs="Sylfaen"/>
          <w:sz w:val="20"/>
          <w:lang w:val="pt-BR"/>
        </w:rPr>
        <w:t xml:space="preserve"> </w:t>
      </w:r>
      <w:r w:rsidRPr="00064ADD">
        <w:rPr>
          <w:rFonts w:ascii="GHEA Grapalat" w:hAnsi="GHEA Grapalat" w:cs="Sylfaen"/>
          <w:sz w:val="20"/>
        </w:rPr>
        <w:t>позже</w:t>
      </w:r>
      <w:r w:rsidRPr="00064ADD">
        <w:rPr>
          <w:rFonts w:ascii="GHEA Grapalat" w:hAnsi="GHEA Grapalat" w:cs="Sylfaen"/>
          <w:sz w:val="20"/>
          <w:lang w:val="pt-BR"/>
        </w:rPr>
        <w:t xml:space="preserve">​ </w:t>
      </w:r>
      <w:r w:rsidRPr="00064ADD">
        <w:rPr>
          <w:rFonts w:ascii="GHEA Grapalat" w:hAnsi="GHEA Grapalat" w:cs="Sylfaen"/>
          <w:sz w:val="20"/>
        </w:rPr>
        <w:t>по контракту</w:t>
      </w:r>
      <w:r w:rsidRPr="00064ADD">
        <w:rPr>
          <w:rFonts w:ascii="GHEA Grapalat" w:hAnsi="GHEA Grapalat" w:cs="Sylfaen"/>
          <w:sz w:val="20"/>
          <w:lang w:val="pt-BR"/>
        </w:rPr>
        <w:t xml:space="preserve"> </w:t>
      </w:r>
      <w:r w:rsidRPr="00064ADD">
        <w:rPr>
          <w:rFonts w:ascii="GHEA Grapalat" w:hAnsi="GHEA Grapalat" w:cs="Sylfaen"/>
          <w:sz w:val="20"/>
        </w:rPr>
        <w:t>в</w:t>
      </w:r>
      <w:r w:rsidRPr="00064ADD">
        <w:rPr>
          <w:rFonts w:ascii="GHEA Grapalat" w:hAnsi="GHEA Grapalat" w:cs="Sylfaen"/>
          <w:sz w:val="20"/>
          <w:lang w:val="pt-BR"/>
        </w:rPr>
        <w:t xml:space="preserve"> </w:t>
      </w:r>
      <w:r w:rsidRPr="00064ADD">
        <w:rPr>
          <w:rFonts w:ascii="GHEA Grapalat" w:hAnsi="GHEA Grapalat" w:cs="Sylfaen"/>
          <w:sz w:val="20"/>
        </w:rPr>
        <w:t>с самого начала</w:t>
      </w:r>
      <w:r w:rsidRPr="00064ADD">
        <w:rPr>
          <w:rFonts w:ascii="GHEA Grapalat" w:hAnsi="GHEA Grapalat" w:cs="Sylfaen"/>
          <w:sz w:val="20"/>
          <w:lang w:val="pt-BR"/>
        </w:rPr>
        <w:t xml:space="preserve"> </w:t>
      </w:r>
      <w:r w:rsidRPr="00064ADD">
        <w:rPr>
          <w:rFonts w:ascii="GHEA Grapalat" w:hAnsi="GHEA Grapalat" w:cs="Sylfaen"/>
          <w:sz w:val="20"/>
        </w:rPr>
        <w:t>услуги</w:t>
      </w:r>
      <w:r w:rsidRPr="00064ADD">
        <w:rPr>
          <w:rFonts w:ascii="GHEA Grapalat" w:hAnsi="GHEA Grapalat" w:cs="Sylfaen"/>
          <w:sz w:val="20"/>
          <w:lang w:val="pt-BR"/>
        </w:rPr>
        <w:t xml:space="preserve"> </w:t>
      </w:r>
      <w:r w:rsidRPr="00064ADD">
        <w:rPr>
          <w:rFonts w:ascii="GHEA Grapalat" w:hAnsi="GHEA Grapalat" w:cs="Sylfaen"/>
          <w:sz w:val="20"/>
        </w:rPr>
        <w:t>доставка</w:t>
      </w:r>
      <w:r w:rsidRPr="00064ADD">
        <w:rPr>
          <w:rFonts w:ascii="GHEA Grapalat" w:hAnsi="GHEA Grapalat" w:cs="Sylfaen"/>
          <w:sz w:val="20"/>
          <w:lang w:val="pt-BR"/>
        </w:rPr>
        <w:t xml:space="preserve"> </w:t>
      </w:r>
      <w:r w:rsidRPr="00064ADD">
        <w:rPr>
          <w:rFonts w:ascii="GHEA Grapalat" w:hAnsi="GHEA Grapalat" w:cs="Sylfaen"/>
          <w:sz w:val="20"/>
        </w:rPr>
        <w:t>число</w:t>
      </w:r>
      <w:r w:rsidRPr="00064ADD">
        <w:rPr>
          <w:rFonts w:ascii="GHEA Grapalat" w:hAnsi="GHEA Grapalat" w:cs="Sylfaen"/>
          <w:sz w:val="20"/>
          <w:lang w:val="pt-BR"/>
        </w:rPr>
        <w:t xml:space="preserve"> </w:t>
      </w:r>
      <w:r w:rsidRPr="00064ADD">
        <w:rPr>
          <w:rFonts w:ascii="GHEA Grapalat" w:hAnsi="GHEA Grapalat" w:cs="Sylfaen"/>
          <w:sz w:val="20"/>
        </w:rPr>
        <w:t>определенный</w:t>
      </w:r>
      <w:r w:rsidRPr="00064ADD">
        <w:rPr>
          <w:rFonts w:ascii="GHEA Grapalat" w:hAnsi="GHEA Grapalat" w:cs="Sylfaen"/>
          <w:sz w:val="20"/>
          <w:lang w:val="pt-BR"/>
        </w:rPr>
        <w:t xml:space="preserve"> </w:t>
      </w:r>
      <w:r w:rsidRPr="00064ADD">
        <w:rPr>
          <w:rFonts w:ascii="GHEA Grapalat" w:hAnsi="GHEA Grapalat" w:cs="Sylfaen"/>
          <w:sz w:val="20"/>
        </w:rPr>
        <w:t>крайний срок</w:t>
      </w:r>
      <w:r w:rsidRPr="00064ADD">
        <w:rPr>
          <w:rFonts w:ascii="GHEA Grapalat" w:hAnsi="GHEA Grapalat" w:cs="Sylfaen"/>
          <w:sz w:val="20"/>
          <w:lang w:val="pt-BR"/>
        </w:rPr>
        <w:t xml:space="preserve"> </w:t>
      </w:r>
      <w:r w:rsidRPr="00064ADD">
        <w:rPr>
          <w:rFonts w:ascii="GHEA Grapalat" w:hAnsi="GHEA Grapalat" w:cs="Sylfaen"/>
          <w:sz w:val="20"/>
        </w:rPr>
        <w:t>по истечении срока</w:t>
      </w:r>
      <w:r w:rsidRPr="00064ADD">
        <w:rPr>
          <w:rFonts w:ascii="GHEA Grapalat" w:hAnsi="GHEA Grapalat" w:cs="Sylfaen"/>
          <w:sz w:val="20"/>
          <w:lang w:val="pt-BR"/>
        </w:rPr>
        <w:t xml:space="preserve"> </w:t>
      </w:r>
      <w:r w:rsidRPr="00064ADD">
        <w:rPr>
          <w:rFonts w:ascii="GHEA Grapalat" w:hAnsi="GHEA Grapalat" w:cs="Sylfaen"/>
          <w:sz w:val="20"/>
        </w:rPr>
        <w:t xml:space="preserve">не менее </w:t>
      </w:r>
      <w:r w:rsidRPr="00064ADD">
        <w:rPr>
          <w:rFonts w:ascii="GHEA Grapalat" w:hAnsi="GHEA Grapalat" w:cs="Sylfaen"/>
          <w:sz w:val="20"/>
          <w:lang w:val="pt-BR"/>
        </w:rPr>
        <w:t xml:space="preserve">5 </w:t>
      </w:r>
      <w:r w:rsidRPr="00064ADD">
        <w:rPr>
          <w:rFonts w:ascii="GHEA Grapalat" w:hAnsi="GHEA Grapalat" w:cs="Sylfaen"/>
          <w:sz w:val="20"/>
        </w:rPr>
        <w:lastRenderedPageBreak/>
        <w:t>календарных дней</w:t>
      </w:r>
      <w:r w:rsidRPr="00064ADD">
        <w:rPr>
          <w:rFonts w:ascii="GHEA Grapalat" w:hAnsi="GHEA Grapalat" w:cs="Sylfaen"/>
          <w:sz w:val="20"/>
          <w:lang w:val="pt-BR"/>
        </w:rPr>
        <w:t xml:space="preserve"> </w:t>
      </w:r>
      <w:r w:rsidRPr="00064ADD">
        <w:rPr>
          <w:rFonts w:ascii="GHEA Grapalat" w:hAnsi="GHEA Grapalat" w:cs="Sylfaen"/>
          <w:sz w:val="20"/>
        </w:rPr>
        <w:t>день</w:t>
      </w:r>
      <w:r w:rsidRPr="00064ADD">
        <w:rPr>
          <w:rFonts w:ascii="GHEA Grapalat" w:hAnsi="GHEA Grapalat" w:cs="Sylfaen"/>
          <w:sz w:val="20"/>
          <w:lang w:val="pt-BR"/>
        </w:rPr>
        <w:t xml:space="preserve"> </w:t>
      </w:r>
      <w:r w:rsidRPr="00064ADD">
        <w:rPr>
          <w:rFonts w:ascii="GHEA Grapalat" w:hAnsi="GHEA Grapalat" w:cs="Sylfaen"/>
          <w:sz w:val="20"/>
        </w:rPr>
        <w:t xml:space="preserve">далее </w:t>
      </w:r>
      <w:r w:rsidRPr="00064ADD">
        <w:rPr>
          <w:rFonts w:ascii="GHEA Grapalat" w:hAnsi="GHEA Grapalat" w:cs="Sylfaen"/>
          <w:sz w:val="20"/>
          <w:lang w:val="pt-BR"/>
        </w:rPr>
        <w:t xml:space="preserve">. Кроме того, в случае, указанном в этом пункте, </w:t>
      </w:r>
      <w:r w:rsidRPr="00064ADD">
        <w:rPr>
          <w:rFonts w:ascii="GHEA Grapalat" w:hAnsi="GHEA Grapalat" w:cs="Times Armenian"/>
          <w:sz w:val="20"/>
          <w:lang w:val="pt-BR"/>
        </w:rPr>
        <w:t>услуга</w:t>
      </w:r>
      <w:r w:rsidRPr="00064ADD">
        <w:rPr>
          <w:rFonts w:ascii="GHEA Grapalat" w:hAnsi="GHEA Grapalat" w:cs="Times Armenian"/>
          <w:sz w:val="20"/>
          <w:lang w:val="hy-AM"/>
        </w:rPr>
        <w:t xml:space="preserve"> </w:t>
      </w:r>
      <w:r w:rsidRPr="00064ADD">
        <w:rPr>
          <w:rFonts w:ascii="GHEA Grapalat" w:hAnsi="GHEA Grapalat" w:cs="Times Armenian"/>
          <w:sz w:val="20"/>
        </w:rPr>
        <w:t>доставка</w:t>
      </w:r>
      <w:r w:rsidRPr="00064ADD">
        <w:rPr>
          <w:rFonts w:ascii="GHEA Grapalat" w:hAnsi="GHEA Grapalat" w:cs="Times Armenian"/>
          <w:sz w:val="20"/>
          <w:lang w:val="hy-AM"/>
        </w:rPr>
        <w:t xml:space="preserve"> </w:t>
      </w:r>
      <w:r w:rsidRPr="00064ADD">
        <w:rPr>
          <w:rFonts w:ascii="GHEA Grapalat" w:hAnsi="GHEA Grapalat" w:cs="Sylfaen"/>
          <w:sz w:val="20"/>
          <w:lang w:val="hy-AM"/>
        </w:rPr>
        <w:t>крайний срок</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расширить</w:t>
      </w:r>
      <w:r w:rsidRPr="00064ADD">
        <w:rPr>
          <w:rFonts w:ascii="GHEA Grapalat" w:hAnsi="GHEA Grapalat" w:cs="Times Armenian"/>
          <w:sz w:val="20"/>
          <w:lang w:val="hy-AM"/>
        </w:rPr>
        <w:t xml:space="preserve"> </w:t>
      </w:r>
      <w:r w:rsidRPr="00064ADD">
        <w:rPr>
          <w:rFonts w:ascii="GHEA Grapalat" w:hAnsi="GHEA Grapalat" w:cs="Times Armenian"/>
          <w:sz w:val="20"/>
        </w:rPr>
        <w:t>один</w:t>
      </w:r>
      <w:r w:rsidRPr="00064ADD">
        <w:rPr>
          <w:rFonts w:ascii="GHEA Grapalat" w:hAnsi="GHEA Grapalat" w:cs="Times Armenian"/>
          <w:sz w:val="20"/>
          <w:lang w:val="pt-BR"/>
        </w:rPr>
        <w:t xml:space="preserve"> </w:t>
      </w:r>
      <w:r w:rsidRPr="00064ADD">
        <w:rPr>
          <w:rFonts w:ascii="GHEA Grapalat" w:hAnsi="GHEA Grapalat" w:cs="Times Armenian"/>
          <w:sz w:val="20"/>
        </w:rPr>
        <w:t>времена</w:t>
      </w:r>
      <w:r w:rsidRPr="00064ADD">
        <w:rPr>
          <w:rFonts w:ascii="GHEA Grapalat" w:hAnsi="GHEA Grapalat" w:cs="Times Armenian"/>
          <w:sz w:val="20"/>
          <w:lang w:val="pt-BR"/>
        </w:rPr>
        <w:t xml:space="preserve"> </w:t>
      </w:r>
      <w:r w:rsidRPr="00064ADD">
        <w:rPr>
          <w:rFonts w:ascii="GHEA Grapalat" w:hAnsi="GHEA Grapalat" w:cs="Sylfaen"/>
          <w:sz w:val="20"/>
          <w:lang w:val="hy-AM"/>
        </w:rPr>
        <w:t xml:space="preserve">до </w:t>
      </w:r>
      <w:r w:rsidRPr="00064ADD">
        <w:rPr>
          <w:rFonts w:ascii="GHEA Grapalat" w:hAnsi="GHEA Grapalat" w:cs="Sylfaen"/>
          <w:sz w:val="20"/>
          <w:lang w:val="pt-BR"/>
        </w:rPr>
        <w:t xml:space="preserve">30 </w:t>
      </w:r>
      <w:r w:rsidRPr="00064ADD">
        <w:rPr>
          <w:rFonts w:ascii="GHEA Grapalat" w:hAnsi="GHEA Grapalat" w:cs="Sylfaen"/>
          <w:sz w:val="20"/>
        </w:rPr>
        <w:t>календарных дней</w:t>
      </w:r>
      <w:r w:rsidRPr="00064ADD">
        <w:rPr>
          <w:rFonts w:ascii="GHEA Grapalat" w:hAnsi="GHEA Grapalat" w:cs="Sylfaen"/>
          <w:sz w:val="20"/>
          <w:lang w:val="pt-BR"/>
        </w:rPr>
        <w:t xml:space="preserve"> </w:t>
      </w:r>
      <w:r w:rsidRPr="00064ADD">
        <w:rPr>
          <w:rFonts w:ascii="GHEA Grapalat" w:hAnsi="GHEA Grapalat" w:cs="Sylfaen"/>
          <w:sz w:val="20"/>
        </w:rPr>
        <w:t xml:space="preserve">за день </w:t>
      </w:r>
      <w:r w:rsidRPr="00064ADD">
        <w:rPr>
          <w:rFonts w:ascii="GHEA Grapalat" w:hAnsi="GHEA Grapalat" w:cs="Sylfaen"/>
          <w:sz w:val="20"/>
          <w:lang w:val="pt-BR"/>
        </w:rPr>
        <w:t>, но не более периода, указанного в договоре.</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При надлежащем исполнении Договора выгоды (экономия) или убытки, понесенные сторонами (Исполнителем или Клиентом), представляют собой выгоды или убытки, понесенные этой стороной.</w:t>
      </w:r>
    </w:p>
    <w:p w14:paraId="0639624F"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Обязательства сторон договора перед третьими лицами, включая иные сделки, заключенные Подрядчиком в рамках исполнения договора, и вытекающие из них обязательства, выходят за рамки договора и не могут повлиять на принятие результата исполнения договора. Отношения, связанные с исполнением этих сделок, и вытекающие из них обязательства регулируются нормами, регулирующими отношения, связанные с этими сделками, и ответственность за них несет Подрядчик.</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 xml:space="preserve">7.10. </w:t>
      </w:r>
      <w:r w:rsidRPr="00064ADD">
        <w:rPr>
          <w:rFonts w:ascii="GHEA Grapalat" w:hAnsi="GHEA Grapalat"/>
          <w:spacing w:val="-4"/>
          <w:sz w:val="20"/>
          <w:szCs w:val="20"/>
          <w:lang w:val="hy-AM" w:eastAsia="ru-RU"/>
        </w:rPr>
        <w:t xml:space="preserve">Соглашение не может </w:t>
      </w:r>
      <w:r w:rsidRPr="00064ADD">
        <w:rPr>
          <w:rFonts w:ascii="GHEA Grapalat" w:hAnsi="GHEA Grapalat"/>
          <w:sz w:val="20"/>
          <w:szCs w:val="20"/>
          <w:lang w:val="hy-AM" w:eastAsia="ru-RU"/>
        </w:rPr>
        <w:t xml:space="preserve">быть изменено </w:t>
      </w:r>
      <w:r w:rsidRPr="00064ADD">
        <w:rPr>
          <w:rFonts w:ascii="GHEA Grapalat" w:hAnsi="GHEA Grapalat"/>
          <w:sz w:val="20"/>
          <w:szCs w:val="20"/>
          <w:lang w:val="hy-AM" w:eastAsia="ru-RU"/>
        </w:rPr>
        <w:softHyphen/>
        <w:t>в связи с частичным неисполнением обязательств сторонами.</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или быть полностью урегулированы по взаимному согласию сторон, за исключением случаев уменьшения финансовых ассигнований, необходимых для оказания услуги, в порядке, установленном законодательством Республики Армения. Кроме того, взаимное согласие сторон договора на частичное неисполнение или полное урегулирование обязательств должно быть получено до уменьшения финансовых ассигнований, необходимых для оказания услуги, в порядке, установленном законодательством Республики Армения.</w:t>
      </w:r>
    </w:p>
    <w:p w14:paraId="78AD63D0"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 xml:space="preserve">7.11. </w:t>
      </w:r>
      <w:r w:rsidRPr="00064ADD">
        <w:rPr>
          <w:rFonts w:ascii="GHEA Grapalat" w:hAnsi="GHEA Grapalat"/>
          <w:sz w:val="20"/>
          <w:szCs w:val="20"/>
          <w:lang w:val="hy-AM" w:eastAsia="ru-RU"/>
        </w:rPr>
        <w:softHyphen/>
        <w:t>Заказчик обязан опубликовать уведомление об одностороннем расторжении договора полностью или частично на основании неисполнения или ненадлежащего исполнения обязательств, принятых Подрядчиком, в разделе «Уведомления об одностороннем расторжении договоров» на веб-сайте www.procurement.am, указав дату публикации. Подрядчик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w:t>
      </w:r>
      <w:r w:rsidR="00695522" w:rsidRPr="00064ADD">
        <w:rPr>
          <w:rFonts w:ascii="GHEA Grapalat" w:hAnsi="GHEA Grapalat"/>
          <w:sz w:val="20"/>
          <w:szCs w:val="20"/>
          <w:lang w:val="hy-AM" w:eastAsia="ru-RU"/>
        </w:rPr>
        <w:t xml:space="preserve"> </w:t>
      </w:r>
      <w:bookmarkStart w:id="13" w:name="_Hlk23253914"/>
      <w:r w:rsidR="00695522" w:rsidRPr="00064ADD">
        <w:rPr>
          <w:rFonts w:ascii="GHEA Grapalat" w:hAnsi="GHEA Grapalat"/>
          <w:sz w:val="20"/>
          <w:szCs w:val="20"/>
          <w:lang w:val="hy-AM" w:eastAsia="ru-RU"/>
        </w:rPr>
        <w:t>Уведомление об одностороннем расторжении договора полностью или частично также отправляется на электронный адрес Клиента в день публикации в информационном бюллетене.</w:t>
      </w:r>
      <w:bookmarkEnd w:id="13"/>
    </w:p>
    <w:p w14:paraId="2EDB2BFB"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Возникновение в связи с настоящим соглашением</w:t>
      </w:r>
      <w:r w:rsidRPr="00064ADD">
        <w:rPr>
          <w:rFonts w:ascii="GHEA Grapalat" w:hAnsi="GHEA Grapalat" w:cs="Times Armenian"/>
          <w:sz w:val="20"/>
          <w:lang w:val="hy-AM"/>
        </w:rPr>
        <w:t xml:space="preserve"> </w:t>
      </w:r>
      <w:r w:rsidRPr="00064ADD">
        <w:rPr>
          <w:rFonts w:ascii="GHEA Grapalat" w:hAnsi="GHEA Grapalat" w:cs="Sylfaen"/>
          <w:sz w:val="20"/>
          <w:lang w:val="hy-AM"/>
        </w:rPr>
        <w:t>аргументы</w:t>
      </w:r>
      <w:r w:rsidRPr="00064ADD">
        <w:rPr>
          <w:rFonts w:ascii="GHEA Grapalat" w:hAnsi="GHEA Grapalat" w:cs="Times Armenian"/>
          <w:sz w:val="20"/>
          <w:lang w:val="hy-AM"/>
        </w:rPr>
        <w:t xml:space="preserve"> </w:t>
      </w:r>
      <w:r w:rsidRPr="00064ADD">
        <w:rPr>
          <w:rFonts w:ascii="GHEA Grapalat" w:hAnsi="GHEA Grapalat" w:cs="Sylfaen"/>
          <w:sz w:val="20"/>
          <w:lang w:val="hy-AM"/>
        </w:rPr>
        <w:t>растворение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переговоры</w:t>
      </w:r>
      <w:r w:rsidRPr="00064ADD">
        <w:rPr>
          <w:rFonts w:ascii="GHEA Grapalat" w:hAnsi="GHEA Grapalat" w:cs="Times Armenian"/>
          <w:sz w:val="20"/>
          <w:lang w:val="hy-AM"/>
        </w:rPr>
        <w:t xml:space="preserve"> </w:t>
      </w:r>
      <w:r w:rsidRPr="00064ADD">
        <w:rPr>
          <w:rFonts w:ascii="GHEA Grapalat" w:hAnsi="GHEA Grapalat" w:cs="Sylfaen"/>
          <w:sz w:val="20"/>
          <w:lang w:val="hy-AM"/>
        </w:rPr>
        <w:t>через.</w:t>
      </w:r>
      <w:r w:rsidRPr="00064ADD">
        <w:rPr>
          <w:rFonts w:ascii="GHEA Grapalat" w:hAnsi="GHEA Grapalat" w:cs="Times Armenian"/>
          <w:sz w:val="20"/>
          <w:lang w:val="hy-AM"/>
        </w:rPr>
        <w:t xml:space="preserve"> </w:t>
      </w:r>
      <w:r w:rsidRPr="00064ADD">
        <w:rPr>
          <w:rFonts w:ascii="GHEA Grapalat" w:hAnsi="GHEA Grapalat" w:cs="Sylfaen"/>
          <w:sz w:val="20"/>
          <w:lang w:val="hy-AM"/>
        </w:rPr>
        <w:t>Согласие</w:t>
      </w:r>
      <w:r w:rsidRPr="00064ADD">
        <w:rPr>
          <w:rFonts w:ascii="GHEA Grapalat" w:hAnsi="GHEA Grapalat" w:cs="Times Armenian"/>
          <w:sz w:val="20"/>
          <w:lang w:val="hy-AM"/>
        </w:rPr>
        <w:t xml:space="preserve"> </w:t>
      </w:r>
      <w:r w:rsidRPr="00064ADD">
        <w:rPr>
          <w:rFonts w:ascii="GHEA Grapalat" w:hAnsi="GHEA Grapalat" w:cs="Sylfaen"/>
          <w:sz w:val="20"/>
          <w:lang w:val="hy-AM"/>
        </w:rPr>
        <w:t>рука</w:t>
      </w:r>
      <w:r w:rsidRPr="00064ADD">
        <w:rPr>
          <w:rFonts w:ascii="GHEA Grapalat" w:hAnsi="GHEA Grapalat" w:cs="Times Armenian"/>
          <w:sz w:val="20"/>
          <w:lang w:val="hy-AM"/>
        </w:rPr>
        <w:t xml:space="preserve"> </w:t>
      </w:r>
      <w:r w:rsidRPr="00064ADD">
        <w:rPr>
          <w:rFonts w:ascii="GHEA Grapalat" w:hAnsi="GHEA Grapalat" w:cs="Sylfaen"/>
          <w:sz w:val="20"/>
          <w:lang w:val="hy-AM"/>
        </w:rPr>
        <w:t>не приносить</w:t>
      </w:r>
      <w:r w:rsidRPr="00064ADD">
        <w:rPr>
          <w:rFonts w:ascii="GHEA Grapalat" w:hAnsi="GHEA Grapalat" w:cs="Times Armenian"/>
          <w:sz w:val="20"/>
          <w:lang w:val="hy-AM"/>
        </w:rPr>
        <w:t xml:space="preserve"> </w:t>
      </w:r>
      <w:r w:rsidRPr="00064ADD">
        <w:rPr>
          <w:rFonts w:ascii="GHEA Grapalat" w:hAnsi="GHEA Grapalat" w:cs="Sylfaen"/>
          <w:sz w:val="20"/>
          <w:lang w:val="hy-AM"/>
        </w:rPr>
        <w:t>в случае</w:t>
      </w:r>
      <w:r w:rsidRPr="00064ADD">
        <w:rPr>
          <w:rFonts w:ascii="GHEA Grapalat" w:hAnsi="GHEA Grapalat" w:cs="Times Armenian"/>
          <w:sz w:val="20"/>
          <w:lang w:val="hy-AM"/>
        </w:rPr>
        <w:t xml:space="preserve"> </w:t>
      </w:r>
      <w:r w:rsidRPr="00064ADD">
        <w:rPr>
          <w:rFonts w:ascii="GHEA Grapalat" w:hAnsi="GHEA Grapalat" w:cs="Sylfaen"/>
          <w:sz w:val="20"/>
          <w:lang w:val="hy-AM"/>
        </w:rPr>
        <w:t>аргументы</w:t>
      </w:r>
      <w:r w:rsidRPr="00064ADD">
        <w:rPr>
          <w:rFonts w:ascii="GHEA Grapalat" w:hAnsi="GHEA Grapalat" w:cs="Times Armenian"/>
          <w:sz w:val="20"/>
          <w:lang w:val="hy-AM"/>
        </w:rPr>
        <w:t xml:space="preserve"> </w:t>
      </w:r>
      <w:r w:rsidRPr="00064ADD">
        <w:rPr>
          <w:rFonts w:ascii="GHEA Grapalat" w:hAnsi="GHEA Grapalat" w:cs="Sylfaen"/>
          <w:sz w:val="20"/>
          <w:lang w:val="hy-AM"/>
        </w:rPr>
        <w:t>растворение</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находятся в судах </w:t>
      </w:r>
      <w:r w:rsidRPr="00064ADD">
        <w:rPr>
          <w:rFonts w:ascii="GHEA Grapalat" w:hAnsi="GHEA Grapalat" w:cs="Times Armenian"/>
          <w:sz w:val="20"/>
          <w:lang w:val="hy-AM"/>
        </w:rPr>
        <w:t xml:space="preserve">Республики Армения </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Это</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составленный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 xml:space="preserve">страница </w:t>
      </w:r>
      <w:r w:rsidRPr="00064ADD">
        <w:rPr>
          <w:rFonts w:ascii="GHEA Grapalat" w:hAnsi="GHEA Grapalat" w:cs="Times Armenian"/>
          <w:sz w:val="20"/>
          <w:lang w:val="hy-AM"/>
        </w:rPr>
        <w:t xml:space="preserve">, </w:t>
      </w:r>
      <w:r w:rsidRPr="00064ADD">
        <w:rPr>
          <w:rFonts w:ascii="GHEA Grapalat" w:hAnsi="GHEA Grapalat" w:cs="Sylfaen"/>
          <w:sz w:val="20"/>
          <w:lang w:val="hy-AM"/>
        </w:rPr>
        <w:t>подписано</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два</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 примере </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иметь</w:t>
      </w:r>
      <w:r w:rsidRPr="00064ADD">
        <w:rPr>
          <w:rFonts w:ascii="GHEA Grapalat" w:hAnsi="GHEA Grapalat" w:cs="Times Armenian"/>
          <w:sz w:val="20"/>
          <w:lang w:val="hy-AM"/>
        </w:rPr>
        <w:t xml:space="preserve"> </w:t>
      </w:r>
      <w:r w:rsidRPr="00064ADD">
        <w:rPr>
          <w:rFonts w:ascii="GHEA Grapalat" w:hAnsi="GHEA Grapalat" w:cs="Sylfaen"/>
          <w:sz w:val="20"/>
          <w:lang w:val="hy-AM"/>
        </w:rPr>
        <w:t>равный</w:t>
      </w:r>
      <w:r w:rsidRPr="00064ADD">
        <w:rPr>
          <w:rFonts w:ascii="GHEA Grapalat" w:hAnsi="GHEA Grapalat" w:cs="Times Armenian"/>
          <w:sz w:val="20"/>
          <w:lang w:val="hy-AM"/>
        </w:rPr>
        <w:t xml:space="preserve"> </w:t>
      </w:r>
      <w:r w:rsidRPr="00064ADD">
        <w:rPr>
          <w:rFonts w:ascii="GHEA Grapalat" w:hAnsi="GHEA Grapalat" w:cs="Sylfaen"/>
          <w:sz w:val="20"/>
          <w:lang w:val="hy-AM"/>
        </w:rPr>
        <w:t>юридический</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мощность </w:t>
      </w:r>
      <w:r w:rsidRPr="00064ADD">
        <w:rPr>
          <w:rFonts w:ascii="GHEA Grapalat" w:hAnsi="GHEA Grapalat" w:cs="Times Armenian"/>
          <w:sz w:val="20"/>
          <w:lang w:val="hy-AM"/>
        </w:rPr>
        <w:t xml:space="preserve">. </w:t>
      </w:r>
      <w:r w:rsidRPr="00064ADD">
        <w:rPr>
          <w:rFonts w:ascii="GHEA Grapalat" w:hAnsi="GHEA Grapalat" w:cs="Sylfaen"/>
          <w:sz w:val="20"/>
          <w:lang w:val="hy-AM"/>
        </w:rPr>
        <w:t>Это</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Приложения </w:t>
      </w:r>
      <w:r w:rsidRPr="00064ADD">
        <w:rPr>
          <w:rFonts w:ascii="GHEA Grapalat" w:hAnsi="GHEA Grapalat" w:cs="Times Armenian"/>
          <w:sz w:val="20"/>
          <w:lang w:val="hy-AM"/>
        </w:rPr>
        <w:t xml:space="preserve">N 1, N 2, N 3 и N 3.1 </w:t>
      </w:r>
      <w:r w:rsidRPr="00064ADD">
        <w:rPr>
          <w:rFonts w:ascii="GHEA Grapalat" w:hAnsi="GHEA Grapalat" w:cs="Sylfaen"/>
          <w:sz w:val="20"/>
          <w:lang w:val="hy-AM"/>
        </w:rPr>
        <w:t>к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существование</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неразлучные</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часть </w:t>
      </w:r>
      <w:r w:rsidRPr="00064ADD">
        <w:rPr>
          <w:rFonts w:ascii="GHEA Grapalat" w:hAnsi="GHEA Grapalat" w:cs="Times Armenian"/>
          <w:sz w:val="20"/>
          <w:lang w:val="hy-AM"/>
        </w:rPr>
        <w:t xml:space="preserve">, </w:t>
      </w:r>
      <w:r w:rsidRPr="00064ADD">
        <w:rPr>
          <w:rFonts w:ascii="GHEA Grapalat" w:hAnsi="GHEA Grapalat" w:cs="Sylfaen"/>
          <w:sz w:val="20"/>
          <w:lang w:val="hy-AM"/>
        </w:rPr>
        <w:t>каждая</w:t>
      </w:r>
      <w:r w:rsidRPr="00064ADD">
        <w:rPr>
          <w:rFonts w:ascii="GHEA Grapalat" w:hAnsi="GHEA Grapalat" w:cs="Times Armenian"/>
          <w:sz w:val="20"/>
          <w:lang w:val="hy-AM"/>
        </w:rPr>
        <w:t xml:space="preserve"> </w:t>
      </w:r>
      <w:r w:rsidRPr="00064ADD">
        <w:rPr>
          <w:rFonts w:ascii="GHEA Grapalat" w:hAnsi="GHEA Grapalat" w:cs="Sylfaen"/>
          <w:sz w:val="20"/>
          <w:lang w:val="hy-AM"/>
        </w:rPr>
        <w:t>в сторону</w:t>
      </w:r>
      <w:r w:rsidRPr="00064ADD">
        <w:rPr>
          <w:rFonts w:ascii="GHEA Grapalat" w:hAnsi="GHEA Grapalat" w:cs="Times Armenian"/>
          <w:sz w:val="20"/>
          <w:lang w:val="hy-AM"/>
        </w:rPr>
        <w:t xml:space="preserve"> </w:t>
      </w:r>
      <w:r w:rsidRPr="00064ADD">
        <w:rPr>
          <w:rFonts w:ascii="GHEA Grapalat" w:hAnsi="GHEA Grapalat" w:cs="Sylfaen"/>
          <w:sz w:val="20"/>
          <w:lang w:val="hy-AM"/>
        </w:rPr>
        <w:t>данный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 ли 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один</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например </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Это</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к</w:t>
      </w:r>
      <w:r w:rsidRPr="00064ADD">
        <w:rPr>
          <w:rFonts w:ascii="GHEA Grapalat" w:hAnsi="GHEA Grapalat" w:cs="Times Armenian"/>
          <w:sz w:val="20"/>
          <w:lang w:val="hy-AM"/>
        </w:rPr>
        <w:t xml:space="preserve"> </w:t>
      </w:r>
      <w:r w:rsidRPr="00064ADD">
        <w:rPr>
          <w:rFonts w:ascii="GHEA Grapalat" w:hAnsi="GHEA Grapalat" w:cs="Sylfaen"/>
          <w:sz w:val="20"/>
          <w:lang w:val="hy-AM"/>
        </w:rPr>
        <w:t>применяемый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Республика Армения</w:t>
      </w:r>
      <w:r w:rsidRPr="00064ADD">
        <w:rPr>
          <w:rFonts w:ascii="GHEA Grapalat" w:hAnsi="GHEA Grapalat" w:cs="Times Armenian"/>
          <w:sz w:val="20"/>
          <w:lang w:val="hy-AM"/>
        </w:rPr>
        <w:t xml:space="preserve"> </w:t>
      </w:r>
      <w:r w:rsidRPr="00064ADD">
        <w:rPr>
          <w:rFonts w:ascii="GHEA Grapalat" w:hAnsi="GHEA Grapalat" w:cs="Sylfaen"/>
          <w:sz w:val="20"/>
          <w:lang w:val="hy-AM"/>
        </w:rPr>
        <w:t xml:space="preserve">правая </w:t>
      </w:r>
      <w:r w:rsidRPr="00064ADD">
        <w:rPr>
          <w:rFonts w:ascii="GHEA Grapalat" w:hAnsi="GHEA Grapalat"/>
          <w:sz w:val="20"/>
          <w:lang w:val="hy-AM"/>
        </w:rPr>
        <w:t>.</w:t>
      </w:r>
    </w:p>
    <w:p w14:paraId="08202B4C" w14:textId="77777777" w:rsidR="0073531D" w:rsidRDefault="0073531D" w:rsidP="007678FA">
      <w:pPr>
        <w:ind w:firstLine="720"/>
        <w:jc w:val="both"/>
        <w:rPr>
          <w:rFonts w:ascii="GHEA Grapalat" w:hAnsi="GHEA Grapalat" w:cs="Sylfaen"/>
          <w:b/>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СТОРОНЫ</w:t>
      </w:r>
      <w:r w:rsidRPr="00064ADD">
        <w:rPr>
          <w:rFonts w:ascii="GHEA Grapalat" w:hAnsi="GHEA Grapalat" w:cs="Times Armenian"/>
          <w:b/>
          <w:sz w:val="20"/>
          <w:lang w:val="nb-NO"/>
        </w:rPr>
        <w:t xml:space="preserve"> </w:t>
      </w:r>
      <w:r w:rsidRPr="00064ADD">
        <w:rPr>
          <w:rFonts w:ascii="GHEA Grapalat" w:hAnsi="GHEA Grapalat" w:cs="Sylfaen"/>
          <w:b/>
          <w:sz w:val="20"/>
          <w:lang w:val="nb-NO"/>
        </w:rPr>
        <w:t xml:space="preserve">АДРЕСА </w:t>
      </w:r>
      <w:r w:rsidRPr="00064ADD">
        <w:rPr>
          <w:rFonts w:ascii="GHEA Grapalat" w:hAnsi="GHEA Grapalat" w:cs="Times Armenian"/>
          <w:b/>
          <w:sz w:val="20"/>
          <w:lang w:val="nb-NO"/>
        </w:rPr>
        <w:t xml:space="preserve">, </w:t>
      </w:r>
      <w:r w:rsidRPr="00064ADD">
        <w:rPr>
          <w:rFonts w:ascii="GHEA Grapalat" w:hAnsi="GHEA Grapalat" w:cs="Sylfaen"/>
          <w:b/>
          <w:sz w:val="20"/>
          <w:lang w:val="nb-NO"/>
        </w:rPr>
        <w:t>БАНК</w:t>
      </w:r>
      <w:r w:rsidRPr="00064ADD">
        <w:rPr>
          <w:rFonts w:ascii="GHEA Grapalat" w:hAnsi="GHEA Grapalat" w:cs="Times Armenian"/>
          <w:b/>
          <w:sz w:val="20"/>
          <w:lang w:val="nb-NO"/>
        </w:rPr>
        <w:t xml:space="preserve"> </w:t>
      </w:r>
      <w:r w:rsidRPr="00064ADD">
        <w:rPr>
          <w:rFonts w:ascii="GHEA Grapalat" w:hAnsi="GHEA Grapalat" w:cs="Sylfaen"/>
          <w:b/>
          <w:sz w:val="20"/>
          <w:lang w:val="nb-NO"/>
        </w:rPr>
        <w:t>УСЛОВИЯ ПОДТВЕРЖДЕНИЯ</w:t>
      </w:r>
      <w:r w:rsidRPr="00064ADD">
        <w:rPr>
          <w:rFonts w:ascii="GHEA Grapalat" w:hAnsi="GHEA Grapalat" w:cs="Times Armenian"/>
          <w:b/>
          <w:sz w:val="20"/>
          <w:lang w:val="nb-NO"/>
        </w:rPr>
        <w:t xml:space="preserve"> </w:t>
      </w:r>
      <w:r w:rsidRPr="00064ADD">
        <w:rPr>
          <w:rFonts w:ascii="GHEA Grapalat" w:hAnsi="GHEA Grapalat" w:cs="Sylfaen"/>
          <w:b/>
          <w:sz w:val="20"/>
          <w:lang w:val="nb-NO"/>
        </w:rPr>
        <w:t>И</w:t>
      </w:r>
      <w:r w:rsidRPr="00064ADD">
        <w:rPr>
          <w:rFonts w:ascii="GHEA Grapalat" w:hAnsi="GHEA Grapalat" w:cs="Times Armenian"/>
          <w:b/>
          <w:sz w:val="20"/>
          <w:lang w:val="nb-NO"/>
        </w:rPr>
        <w:t xml:space="preserve"> </w:t>
      </w:r>
      <w:r w:rsidRPr="00064ADD">
        <w:rPr>
          <w:rFonts w:ascii="GHEA Grapalat" w:hAnsi="GHEA Grapalat" w:cs="Sylfaen"/>
          <w:b/>
          <w:sz w:val="20"/>
          <w:lang w:val="nb-NO"/>
        </w:rPr>
        <w:t>ПОДПИСИ</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ПАТВИРАТУ</w:t>
            </w:r>
          </w:p>
          <w:p w14:paraId="7447F5EE" w14:textId="77777777" w:rsidR="007678FA" w:rsidRPr="00064ADD" w:rsidRDefault="007678FA" w:rsidP="00E53C12">
            <w:pPr>
              <w:jc w:val="center"/>
              <w:rPr>
                <w:rFonts w:ascii="GHEA Grapalat" w:hAnsi="GHEA Grapalat"/>
                <w:b/>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(подпись)</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0C5B38B6" w14:textId="2BF11F92" w:rsidR="007678FA" w:rsidRPr="00064ADD" w:rsidRDefault="007678FA" w:rsidP="00E233C6">
            <w:pPr>
              <w:rPr>
                <w:rFonts w:ascii="GHEA Grapalat" w:hAnsi="GHEA Grapalat"/>
                <w:sz w:val="20"/>
                <w:lang w:val="pt-BR"/>
              </w:rPr>
            </w:pPr>
            <w:r w:rsidRPr="00064ADD">
              <w:rPr>
                <w:rFonts w:ascii="GHEA Grapalat" w:hAnsi="GHEA Grapalat"/>
                <w:sz w:val="16"/>
                <w:szCs w:val="16"/>
                <w:lang w:val="pt-BR"/>
              </w:rPr>
              <w:t>К.Т.</w:t>
            </w: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QATAR VOGH</w:t>
            </w:r>
          </w:p>
          <w:p w14:paraId="5046E49A" w14:textId="47CFF33B" w:rsidR="007678FA" w:rsidRPr="00064ADD" w:rsidRDefault="007678FA" w:rsidP="00E53C12">
            <w:pPr>
              <w:rPr>
                <w:rFonts w:ascii="GHEA Grapalat" w:hAnsi="GHEA Grapalat"/>
                <w:sz w:val="20"/>
                <w:lang w:val="pt-BR"/>
              </w:rPr>
            </w:pPr>
            <w:r w:rsidRPr="00064ADD">
              <w:rPr>
                <w:rFonts w:ascii="GHEA Grapalat" w:hAnsi="GHEA Grapalat"/>
                <w:sz w:val="20"/>
                <w:lang w:val="pt-BR"/>
              </w:rPr>
              <w:t>--------------------------------------------</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(подпись)</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02E4BC0A" w14:textId="3F6F2285" w:rsidR="007678FA" w:rsidRPr="00064ADD" w:rsidRDefault="007678FA" w:rsidP="00E233C6">
            <w:pPr>
              <w:rPr>
                <w:rFonts w:ascii="GHEA Grapalat" w:hAnsi="GHEA Grapalat"/>
                <w:b/>
                <w:sz w:val="20"/>
                <w:lang w:val="nb-NO"/>
              </w:rPr>
            </w:pPr>
            <w:r w:rsidRPr="00064ADD">
              <w:rPr>
                <w:rFonts w:ascii="GHEA Grapalat" w:hAnsi="GHEA Grapalat"/>
                <w:sz w:val="16"/>
                <w:szCs w:val="16"/>
                <w:lang w:val="pt-BR"/>
              </w:rPr>
              <w:t>К.Т.</w:t>
            </w:r>
          </w:p>
        </w:tc>
      </w:tr>
    </w:tbl>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По необходимости</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в случае</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договор</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может</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являются</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быть включенным</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Армения</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законодательство</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непротиворечивый</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 xml:space="preserve">положения </w:t>
      </w:r>
      <w:r w:rsidRPr="00064ADD">
        <w:rPr>
          <w:rFonts w:ascii="GHEA Grapalat" w:hAnsi="GHEA Grapalat" w:cs="Sylfaen"/>
          <w:i/>
          <w:sz w:val="20"/>
          <w:szCs w:val="20"/>
          <w:lang w:val="nb-NO"/>
        </w:rPr>
        <w:t>.</w:t>
      </w:r>
    </w:p>
    <w:p w14:paraId="6D3183EE" w14:textId="77777777" w:rsidR="00973DE8" w:rsidRDefault="00973DE8" w:rsidP="007678FA">
      <w:pPr>
        <w:jc w:val="right"/>
        <w:rPr>
          <w:rFonts w:ascii="GHEA Grapalat" w:hAnsi="GHEA Grapalat"/>
          <w:i/>
          <w:sz w:val="18"/>
          <w:lang w:val="hy-AM"/>
        </w:rPr>
      </w:pPr>
    </w:p>
    <w:p w14:paraId="38962BE3" w14:textId="77777777" w:rsidR="00973DE8" w:rsidRDefault="00973DE8" w:rsidP="007678FA">
      <w:pPr>
        <w:jc w:val="right"/>
        <w:rPr>
          <w:rFonts w:ascii="GHEA Grapalat" w:hAnsi="GHEA Grapalat"/>
          <w:i/>
          <w:sz w:val="18"/>
          <w:lang w:val="hy-AM"/>
        </w:rPr>
      </w:pPr>
    </w:p>
    <w:p w14:paraId="4EDFA059" w14:textId="77777777" w:rsidR="00973DE8" w:rsidRDefault="00973DE8" w:rsidP="007678FA">
      <w:pPr>
        <w:jc w:val="right"/>
        <w:rPr>
          <w:rFonts w:ascii="GHEA Grapalat" w:hAnsi="GHEA Grapalat"/>
          <w:i/>
          <w:sz w:val="18"/>
          <w:lang w:val="hy-AM"/>
        </w:rPr>
      </w:pPr>
    </w:p>
    <w:p w14:paraId="3BC7CC8A" w14:textId="77777777" w:rsidR="00973DE8" w:rsidRDefault="00973DE8" w:rsidP="007678FA">
      <w:pPr>
        <w:jc w:val="right"/>
        <w:rPr>
          <w:rFonts w:ascii="GHEA Grapalat" w:hAnsi="GHEA Grapalat"/>
          <w:i/>
          <w:sz w:val="18"/>
          <w:lang w:val="hy-AM"/>
        </w:rPr>
      </w:pPr>
    </w:p>
    <w:p w14:paraId="14026EDC" w14:textId="77777777" w:rsidR="00973DE8" w:rsidRDefault="00973DE8" w:rsidP="007678FA">
      <w:pPr>
        <w:jc w:val="right"/>
        <w:rPr>
          <w:rFonts w:ascii="GHEA Grapalat" w:hAnsi="GHEA Grapalat"/>
          <w:i/>
          <w:sz w:val="18"/>
          <w:lang w:val="hy-AM"/>
        </w:rPr>
      </w:pPr>
    </w:p>
    <w:p w14:paraId="556D1524" w14:textId="77777777" w:rsidR="00973DE8" w:rsidRDefault="00973DE8" w:rsidP="007678FA">
      <w:pPr>
        <w:jc w:val="right"/>
        <w:rPr>
          <w:rFonts w:ascii="GHEA Grapalat" w:hAnsi="GHEA Grapalat"/>
          <w:i/>
          <w:sz w:val="18"/>
          <w:lang w:val="hy-AM"/>
        </w:rPr>
      </w:pPr>
    </w:p>
    <w:p w14:paraId="6B3F56A5" w14:textId="77777777" w:rsidR="00973DE8" w:rsidRDefault="00973DE8" w:rsidP="007678FA">
      <w:pPr>
        <w:jc w:val="right"/>
        <w:rPr>
          <w:rFonts w:ascii="GHEA Grapalat" w:hAnsi="GHEA Grapalat"/>
          <w:i/>
          <w:sz w:val="18"/>
          <w:lang w:val="hy-AM"/>
        </w:rPr>
      </w:pPr>
    </w:p>
    <w:p w14:paraId="317082A4" w14:textId="77777777" w:rsidR="00973DE8" w:rsidRDefault="00973DE8" w:rsidP="007678FA">
      <w:pPr>
        <w:jc w:val="right"/>
        <w:rPr>
          <w:rFonts w:ascii="GHEA Grapalat" w:hAnsi="GHEA Grapalat"/>
          <w:i/>
          <w:sz w:val="18"/>
          <w:lang w:val="hy-AM"/>
        </w:rPr>
      </w:pPr>
    </w:p>
    <w:p w14:paraId="616DB0FF" w14:textId="77777777" w:rsidR="00973DE8" w:rsidRDefault="00973DE8" w:rsidP="007678FA">
      <w:pPr>
        <w:jc w:val="right"/>
        <w:rPr>
          <w:rFonts w:ascii="GHEA Grapalat" w:hAnsi="GHEA Grapalat"/>
          <w:i/>
          <w:sz w:val="18"/>
          <w:lang w:val="hy-AM"/>
        </w:rPr>
      </w:pPr>
    </w:p>
    <w:p w14:paraId="5B93D48F" w14:textId="77777777" w:rsidR="00973DE8" w:rsidRDefault="00973DE8" w:rsidP="007678FA">
      <w:pPr>
        <w:jc w:val="right"/>
        <w:rPr>
          <w:rFonts w:ascii="GHEA Grapalat" w:hAnsi="GHEA Grapalat"/>
          <w:i/>
          <w:sz w:val="18"/>
          <w:lang w:val="hy-AM"/>
        </w:rPr>
      </w:pPr>
    </w:p>
    <w:p w14:paraId="467BB680" w14:textId="77777777" w:rsidR="00973DE8" w:rsidRDefault="00973DE8" w:rsidP="007678FA">
      <w:pPr>
        <w:jc w:val="right"/>
        <w:rPr>
          <w:rFonts w:ascii="GHEA Grapalat" w:hAnsi="GHEA Grapalat"/>
          <w:i/>
          <w:sz w:val="18"/>
          <w:lang w:val="hy-AM"/>
        </w:rPr>
      </w:pPr>
    </w:p>
    <w:p w14:paraId="2C24F806" w14:textId="77777777" w:rsidR="00973DE8" w:rsidRDefault="00973DE8" w:rsidP="007678FA">
      <w:pPr>
        <w:jc w:val="right"/>
        <w:rPr>
          <w:rFonts w:ascii="GHEA Grapalat" w:hAnsi="GHEA Grapalat"/>
          <w:i/>
          <w:sz w:val="18"/>
          <w:lang w:val="hy-AM"/>
        </w:rPr>
      </w:pPr>
    </w:p>
    <w:p w14:paraId="71443C2E" w14:textId="77777777" w:rsidR="00973DE8" w:rsidRDefault="00973DE8" w:rsidP="007678FA">
      <w:pPr>
        <w:jc w:val="right"/>
        <w:rPr>
          <w:rFonts w:ascii="GHEA Grapalat" w:hAnsi="GHEA Grapalat"/>
          <w:i/>
          <w:sz w:val="18"/>
          <w:lang w:val="hy-AM"/>
        </w:rPr>
      </w:pPr>
    </w:p>
    <w:p w14:paraId="78B08C49" w14:textId="77777777" w:rsidR="00973DE8" w:rsidRDefault="00973DE8" w:rsidP="007678FA">
      <w:pPr>
        <w:jc w:val="right"/>
        <w:rPr>
          <w:rFonts w:ascii="GHEA Grapalat" w:hAnsi="GHEA Grapalat"/>
          <w:i/>
          <w:sz w:val="18"/>
          <w:lang w:val="hy-AM"/>
        </w:rPr>
      </w:pPr>
    </w:p>
    <w:p w14:paraId="0D4C9434" w14:textId="77777777" w:rsidR="00973DE8" w:rsidRDefault="00973DE8" w:rsidP="007678FA">
      <w:pPr>
        <w:jc w:val="right"/>
        <w:rPr>
          <w:rFonts w:ascii="GHEA Grapalat" w:hAnsi="GHEA Grapalat"/>
          <w:i/>
          <w:sz w:val="18"/>
          <w:lang w:val="hy-AM"/>
        </w:rPr>
      </w:pPr>
    </w:p>
    <w:p w14:paraId="62F27E54" w14:textId="77777777" w:rsidR="00973DE8" w:rsidRDefault="00973DE8" w:rsidP="007678FA">
      <w:pPr>
        <w:jc w:val="right"/>
        <w:rPr>
          <w:rFonts w:ascii="GHEA Grapalat" w:hAnsi="GHEA Grapalat"/>
          <w:i/>
          <w:sz w:val="18"/>
          <w:lang w:val="hy-AM"/>
        </w:rPr>
      </w:pPr>
    </w:p>
    <w:p w14:paraId="73E46CE8" w14:textId="77777777" w:rsidR="00973DE8" w:rsidRDefault="00973DE8" w:rsidP="007678FA">
      <w:pPr>
        <w:jc w:val="right"/>
        <w:rPr>
          <w:rFonts w:ascii="GHEA Grapalat" w:hAnsi="GHEA Grapalat"/>
          <w:i/>
          <w:sz w:val="18"/>
          <w:lang w:val="hy-AM"/>
        </w:rPr>
      </w:pPr>
    </w:p>
    <w:p w14:paraId="49897CA7" w14:textId="77777777" w:rsidR="00973DE8" w:rsidRDefault="00973DE8" w:rsidP="007678FA">
      <w:pPr>
        <w:jc w:val="right"/>
        <w:rPr>
          <w:rFonts w:ascii="GHEA Grapalat" w:hAnsi="GHEA Grapalat"/>
          <w:i/>
          <w:sz w:val="18"/>
          <w:lang w:val="hy-AM"/>
        </w:rPr>
      </w:pPr>
    </w:p>
    <w:p w14:paraId="57DAB1D2" w14:textId="77777777" w:rsidR="00973DE8" w:rsidRDefault="00973DE8" w:rsidP="007678FA">
      <w:pPr>
        <w:jc w:val="right"/>
        <w:rPr>
          <w:rFonts w:ascii="GHEA Grapalat" w:hAnsi="GHEA Grapalat"/>
          <w:i/>
          <w:sz w:val="18"/>
          <w:lang w:val="hy-AM"/>
        </w:rPr>
      </w:pPr>
    </w:p>
    <w:p w14:paraId="0F06CC27" w14:textId="77777777" w:rsidR="00973DE8" w:rsidRDefault="00973DE8" w:rsidP="007678FA">
      <w:pPr>
        <w:jc w:val="right"/>
        <w:rPr>
          <w:rFonts w:ascii="GHEA Grapalat" w:hAnsi="GHEA Grapalat"/>
          <w:i/>
          <w:sz w:val="18"/>
          <w:lang w:val="hy-AM"/>
        </w:rPr>
      </w:pPr>
    </w:p>
    <w:p w14:paraId="364838AF" w14:textId="77777777" w:rsidR="00973DE8" w:rsidRDefault="00973DE8" w:rsidP="007678FA">
      <w:pPr>
        <w:jc w:val="right"/>
        <w:rPr>
          <w:rFonts w:ascii="GHEA Grapalat" w:hAnsi="GHEA Grapalat"/>
          <w:i/>
          <w:sz w:val="18"/>
          <w:lang w:val="hy-AM"/>
        </w:rPr>
      </w:pPr>
    </w:p>
    <w:p w14:paraId="7B7D6693" w14:textId="77777777" w:rsidR="00973DE8" w:rsidRDefault="00973DE8" w:rsidP="007678FA">
      <w:pPr>
        <w:jc w:val="right"/>
        <w:rPr>
          <w:rFonts w:ascii="GHEA Grapalat" w:hAnsi="GHEA Grapalat"/>
          <w:i/>
          <w:sz w:val="18"/>
          <w:lang w:val="hy-AM"/>
        </w:rPr>
      </w:pPr>
    </w:p>
    <w:p w14:paraId="311D412C" w14:textId="0BB3602D" w:rsidR="007678FA" w:rsidRPr="00064ADD" w:rsidRDefault="007678FA" w:rsidP="007678FA">
      <w:pPr>
        <w:jc w:val="right"/>
        <w:rPr>
          <w:rFonts w:ascii="GHEA Grapalat" w:hAnsi="GHEA Grapalat"/>
          <w:i/>
          <w:sz w:val="18"/>
          <w:lang w:val="hy-AM"/>
        </w:rPr>
      </w:pPr>
      <w:bookmarkStart w:id="14" w:name="_GoBack"/>
      <w:bookmarkEnd w:id="14"/>
      <w:r w:rsidRPr="00064ADD">
        <w:rPr>
          <w:rFonts w:ascii="GHEA Grapalat" w:hAnsi="GHEA Grapalat"/>
          <w:i/>
          <w:sz w:val="18"/>
          <w:lang w:val="hy-AM"/>
        </w:rPr>
        <w:t>Приложение №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20 лет. Запечатано</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кодированный контракт</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ТЕХНИЧЕСКИЕ ХАРАКТЕРИСТИКИ - ГРАФИК ЗАКУПОК*</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армянский драм</w:t>
      </w:r>
    </w:p>
    <w:tbl>
      <w:tblPr>
        <w:tblW w:w="10234"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1359"/>
        <w:gridCol w:w="4851"/>
        <w:gridCol w:w="602"/>
        <w:gridCol w:w="717"/>
        <w:gridCol w:w="541"/>
        <w:gridCol w:w="735"/>
        <w:gridCol w:w="552"/>
      </w:tblGrid>
      <w:tr w:rsidR="007678FA" w:rsidRPr="00064ADD" w14:paraId="316995FE" w14:textId="77777777" w:rsidTr="003314E0">
        <w:tc>
          <w:tcPr>
            <w:tcW w:w="10234"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Услуга</w:t>
            </w:r>
          </w:p>
        </w:tc>
      </w:tr>
      <w:tr w:rsidR="007678FA" w:rsidRPr="00064ADD" w14:paraId="7C429E08" w14:textId="77777777" w:rsidTr="003314E0">
        <w:trPr>
          <w:trHeight w:val="219"/>
        </w:trPr>
        <w:tc>
          <w:tcPr>
            <w:tcW w:w="877" w:type="dxa"/>
            <w:vMerge w:val="restart"/>
            <w:textDirection w:val="btLr"/>
            <w:vAlign w:val="center"/>
          </w:tcPr>
          <w:p w14:paraId="3AAC09D7" w14:textId="77777777" w:rsidR="007678FA" w:rsidRPr="00064ADD" w:rsidRDefault="007678FA" w:rsidP="000976B5">
            <w:pPr>
              <w:ind w:left="113" w:right="113"/>
              <w:jc w:val="center"/>
              <w:rPr>
                <w:rFonts w:ascii="GHEA Grapalat" w:hAnsi="GHEA Grapalat"/>
                <w:sz w:val="18"/>
              </w:rPr>
            </w:pPr>
            <w:r w:rsidRPr="00064ADD">
              <w:rPr>
                <w:rFonts w:ascii="GHEA Grapalat" w:hAnsi="GHEA Grapalat"/>
                <w:sz w:val="18"/>
              </w:rPr>
              <w:t>номер части, указанной в приглашении</w:t>
            </w:r>
          </w:p>
        </w:tc>
        <w:tc>
          <w:tcPr>
            <w:tcW w:w="1359" w:type="dxa"/>
            <w:vMerge w:val="restart"/>
            <w:textDirection w:val="btLr"/>
            <w:vAlign w:val="center"/>
          </w:tcPr>
          <w:p w14:paraId="75024B67" w14:textId="77777777" w:rsidR="007678FA" w:rsidRPr="00064ADD" w:rsidRDefault="007678FA" w:rsidP="000976B5">
            <w:pPr>
              <w:ind w:left="113" w:right="113"/>
              <w:jc w:val="center"/>
              <w:rPr>
                <w:rFonts w:ascii="GHEA Grapalat" w:hAnsi="GHEA Grapalat"/>
                <w:sz w:val="18"/>
              </w:rPr>
            </w:pPr>
            <w:r w:rsidRPr="00064ADD">
              <w:rPr>
                <w:rFonts w:ascii="GHEA Grapalat" w:hAnsi="GHEA Grapalat"/>
                <w:sz w:val="18"/>
              </w:rPr>
              <w:t>Код транзита плана закупок в соответствии с классификацией CPV.</w:t>
            </w:r>
          </w:p>
        </w:tc>
        <w:tc>
          <w:tcPr>
            <w:tcW w:w="4851"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технические характеристики</w:t>
            </w:r>
          </w:p>
        </w:tc>
        <w:tc>
          <w:tcPr>
            <w:tcW w:w="602" w:type="dxa"/>
            <w:vMerge w:val="restart"/>
            <w:textDirection w:val="btLr"/>
            <w:vAlign w:val="center"/>
          </w:tcPr>
          <w:p w14:paraId="310DC7B9" w14:textId="77777777" w:rsidR="007678FA" w:rsidRPr="00064ADD" w:rsidRDefault="007678FA" w:rsidP="00E427BE">
            <w:pPr>
              <w:ind w:left="113" w:right="113"/>
              <w:jc w:val="center"/>
              <w:rPr>
                <w:rFonts w:ascii="GHEA Grapalat" w:hAnsi="GHEA Grapalat"/>
                <w:sz w:val="18"/>
              </w:rPr>
            </w:pPr>
            <w:r w:rsidRPr="00064ADD">
              <w:rPr>
                <w:rFonts w:ascii="GHEA Grapalat" w:hAnsi="GHEA Grapalat"/>
                <w:sz w:val="18"/>
              </w:rPr>
              <w:t>единица измерения</w:t>
            </w:r>
          </w:p>
        </w:tc>
        <w:tc>
          <w:tcPr>
            <w:tcW w:w="717" w:type="dxa"/>
            <w:vMerge w:val="restart"/>
            <w:textDirection w:val="btLr"/>
            <w:vAlign w:val="center"/>
          </w:tcPr>
          <w:p w14:paraId="78B3BF2C" w14:textId="72B38F7C" w:rsidR="007678FA" w:rsidRPr="00064ADD" w:rsidRDefault="003314E0" w:rsidP="00E427BE">
            <w:pPr>
              <w:ind w:left="113" w:right="113"/>
              <w:jc w:val="center"/>
              <w:rPr>
                <w:rFonts w:ascii="GHEA Grapalat" w:hAnsi="GHEA Grapalat"/>
                <w:sz w:val="18"/>
              </w:rPr>
            </w:pPr>
            <w:r>
              <w:rPr>
                <w:rFonts w:ascii="GHEA Grapalat" w:hAnsi="GHEA Grapalat"/>
                <w:sz w:val="18"/>
              </w:rPr>
              <w:t>цена за единицу/AMD</w:t>
            </w:r>
          </w:p>
        </w:tc>
        <w:tc>
          <w:tcPr>
            <w:tcW w:w="541" w:type="dxa"/>
            <w:vMerge w:val="restart"/>
            <w:textDirection w:val="btLr"/>
            <w:vAlign w:val="center"/>
          </w:tcPr>
          <w:p w14:paraId="22B9F951" w14:textId="77777777" w:rsidR="007678FA" w:rsidRPr="00064ADD" w:rsidRDefault="007678FA" w:rsidP="00E427BE">
            <w:pPr>
              <w:ind w:left="113" w:right="113"/>
              <w:jc w:val="center"/>
              <w:rPr>
                <w:rFonts w:ascii="GHEA Grapalat" w:hAnsi="GHEA Grapalat"/>
                <w:sz w:val="18"/>
              </w:rPr>
            </w:pPr>
            <w:r w:rsidRPr="00064ADD">
              <w:rPr>
                <w:rFonts w:ascii="GHEA Grapalat" w:hAnsi="GHEA Grapalat"/>
                <w:sz w:val="18"/>
              </w:rPr>
              <w:t>общее количество</w:t>
            </w:r>
          </w:p>
        </w:tc>
        <w:tc>
          <w:tcPr>
            <w:tcW w:w="1287"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доставка</w:t>
            </w:r>
          </w:p>
        </w:tc>
      </w:tr>
      <w:tr w:rsidR="007678FA" w:rsidRPr="00064ADD" w14:paraId="0821B6AA" w14:textId="77777777" w:rsidTr="003314E0">
        <w:trPr>
          <w:cantSplit/>
          <w:trHeight w:val="1842"/>
        </w:trPr>
        <w:tc>
          <w:tcPr>
            <w:tcW w:w="877" w:type="dxa"/>
            <w:vMerge/>
            <w:vAlign w:val="center"/>
          </w:tcPr>
          <w:p w14:paraId="22B5A240" w14:textId="77777777" w:rsidR="007678FA" w:rsidRPr="00064ADD" w:rsidRDefault="007678FA" w:rsidP="00E53C12">
            <w:pPr>
              <w:jc w:val="center"/>
              <w:rPr>
                <w:rFonts w:ascii="GHEA Grapalat" w:hAnsi="GHEA Grapalat"/>
                <w:sz w:val="18"/>
              </w:rPr>
            </w:pPr>
          </w:p>
        </w:tc>
        <w:tc>
          <w:tcPr>
            <w:tcW w:w="1359" w:type="dxa"/>
            <w:vMerge/>
            <w:vAlign w:val="center"/>
          </w:tcPr>
          <w:p w14:paraId="2D1E4924" w14:textId="77777777" w:rsidR="007678FA" w:rsidRPr="00064ADD" w:rsidRDefault="007678FA" w:rsidP="00E53C12">
            <w:pPr>
              <w:jc w:val="center"/>
              <w:rPr>
                <w:rFonts w:ascii="GHEA Grapalat" w:hAnsi="GHEA Grapalat"/>
                <w:sz w:val="18"/>
              </w:rPr>
            </w:pPr>
          </w:p>
        </w:tc>
        <w:tc>
          <w:tcPr>
            <w:tcW w:w="4851" w:type="dxa"/>
            <w:vMerge/>
            <w:vAlign w:val="center"/>
          </w:tcPr>
          <w:p w14:paraId="7DE8C663" w14:textId="77777777" w:rsidR="007678FA" w:rsidRPr="00064ADD" w:rsidRDefault="007678FA" w:rsidP="00E53C12">
            <w:pPr>
              <w:jc w:val="center"/>
              <w:rPr>
                <w:rFonts w:ascii="GHEA Grapalat" w:hAnsi="GHEA Grapalat"/>
                <w:sz w:val="18"/>
              </w:rPr>
            </w:pPr>
          </w:p>
        </w:tc>
        <w:tc>
          <w:tcPr>
            <w:tcW w:w="602" w:type="dxa"/>
            <w:vMerge/>
            <w:vAlign w:val="center"/>
          </w:tcPr>
          <w:p w14:paraId="660FBBC6" w14:textId="77777777" w:rsidR="007678FA" w:rsidRPr="00064ADD" w:rsidRDefault="007678FA" w:rsidP="00E53C12">
            <w:pPr>
              <w:jc w:val="center"/>
              <w:rPr>
                <w:rFonts w:ascii="GHEA Grapalat" w:hAnsi="GHEA Grapalat"/>
                <w:sz w:val="18"/>
              </w:rPr>
            </w:pPr>
          </w:p>
        </w:tc>
        <w:tc>
          <w:tcPr>
            <w:tcW w:w="717" w:type="dxa"/>
            <w:vMerge/>
            <w:vAlign w:val="center"/>
          </w:tcPr>
          <w:p w14:paraId="04A385DB" w14:textId="77777777" w:rsidR="007678FA" w:rsidRPr="00064ADD" w:rsidRDefault="007678FA" w:rsidP="00E53C12">
            <w:pPr>
              <w:jc w:val="center"/>
              <w:rPr>
                <w:rFonts w:ascii="GHEA Grapalat" w:hAnsi="GHEA Grapalat"/>
                <w:sz w:val="18"/>
              </w:rPr>
            </w:pPr>
          </w:p>
        </w:tc>
        <w:tc>
          <w:tcPr>
            <w:tcW w:w="541" w:type="dxa"/>
            <w:vMerge/>
            <w:vAlign w:val="center"/>
          </w:tcPr>
          <w:p w14:paraId="1052DDC1" w14:textId="77777777" w:rsidR="007678FA" w:rsidRPr="00064ADD" w:rsidRDefault="007678FA" w:rsidP="00E53C12">
            <w:pPr>
              <w:jc w:val="center"/>
              <w:rPr>
                <w:rFonts w:ascii="GHEA Grapalat" w:hAnsi="GHEA Grapalat"/>
                <w:sz w:val="18"/>
              </w:rPr>
            </w:pPr>
          </w:p>
        </w:tc>
        <w:tc>
          <w:tcPr>
            <w:tcW w:w="735" w:type="dxa"/>
            <w:textDirection w:val="btLr"/>
            <w:vAlign w:val="center"/>
          </w:tcPr>
          <w:p w14:paraId="5611FB9F" w14:textId="77777777" w:rsidR="007678FA" w:rsidRPr="00064ADD" w:rsidRDefault="007678FA" w:rsidP="00E427BE">
            <w:pPr>
              <w:ind w:left="113" w:right="113"/>
              <w:jc w:val="center"/>
              <w:rPr>
                <w:rFonts w:ascii="GHEA Grapalat" w:hAnsi="GHEA Grapalat"/>
                <w:sz w:val="18"/>
              </w:rPr>
            </w:pPr>
            <w:r w:rsidRPr="00064ADD">
              <w:rPr>
                <w:rFonts w:ascii="GHEA Grapalat" w:hAnsi="GHEA Grapalat"/>
                <w:sz w:val="18"/>
              </w:rPr>
              <w:t>адрес</w:t>
            </w:r>
          </w:p>
        </w:tc>
        <w:tc>
          <w:tcPr>
            <w:tcW w:w="552" w:type="dxa"/>
            <w:textDirection w:val="btLr"/>
            <w:vAlign w:val="center"/>
          </w:tcPr>
          <w:p w14:paraId="0AEED9AF" w14:textId="77777777" w:rsidR="007678FA" w:rsidRPr="00064ADD" w:rsidRDefault="007678FA" w:rsidP="00E427BE">
            <w:pPr>
              <w:ind w:left="113" w:right="113"/>
              <w:jc w:val="center"/>
              <w:rPr>
                <w:rFonts w:ascii="GHEA Grapalat" w:hAnsi="GHEA Grapalat"/>
                <w:sz w:val="18"/>
              </w:rPr>
            </w:pPr>
            <w:r w:rsidRPr="00064ADD">
              <w:rPr>
                <w:rFonts w:ascii="GHEA Grapalat" w:hAnsi="GHEA Grapalat"/>
                <w:sz w:val="18"/>
              </w:rPr>
              <w:t>Крайний срок**</w:t>
            </w:r>
          </w:p>
        </w:tc>
      </w:tr>
      <w:tr w:rsidR="003314E0" w:rsidRPr="00064ADD" w14:paraId="33431C00" w14:textId="77777777" w:rsidTr="0006114C">
        <w:trPr>
          <w:cantSplit/>
          <w:trHeight w:val="1133"/>
        </w:trPr>
        <w:tc>
          <w:tcPr>
            <w:tcW w:w="877" w:type="dxa"/>
            <w:vMerge w:val="restart"/>
          </w:tcPr>
          <w:p w14:paraId="1069520E" w14:textId="67ECE8DD" w:rsidR="003314E0" w:rsidRPr="00064ADD" w:rsidRDefault="003314E0" w:rsidP="003314E0">
            <w:pPr>
              <w:jc w:val="center"/>
              <w:rPr>
                <w:rFonts w:ascii="GHEA Grapalat" w:hAnsi="GHEA Grapalat"/>
                <w:sz w:val="20"/>
              </w:rPr>
            </w:pPr>
            <w:r>
              <w:rPr>
                <w:rFonts w:ascii="GHEA Grapalat" w:hAnsi="GHEA Grapalat"/>
                <w:sz w:val="20"/>
              </w:rPr>
              <w:t>1</w:t>
            </w:r>
          </w:p>
        </w:tc>
        <w:tc>
          <w:tcPr>
            <w:tcW w:w="1359" w:type="dxa"/>
            <w:vMerge w:val="restart"/>
            <w:vAlign w:val="center"/>
          </w:tcPr>
          <w:p w14:paraId="337DA2B3" w14:textId="27E017D2" w:rsidR="003314E0" w:rsidRPr="00064ADD" w:rsidRDefault="003314E0" w:rsidP="003314E0">
            <w:pPr>
              <w:jc w:val="center"/>
              <w:rPr>
                <w:rFonts w:ascii="GHEA Grapalat" w:hAnsi="GHEA Grapalat"/>
                <w:sz w:val="20"/>
              </w:rPr>
            </w:pPr>
            <w:r>
              <w:rPr>
                <w:rFonts w:ascii="Calibri" w:hAnsi="Calibri" w:cs="Calibri"/>
                <w:sz w:val="22"/>
                <w:szCs w:val="22"/>
              </w:rPr>
              <w:t>90441100</w:t>
            </w:r>
          </w:p>
        </w:tc>
        <w:tc>
          <w:tcPr>
            <w:tcW w:w="4851" w:type="dxa"/>
          </w:tcPr>
          <w:p w14:paraId="75D78F08" w14:textId="327BE63B" w:rsidR="003314E0" w:rsidRPr="00F6564A" w:rsidRDefault="003314E0" w:rsidP="0006114C">
            <w:pPr>
              <w:jc w:val="both"/>
              <w:rPr>
                <w:rFonts w:ascii="GHEA Grapalat" w:hAnsi="GHEA Grapalat"/>
                <w:sz w:val="20"/>
              </w:rPr>
            </w:pPr>
            <w:r>
              <w:rPr>
                <w:rFonts w:ascii="Sylfaen" w:hAnsi="Sylfaen"/>
                <w:sz w:val="20"/>
                <w:lang w:val="hy-AM"/>
              </w:rPr>
              <w:t xml:space="preserve">Прочистка канализационных труб техническими средствами на расстояние менее 20 погонных метров </w:t>
            </w:r>
            <w:r>
              <w:rPr>
                <w:rFonts w:ascii="Sylfaen" w:hAnsi="Sylfaen"/>
                <w:sz w:val="20"/>
              </w:rPr>
              <w:t xml:space="preserve">за один </w:t>
            </w:r>
            <w:r>
              <w:rPr>
                <w:rFonts w:ascii="Sylfaen" w:hAnsi="Sylfaen"/>
                <w:sz w:val="20"/>
                <w:lang w:val="hy-AM"/>
              </w:rPr>
              <w:t>визит.</w:t>
            </w:r>
          </w:p>
        </w:tc>
        <w:tc>
          <w:tcPr>
            <w:tcW w:w="602" w:type="dxa"/>
            <w:textDirection w:val="btLr"/>
            <w:vAlign w:val="center"/>
          </w:tcPr>
          <w:p w14:paraId="69971639" w14:textId="0BEE425D" w:rsidR="003314E0" w:rsidRPr="00064ADD" w:rsidRDefault="003314E0" w:rsidP="003314E0">
            <w:pPr>
              <w:jc w:val="center"/>
              <w:rPr>
                <w:rFonts w:ascii="GHEA Grapalat" w:hAnsi="GHEA Grapalat"/>
                <w:sz w:val="20"/>
              </w:rPr>
            </w:pPr>
            <w:r>
              <w:rPr>
                <w:rFonts w:ascii="Sylfaen" w:hAnsi="Sylfaen" w:cs="Sylfaen"/>
                <w:color w:val="000000"/>
                <w:sz w:val="22"/>
                <w:szCs w:val="20"/>
                <w:lang w:eastAsia="ru-RU"/>
              </w:rPr>
              <w:t>времена</w:t>
            </w:r>
          </w:p>
        </w:tc>
        <w:tc>
          <w:tcPr>
            <w:tcW w:w="717" w:type="dxa"/>
            <w:textDirection w:val="btLr"/>
            <w:vAlign w:val="center"/>
          </w:tcPr>
          <w:p w14:paraId="643C6D55" w14:textId="0F8E4DB5" w:rsidR="003314E0" w:rsidRPr="0006114C" w:rsidRDefault="0006114C" w:rsidP="003314E0">
            <w:pPr>
              <w:ind w:left="113" w:right="113"/>
              <w:jc w:val="center"/>
              <w:rPr>
                <w:rFonts w:ascii="GHEA Grapalat" w:hAnsi="GHEA Grapalat"/>
                <w:sz w:val="20"/>
                <w:lang w:val="hy-AM"/>
              </w:rPr>
            </w:pPr>
            <w:r>
              <w:rPr>
                <w:rFonts w:ascii="GHEA Grapalat" w:hAnsi="GHEA Grapalat"/>
                <w:sz w:val="20"/>
                <w:lang w:val="hy-AM"/>
              </w:rPr>
              <w:t>40000</w:t>
            </w:r>
          </w:p>
        </w:tc>
        <w:tc>
          <w:tcPr>
            <w:tcW w:w="541" w:type="dxa"/>
            <w:vAlign w:val="center"/>
          </w:tcPr>
          <w:p w14:paraId="7D3B53E8" w14:textId="0337C773" w:rsidR="003314E0" w:rsidRPr="00064ADD" w:rsidRDefault="003314E0" w:rsidP="003314E0">
            <w:pPr>
              <w:jc w:val="center"/>
              <w:rPr>
                <w:rFonts w:ascii="GHEA Grapalat" w:hAnsi="GHEA Grapalat"/>
                <w:sz w:val="20"/>
              </w:rPr>
            </w:pPr>
            <w:r>
              <w:rPr>
                <w:rFonts w:ascii="GHEA Grapalat" w:hAnsi="GHEA Grapalat"/>
                <w:sz w:val="20"/>
              </w:rPr>
              <w:t>1</w:t>
            </w:r>
          </w:p>
        </w:tc>
        <w:tc>
          <w:tcPr>
            <w:tcW w:w="735" w:type="dxa"/>
            <w:vMerge w:val="restart"/>
            <w:textDirection w:val="btLr"/>
          </w:tcPr>
          <w:p w14:paraId="680ED90D" w14:textId="557351E3" w:rsidR="003314E0" w:rsidRPr="00064ADD" w:rsidRDefault="003314E0" w:rsidP="003314E0">
            <w:pPr>
              <w:jc w:val="center"/>
              <w:rPr>
                <w:rFonts w:ascii="GHEA Grapalat" w:hAnsi="GHEA Grapalat"/>
                <w:sz w:val="20"/>
              </w:rPr>
            </w:pPr>
            <w:r>
              <w:rPr>
                <w:rFonts w:ascii="GHEA Grapalat" w:hAnsi="GHEA Grapalat"/>
                <w:sz w:val="20"/>
              </w:rPr>
              <w:t>Котайкская область Республики Армения, село Гарни</w:t>
            </w:r>
          </w:p>
        </w:tc>
        <w:tc>
          <w:tcPr>
            <w:tcW w:w="552" w:type="dxa"/>
            <w:vMerge w:val="restart"/>
            <w:textDirection w:val="btLr"/>
          </w:tcPr>
          <w:p w14:paraId="1CA9A59C" w14:textId="1E9991E4" w:rsidR="003314E0" w:rsidRPr="00064ADD" w:rsidRDefault="003314E0" w:rsidP="0006114C">
            <w:pPr>
              <w:jc w:val="center"/>
              <w:rPr>
                <w:rFonts w:ascii="GHEA Grapalat" w:hAnsi="GHEA Grapalat"/>
                <w:sz w:val="20"/>
              </w:rPr>
            </w:pPr>
            <w:r>
              <w:rPr>
                <w:rFonts w:ascii="GHEA Grapalat" w:hAnsi="GHEA Grapalat"/>
                <w:sz w:val="20"/>
              </w:rPr>
              <w:t xml:space="preserve">30.12.202 </w:t>
            </w:r>
            <w:r w:rsidR="0006114C">
              <w:rPr>
                <w:rFonts w:ascii="GHEA Grapalat" w:hAnsi="GHEA Grapalat"/>
                <w:sz w:val="20"/>
                <w:lang w:val="hy-AM"/>
              </w:rPr>
              <w:t xml:space="preserve">6 </w:t>
            </w:r>
            <w:r>
              <w:rPr>
                <w:rFonts w:ascii="GHEA Grapalat" w:hAnsi="GHEA Grapalat"/>
                <w:sz w:val="20"/>
              </w:rPr>
              <w:t>лет</w:t>
            </w:r>
          </w:p>
        </w:tc>
      </w:tr>
      <w:tr w:rsidR="003314E0" w:rsidRPr="00064ADD" w14:paraId="4C5DA88F" w14:textId="77777777" w:rsidTr="003314E0">
        <w:trPr>
          <w:cantSplit/>
          <w:trHeight w:val="834"/>
        </w:trPr>
        <w:tc>
          <w:tcPr>
            <w:tcW w:w="877" w:type="dxa"/>
            <w:vMerge/>
          </w:tcPr>
          <w:p w14:paraId="34F06654" w14:textId="77777777" w:rsidR="003314E0" w:rsidRDefault="003314E0" w:rsidP="003314E0">
            <w:pPr>
              <w:jc w:val="center"/>
              <w:rPr>
                <w:rFonts w:ascii="GHEA Grapalat" w:hAnsi="GHEA Grapalat"/>
                <w:sz w:val="20"/>
              </w:rPr>
            </w:pPr>
          </w:p>
        </w:tc>
        <w:tc>
          <w:tcPr>
            <w:tcW w:w="1359" w:type="dxa"/>
            <w:vMerge/>
            <w:vAlign w:val="center"/>
          </w:tcPr>
          <w:p w14:paraId="05927BD0" w14:textId="77777777" w:rsidR="003314E0" w:rsidRDefault="003314E0" w:rsidP="003314E0">
            <w:pPr>
              <w:jc w:val="center"/>
              <w:rPr>
                <w:rFonts w:ascii="Calibri" w:hAnsi="Calibri" w:cs="Calibri"/>
                <w:sz w:val="22"/>
                <w:szCs w:val="22"/>
              </w:rPr>
            </w:pPr>
          </w:p>
        </w:tc>
        <w:tc>
          <w:tcPr>
            <w:tcW w:w="4851" w:type="dxa"/>
          </w:tcPr>
          <w:p w14:paraId="5FA47F20" w14:textId="0AB8DFBE" w:rsidR="003314E0" w:rsidRDefault="003314E0" w:rsidP="003314E0">
            <w:pPr>
              <w:jc w:val="both"/>
              <w:rPr>
                <w:rFonts w:ascii="GHEA Grapalat" w:hAnsi="GHEA Grapalat"/>
                <w:sz w:val="20"/>
              </w:rPr>
            </w:pPr>
            <w:r>
              <w:rPr>
                <w:rFonts w:ascii="Sylfaen" w:hAnsi="Sylfaen"/>
                <w:sz w:val="20"/>
                <w:lang w:val="hy-AM"/>
              </w:rPr>
              <w:t xml:space="preserve">на каждый метр сточных вод </w:t>
            </w:r>
            <w:r>
              <w:rPr>
                <w:rFonts w:ascii="Sylfaen" w:hAnsi="Sylfaen"/>
                <w:sz w:val="20"/>
              </w:rPr>
              <w:t xml:space="preserve">длиной более </w:t>
            </w:r>
            <w:r>
              <w:rPr>
                <w:rFonts w:ascii="Sylfaen" w:hAnsi="Sylfaen"/>
                <w:sz w:val="20"/>
                <w:lang w:val="hy-AM"/>
              </w:rPr>
              <w:t>20 метров.</w:t>
            </w:r>
          </w:p>
        </w:tc>
        <w:tc>
          <w:tcPr>
            <w:tcW w:w="602" w:type="dxa"/>
            <w:textDirection w:val="btLr"/>
            <w:vAlign w:val="center"/>
          </w:tcPr>
          <w:p w14:paraId="44ADE10A" w14:textId="4E7492C5" w:rsidR="003314E0" w:rsidRDefault="003314E0" w:rsidP="003314E0">
            <w:pPr>
              <w:jc w:val="center"/>
              <w:rPr>
                <w:rFonts w:ascii="Sylfaen" w:hAnsi="Sylfaen" w:cs="Sylfaen"/>
                <w:color w:val="000000"/>
                <w:sz w:val="22"/>
                <w:szCs w:val="20"/>
                <w:lang w:eastAsia="ru-RU"/>
              </w:rPr>
            </w:pPr>
            <w:r>
              <w:rPr>
                <w:rFonts w:ascii="Sylfaen" w:hAnsi="Sylfaen" w:cs="Sylfaen"/>
                <w:color w:val="000000"/>
                <w:sz w:val="22"/>
                <w:szCs w:val="20"/>
                <w:lang w:eastAsia="ru-RU"/>
              </w:rPr>
              <w:t>линия</w:t>
            </w:r>
          </w:p>
        </w:tc>
        <w:tc>
          <w:tcPr>
            <w:tcW w:w="717" w:type="dxa"/>
            <w:textDirection w:val="btLr"/>
            <w:vAlign w:val="center"/>
          </w:tcPr>
          <w:p w14:paraId="5D9F247B" w14:textId="4727A571" w:rsidR="003314E0" w:rsidRPr="00D71E21" w:rsidRDefault="0006114C" w:rsidP="003314E0">
            <w:pPr>
              <w:ind w:left="113" w:right="113"/>
              <w:jc w:val="center"/>
              <w:rPr>
                <w:rFonts w:ascii="GHEA Grapalat" w:hAnsi="GHEA Grapalat" w:cs="Sylfaen"/>
                <w:b/>
                <w:sz w:val="20"/>
                <w:szCs w:val="20"/>
                <w:lang w:val="hy-AM"/>
              </w:rPr>
            </w:pPr>
            <w:r>
              <w:rPr>
                <w:rFonts w:ascii="GHEA Grapalat" w:hAnsi="GHEA Grapalat" w:cs="Sylfaen"/>
                <w:b/>
                <w:sz w:val="20"/>
                <w:szCs w:val="20"/>
                <w:lang w:val="hy-AM"/>
              </w:rPr>
              <w:t>1700</w:t>
            </w:r>
          </w:p>
        </w:tc>
        <w:tc>
          <w:tcPr>
            <w:tcW w:w="541" w:type="dxa"/>
            <w:vAlign w:val="center"/>
          </w:tcPr>
          <w:p w14:paraId="3D477972" w14:textId="3A205B2E" w:rsidR="003314E0" w:rsidRDefault="003314E0" w:rsidP="003314E0">
            <w:pPr>
              <w:jc w:val="center"/>
              <w:rPr>
                <w:rFonts w:ascii="GHEA Grapalat" w:hAnsi="GHEA Grapalat"/>
                <w:sz w:val="20"/>
              </w:rPr>
            </w:pPr>
            <w:r>
              <w:rPr>
                <w:rFonts w:ascii="GHEA Grapalat" w:hAnsi="GHEA Grapalat"/>
                <w:sz w:val="20"/>
              </w:rPr>
              <w:t>1</w:t>
            </w:r>
          </w:p>
        </w:tc>
        <w:tc>
          <w:tcPr>
            <w:tcW w:w="735" w:type="dxa"/>
            <w:vMerge/>
            <w:textDirection w:val="btLr"/>
          </w:tcPr>
          <w:p w14:paraId="7A0AE06E" w14:textId="77777777" w:rsidR="003314E0" w:rsidRDefault="003314E0" w:rsidP="003314E0">
            <w:pPr>
              <w:jc w:val="center"/>
              <w:rPr>
                <w:rFonts w:ascii="GHEA Grapalat" w:hAnsi="GHEA Grapalat"/>
                <w:sz w:val="20"/>
              </w:rPr>
            </w:pPr>
          </w:p>
        </w:tc>
        <w:tc>
          <w:tcPr>
            <w:tcW w:w="552" w:type="dxa"/>
            <w:vMerge/>
            <w:textDirection w:val="btLr"/>
          </w:tcPr>
          <w:p w14:paraId="0E50C9E2" w14:textId="77777777" w:rsidR="003314E0" w:rsidRDefault="003314E0" w:rsidP="003314E0">
            <w:pPr>
              <w:jc w:val="center"/>
              <w:rPr>
                <w:rFonts w:ascii="GHEA Grapalat" w:hAnsi="GHEA Grapalat"/>
                <w:sz w:val="20"/>
              </w:rPr>
            </w:pPr>
          </w:p>
        </w:tc>
      </w:tr>
    </w:tbl>
    <w:p w14:paraId="2E675CBA" w14:textId="77777777" w:rsidR="003314E0" w:rsidRDefault="003314E0" w:rsidP="00886C43">
      <w:pPr>
        <w:rPr>
          <w:rFonts w:ascii="GHEA Grapalat" w:hAnsi="GHEA Grapalat"/>
          <w:sz w:val="20"/>
        </w:rPr>
      </w:pPr>
    </w:p>
    <w:p w14:paraId="00DE5711" w14:textId="7787E975" w:rsidR="00886C43" w:rsidRPr="00886C43" w:rsidRDefault="007678FA" w:rsidP="00886C43">
      <w:pPr>
        <w:rPr>
          <w:rFonts w:ascii="GHEA Grapalat" w:hAnsi="GHEA Grapalat"/>
          <w:b/>
          <w:bCs/>
          <w:sz w:val="20"/>
          <w:szCs w:val="20"/>
          <w:highlight w:val="yellow"/>
        </w:rPr>
      </w:pPr>
      <w:r w:rsidRPr="00064ADD">
        <w:rPr>
          <w:rFonts w:ascii="GHEA Grapalat" w:hAnsi="GHEA Grapalat"/>
          <w:sz w:val="20"/>
        </w:rPr>
        <w:t xml:space="preserve"> </w:t>
      </w:r>
      <w:r w:rsidR="00886C43" w:rsidRPr="00886C43">
        <w:rPr>
          <w:rFonts w:ascii="GHEA Grapalat" w:hAnsi="GHEA Grapalat"/>
          <w:b/>
          <w:bCs/>
          <w:sz w:val="20"/>
          <w:szCs w:val="20"/>
          <w:highlight w:val="yellow"/>
        </w:rPr>
        <w:t xml:space="preserve">Контракт будет подписан </w:t>
      </w:r>
      <w:r w:rsidR="0006114C">
        <w:rPr>
          <w:rFonts w:ascii="GHEA Grapalat" w:hAnsi="GHEA Grapalat"/>
          <w:b/>
          <w:bCs/>
          <w:sz w:val="20"/>
          <w:szCs w:val="20"/>
          <w:highlight w:val="yellow"/>
          <w:lang w:val="hy-AM"/>
        </w:rPr>
        <w:t>2 числа.</w:t>
      </w:r>
      <w:r w:rsidR="00AC03D5">
        <w:rPr>
          <w:rFonts w:ascii="Calibri" w:hAnsi="Calibri" w:cs="Calibri"/>
          <w:b/>
          <w:bCs/>
          <w:sz w:val="20"/>
          <w:szCs w:val="20"/>
          <w:highlight w:val="yellow"/>
          <w:lang w:val="hy-AM"/>
        </w:rPr>
        <w:t> </w:t>
      </w:r>
      <w:r w:rsidR="0006114C">
        <w:rPr>
          <w:rFonts w:ascii="GHEA Grapalat" w:hAnsi="GHEA Grapalat"/>
          <w:b/>
          <w:bCs/>
          <w:sz w:val="20"/>
          <w:szCs w:val="20"/>
          <w:highlight w:val="yellow"/>
          <w:lang w:val="hy-AM"/>
        </w:rPr>
        <w:t xml:space="preserve">0 </w:t>
      </w:r>
      <w:r w:rsidR="00886C43" w:rsidRPr="00886C43">
        <w:rPr>
          <w:rFonts w:ascii="GHEA Grapalat" w:hAnsi="GHEA Grapalat"/>
          <w:b/>
          <w:bCs/>
          <w:sz w:val="20"/>
          <w:szCs w:val="20"/>
          <w:highlight w:val="yellow"/>
        </w:rPr>
        <w:t>00</w:t>
      </w:r>
      <w:r w:rsidR="00AC03D5">
        <w:rPr>
          <w:rFonts w:ascii="GHEA Grapalat" w:hAnsi="GHEA Grapalat"/>
          <w:b/>
          <w:bCs/>
          <w:sz w:val="20"/>
          <w:szCs w:val="20"/>
          <w:highlight w:val="yellow"/>
          <w:lang w:val="hy-AM"/>
        </w:rPr>
        <w:t xml:space="preserve"> </w:t>
      </w:r>
      <w:r w:rsidR="00886C43" w:rsidRPr="00886C43">
        <w:rPr>
          <w:rFonts w:ascii="GHEA Grapalat" w:hAnsi="GHEA Grapalat"/>
          <w:b/>
          <w:bCs/>
          <w:sz w:val="20"/>
          <w:szCs w:val="20"/>
          <w:highlight w:val="yellow"/>
        </w:rPr>
        <w:t xml:space="preserve">000 ( </w:t>
      </w:r>
      <w:r w:rsidR="0006114C">
        <w:rPr>
          <w:rFonts w:ascii="GHEA Grapalat" w:hAnsi="GHEA Grapalat"/>
          <w:b/>
          <w:bCs/>
          <w:sz w:val="20"/>
          <w:szCs w:val="20"/>
          <w:highlight w:val="yellow"/>
          <w:lang w:val="hy-AM"/>
        </w:rPr>
        <w:t xml:space="preserve">два </w:t>
      </w:r>
      <w:r w:rsidR="00886C43" w:rsidRPr="00886C43">
        <w:rPr>
          <w:rFonts w:ascii="GHEA Grapalat" w:hAnsi="GHEA Grapalat"/>
          <w:b/>
          <w:bCs/>
          <w:sz w:val="20"/>
          <w:szCs w:val="20"/>
          <w:highlight w:val="yellow"/>
        </w:rPr>
        <w:t>миллиона) AMD</w:t>
      </w:r>
    </w:p>
    <w:p w14:paraId="6CBEDCD2" w14:textId="77777777" w:rsidR="00886C43" w:rsidRPr="00886C43" w:rsidRDefault="00886C43" w:rsidP="00886C43">
      <w:pPr>
        <w:jc w:val="both"/>
        <w:rPr>
          <w:rFonts w:ascii="GHEA Grapalat" w:hAnsi="GHEA Grapalat"/>
          <w:b/>
          <w:bCs/>
          <w:sz w:val="20"/>
          <w:szCs w:val="20"/>
          <w:highlight w:val="yellow"/>
          <w:lang w:val="de-DE"/>
        </w:rPr>
      </w:pPr>
      <w:r w:rsidRPr="008E440C">
        <w:rPr>
          <w:rFonts w:ascii="GHEA Grapalat" w:hAnsi="GHEA Grapalat"/>
          <w:b/>
          <w:bCs/>
          <w:sz w:val="20"/>
          <w:szCs w:val="20"/>
          <w:highlight w:val="yellow"/>
          <w:lang w:val="de-DE"/>
        </w:rPr>
        <w:t xml:space="preserve">* </w:t>
      </w:r>
      <w:r w:rsidRPr="008E440C">
        <w:rPr>
          <w:rFonts w:ascii="GHEA Grapalat" w:hAnsi="GHEA Grapalat"/>
          <w:b/>
          <w:bCs/>
          <w:sz w:val="20"/>
          <w:szCs w:val="20"/>
          <w:highlight w:val="yellow"/>
        </w:rPr>
        <w:t>Приложения</w:t>
      </w:r>
      <w:r w:rsidRPr="008E440C">
        <w:rPr>
          <w:rFonts w:ascii="GHEA Grapalat" w:hAnsi="GHEA Grapalat"/>
          <w:b/>
          <w:bCs/>
          <w:sz w:val="20"/>
          <w:szCs w:val="20"/>
          <w:highlight w:val="yellow"/>
          <w:lang w:val="de-DE"/>
        </w:rPr>
        <w:t xml:space="preserve"> </w:t>
      </w:r>
      <w:r w:rsidRPr="008E440C">
        <w:rPr>
          <w:rFonts w:ascii="GHEA Grapalat" w:hAnsi="GHEA Grapalat"/>
          <w:b/>
          <w:bCs/>
          <w:sz w:val="20"/>
          <w:szCs w:val="20"/>
          <w:highlight w:val="yellow"/>
        </w:rPr>
        <w:t>оценка</w:t>
      </w:r>
      <w:r w:rsidRPr="00886C43">
        <w:rPr>
          <w:rFonts w:ascii="GHEA Grapalat" w:hAnsi="GHEA Grapalat"/>
          <w:b/>
          <w:bCs/>
          <w:sz w:val="20"/>
          <w:szCs w:val="20"/>
          <w:highlight w:val="yellow"/>
          <w:lang w:val="de-DE"/>
        </w:rPr>
        <w:t xml:space="preserve"> </w:t>
      </w:r>
      <w:r>
        <w:rPr>
          <w:rFonts w:ascii="GHEA Grapalat" w:hAnsi="GHEA Grapalat"/>
          <w:b/>
          <w:bCs/>
          <w:sz w:val="20"/>
          <w:szCs w:val="20"/>
          <w:highlight w:val="yellow"/>
        </w:rPr>
        <w:t>что нужно сделать</w:t>
      </w:r>
      <w:r w:rsidRPr="00886C43">
        <w:rPr>
          <w:rFonts w:ascii="GHEA Grapalat" w:hAnsi="GHEA Grapalat"/>
          <w:b/>
          <w:bCs/>
          <w:sz w:val="20"/>
          <w:szCs w:val="20"/>
          <w:highlight w:val="yellow"/>
          <w:lang w:val="de-DE"/>
        </w:rPr>
        <w:t xml:space="preserve"> </w:t>
      </w:r>
      <w:r>
        <w:rPr>
          <w:rFonts w:ascii="GHEA Grapalat" w:hAnsi="GHEA Grapalat"/>
          <w:b/>
          <w:bCs/>
          <w:sz w:val="20"/>
          <w:szCs w:val="20"/>
          <w:highlight w:val="yellow"/>
        </w:rPr>
        <w:t>является</w:t>
      </w:r>
      <w:r w:rsidRPr="00886C43">
        <w:rPr>
          <w:rFonts w:ascii="GHEA Grapalat" w:hAnsi="GHEA Grapalat"/>
          <w:b/>
          <w:bCs/>
          <w:sz w:val="20"/>
          <w:szCs w:val="20"/>
          <w:highlight w:val="yellow"/>
          <w:lang w:val="de-DE"/>
        </w:rPr>
        <w:t xml:space="preserve"> </w:t>
      </w:r>
      <w:r w:rsidRPr="008E440C">
        <w:rPr>
          <w:rFonts w:ascii="GHEA Grapalat" w:hAnsi="GHEA Grapalat"/>
          <w:b/>
          <w:bCs/>
          <w:sz w:val="20"/>
          <w:szCs w:val="20"/>
          <w:highlight w:val="yellow"/>
        </w:rPr>
        <w:t>единица</w:t>
      </w:r>
      <w:r w:rsidRPr="008E440C">
        <w:rPr>
          <w:rFonts w:ascii="GHEA Grapalat" w:hAnsi="GHEA Grapalat"/>
          <w:b/>
          <w:bCs/>
          <w:sz w:val="20"/>
          <w:szCs w:val="20"/>
          <w:highlight w:val="yellow"/>
          <w:lang w:val="de-DE"/>
        </w:rPr>
        <w:t xml:space="preserve"> </w:t>
      </w:r>
      <w:r w:rsidRPr="008E440C">
        <w:rPr>
          <w:rFonts w:ascii="GHEA Grapalat" w:hAnsi="GHEA Grapalat"/>
          <w:b/>
          <w:bCs/>
          <w:sz w:val="20"/>
          <w:szCs w:val="20"/>
          <w:highlight w:val="yellow"/>
        </w:rPr>
        <w:t>цены</w:t>
      </w:r>
      <w:r w:rsidRPr="008E440C">
        <w:rPr>
          <w:rFonts w:ascii="GHEA Grapalat" w:hAnsi="GHEA Grapalat"/>
          <w:b/>
          <w:bCs/>
          <w:sz w:val="20"/>
          <w:szCs w:val="20"/>
          <w:highlight w:val="yellow"/>
          <w:lang w:val="de-DE"/>
        </w:rPr>
        <w:t xml:space="preserve"> </w:t>
      </w:r>
      <w:r>
        <w:rPr>
          <w:rFonts w:ascii="GHEA Grapalat" w:hAnsi="GHEA Grapalat"/>
          <w:b/>
          <w:bCs/>
          <w:sz w:val="20"/>
          <w:szCs w:val="20"/>
          <w:highlight w:val="yellow"/>
        </w:rPr>
        <w:t>в общей сложности</w:t>
      </w:r>
    </w:p>
    <w:p w14:paraId="647178C1" w14:textId="77777777" w:rsidR="003314E0" w:rsidRDefault="003314E0" w:rsidP="003314E0">
      <w:pPr>
        <w:jc w:val="center"/>
        <w:rPr>
          <w:rFonts w:ascii="Sylfaen" w:hAnsi="Sylfaen"/>
          <w:b/>
          <w:highlight w:val="yellow"/>
          <w:lang w:val="hy-AM"/>
        </w:rPr>
      </w:pPr>
    </w:p>
    <w:p w14:paraId="6EC9CB00" w14:textId="559B9ABE" w:rsidR="003314E0" w:rsidRPr="00A237D1" w:rsidRDefault="003314E0" w:rsidP="003314E0">
      <w:pPr>
        <w:jc w:val="center"/>
        <w:rPr>
          <w:rFonts w:ascii="Sylfaen" w:hAnsi="Sylfaen"/>
          <w:b/>
          <w:lang w:val="hy-AM"/>
        </w:rPr>
      </w:pPr>
      <w:r w:rsidRPr="00A237D1">
        <w:rPr>
          <w:rFonts w:ascii="Sylfaen" w:hAnsi="Sylfaen"/>
          <w:b/>
          <w:highlight w:val="yellow"/>
          <w:lang w:val="hy-AM"/>
        </w:rPr>
        <w:t>*** Подрядчик должен иметь системы осушения воздуха и вакуумной очистки.</w:t>
      </w:r>
    </w:p>
    <w:p w14:paraId="4E7DC13A" w14:textId="77777777" w:rsidR="003314E0" w:rsidRDefault="003314E0" w:rsidP="003314E0">
      <w:pPr>
        <w:ind w:firstLine="567"/>
        <w:jc w:val="center"/>
        <w:rPr>
          <w:rFonts w:ascii="Sylfaen" w:hAnsi="Sylfaen"/>
          <w:b/>
          <w:lang w:val="hy-AM"/>
        </w:rPr>
      </w:pPr>
    </w:p>
    <w:p w14:paraId="496AB326" w14:textId="77777777" w:rsidR="003314E0" w:rsidRPr="005510F9" w:rsidRDefault="003314E0" w:rsidP="003314E0">
      <w:pPr>
        <w:ind w:firstLine="567"/>
        <w:jc w:val="center"/>
        <w:rPr>
          <w:rFonts w:ascii="Sylfaen" w:hAnsi="Sylfaen"/>
          <w:b/>
          <w:lang w:val="hy-AM"/>
        </w:rPr>
      </w:pPr>
      <w:r w:rsidRPr="005510F9">
        <w:rPr>
          <w:rFonts w:ascii="Sylfaen" w:hAnsi="Sylfaen"/>
          <w:b/>
          <w:lang w:val="hy-AM"/>
        </w:rPr>
        <w:t>1. Настройки системы блокировки</w:t>
      </w:r>
    </w:p>
    <w:p w14:paraId="1D6793EC" w14:textId="77777777" w:rsidR="003314E0" w:rsidRPr="005510F9" w:rsidRDefault="003314E0" w:rsidP="003314E0">
      <w:pPr>
        <w:ind w:firstLine="567"/>
        <w:rPr>
          <w:rFonts w:ascii="Sylfaen" w:hAnsi="Sylfaen"/>
          <w:b/>
          <w:lang w:val="hy-AM"/>
        </w:rPr>
      </w:pPr>
      <w:r w:rsidRPr="005510F9">
        <w:rPr>
          <w:rFonts w:ascii="Sylfaen" w:hAnsi="Sylfaen"/>
          <w:b/>
          <w:lang w:val="hy-AM"/>
        </w:rPr>
        <w:t>1) Давление воды: 150-250 бар.</w:t>
      </w:r>
    </w:p>
    <w:p w14:paraId="29A2736B" w14:textId="77777777" w:rsidR="003314E0" w:rsidRPr="005510F9" w:rsidRDefault="003314E0" w:rsidP="003314E0">
      <w:pPr>
        <w:ind w:firstLine="567"/>
        <w:rPr>
          <w:rFonts w:ascii="Sylfaen" w:hAnsi="Sylfaen"/>
          <w:b/>
          <w:lang w:val="hy-AM"/>
        </w:rPr>
      </w:pPr>
      <w:r w:rsidRPr="005510F9">
        <w:rPr>
          <w:rFonts w:ascii="Sylfaen" w:hAnsi="Sylfaen"/>
          <w:b/>
          <w:lang w:val="hy-AM"/>
        </w:rPr>
        <w:t>2) Объем воды: 80-160 литров/минуту</w:t>
      </w:r>
    </w:p>
    <w:p w14:paraId="58328991" w14:textId="77777777" w:rsidR="003314E0" w:rsidRPr="005510F9" w:rsidRDefault="003314E0" w:rsidP="003314E0">
      <w:pPr>
        <w:ind w:firstLine="567"/>
        <w:rPr>
          <w:rFonts w:ascii="Sylfaen" w:hAnsi="Sylfaen"/>
          <w:b/>
          <w:lang w:val="hy-AM"/>
        </w:rPr>
      </w:pPr>
      <w:r w:rsidRPr="005510F9">
        <w:rPr>
          <w:rFonts w:ascii="Sylfaen" w:hAnsi="Sylfaen"/>
          <w:b/>
          <w:lang w:val="hy-AM"/>
        </w:rPr>
        <w:t>3) Длина напорного трубопровода: 50-100 метров</w:t>
      </w:r>
    </w:p>
    <w:p w14:paraId="25D45446" w14:textId="77777777" w:rsidR="003314E0" w:rsidRPr="005510F9" w:rsidRDefault="003314E0" w:rsidP="003314E0">
      <w:pPr>
        <w:ind w:firstLine="567"/>
        <w:rPr>
          <w:rFonts w:ascii="Sylfaen" w:hAnsi="Sylfaen"/>
          <w:b/>
          <w:lang w:val="hy-AM"/>
        </w:rPr>
      </w:pPr>
      <w:r w:rsidRPr="005510F9">
        <w:rPr>
          <w:rFonts w:ascii="Sylfaen" w:hAnsi="Sylfaen"/>
          <w:b/>
          <w:lang w:val="hy-AM"/>
        </w:rPr>
        <w:t>4) Диаметр напорной трубы: 50 миллиметров</w:t>
      </w:r>
    </w:p>
    <w:p w14:paraId="5DB1B7AD" w14:textId="77777777" w:rsidR="003314E0" w:rsidRDefault="003314E0" w:rsidP="003314E0">
      <w:pPr>
        <w:ind w:firstLine="567"/>
        <w:jc w:val="center"/>
        <w:rPr>
          <w:rFonts w:ascii="Sylfaen" w:hAnsi="Sylfaen"/>
          <w:b/>
          <w:lang w:val="hy-AM"/>
        </w:rPr>
      </w:pPr>
    </w:p>
    <w:p w14:paraId="05E0552C" w14:textId="77777777" w:rsidR="003314E0" w:rsidRPr="005510F9" w:rsidRDefault="003314E0" w:rsidP="003314E0">
      <w:pPr>
        <w:ind w:firstLine="567"/>
        <w:jc w:val="center"/>
        <w:rPr>
          <w:rFonts w:ascii="Sylfaen" w:hAnsi="Sylfaen"/>
          <w:b/>
          <w:lang w:val="hy-AM"/>
        </w:rPr>
      </w:pPr>
      <w:r w:rsidRPr="005510F9">
        <w:rPr>
          <w:rFonts w:ascii="Sylfaen" w:hAnsi="Sylfaen"/>
          <w:b/>
          <w:lang w:val="hy-AM"/>
        </w:rPr>
        <w:t>2. Параметры системы вакуумной очистки</w:t>
      </w:r>
    </w:p>
    <w:p w14:paraId="0A302CFD" w14:textId="38E261B8" w:rsidR="003314E0" w:rsidRPr="005510F9" w:rsidRDefault="003314E0" w:rsidP="003314E0">
      <w:pPr>
        <w:ind w:firstLine="567"/>
        <w:rPr>
          <w:rFonts w:ascii="Sylfaen" w:hAnsi="Sylfaen"/>
          <w:b/>
          <w:lang w:val="hy-AM"/>
        </w:rPr>
      </w:pPr>
      <w:r>
        <w:rPr>
          <w:rFonts w:ascii="Sylfaen" w:hAnsi="Sylfaen"/>
          <w:b/>
          <w:lang w:val="hy-AM"/>
        </w:rPr>
        <w:t>1) Вакуумная производительность: 0,8 бар, 0,2 кубических метра/минуту</w:t>
      </w:r>
    </w:p>
    <w:p w14:paraId="753A9BA1" w14:textId="62538356" w:rsidR="003314E0" w:rsidRPr="005510F9" w:rsidRDefault="003314E0" w:rsidP="003314E0">
      <w:pPr>
        <w:ind w:firstLine="567"/>
        <w:rPr>
          <w:rFonts w:ascii="Sylfaen" w:hAnsi="Sylfaen"/>
          <w:b/>
          <w:lang w:val="hy-AM"/>
        </w:rPr>
      </w:pPr>
      <w:r w:rsidRPr="005510F9">
        <w:rPr>
          <w:rFonts w:ascii="Sylfaen" w:hAnsi="Sylfaen"/>
          <w:b/>
          <w:lang w:val="hy-AM"/>
        </w:rPr>
        <w:t>2) Объем вакуумного цилиндра: 6-12 кубических метров</w:t>
      </w:r>
    </w:p>
    <w:p w14:paraId="19275BBA" w14:textId="77777777" w:rsidR="00886C43" w:rsidRPr="00886C43" w:rsidRDefault="00886C43" w:rsidP="007678FA">
      <w:pPr>
        <w:jc w:val="both"/>
        <w:rPr>
          <w:rFonts w:ascii="GHEA Grapalat" w:hAnsi="GHEA Grapalat"/>
          <w:sz w:val="20"/>
          <w:lang w:val="de-DE"/>
        </w:rPr>
      </w:pPr>
    </w:p>
    <w:p w14:paraId="1AE1D45A" w14:textId="15F6BB00" w:rsidR="007678FA" w:rsidRPr="00163C64" w:rsidRDefault="007678FA" w:rsidP="007678FA">
      <w:pPr>
        <w:jc w:val="both"/>
        <w:rPr>
          <w:rFonts w:ascii="GHEA Grapalat" w:hAnsi="GHEA Grapalat"/>
          <w:sz w:val="20"/>
          <w:lang w:val="de-DE"/>
        </w:rPr>
      </w:pPr>
      <w:r w:rsidRPr="00064ADD">
        <w:rPr>
          <w:rFonts w:ascii="GHEA Grapalat" w:hAnsi="GHEA Grapalat" w:cs="Sylfaen"/>
          <w:i/>
          <w:sz w:val="18"/>
          <w:szCs w:val="18"/>
          <w:lang w:val="pt-BR"/>
        </w:rPr>
        <w:t>* Срок предоставления услуги не может быть позднее 25 декабря соответствующего года.</w:t>
      </w:r>
    </w:p>
    <w:p w14:paraId="649C34C5" w14:textId="6066B622" w:rsidR="007678FA" w:rsidRPr="00EB49F6" w:rsidRDefault="007678FA" w:rsidP="007678FA">
      <w:pPr>
        <w:jc w:val="both"/>
        <w:rPr>
          <w:rFonts w:ascii="GHEA Grapalat" w:hAnsi="GHEA Grapalat"/>
          <w:i/>
          <w:sz w:val="20"/>
          <w:lang w:val="de-DE"/>
        </w:rPr>
      </w:pPr>
      <w:r w:rsidRPr="00EB49F6">
        <w:rPr>
          <w:rFonts w:ascii="GHEA Grapalat" w:hAnsi="GHEA Grapalat"/>
          <w:i/>
          <w:sz w:val="20"/>
          <w:lang w:val="de-DE"/>
        </w:rPr>
        <w:t xml:space="preserve">** </w:t>
      </w:r>
      <w:r w:rsidRPr="00064ADD">
        <w:rPr>
          <w:rFonts w:ascii="GHEA Grapalat" w:hAnsi="GHEA Grapalat" w:cs="Sylfaen"/>
          <w:i/>
          <w:sz w:val="18"/>
          <w:szCs w:val="18"/>
          <w:lang w:val="pt-BR"/>
        </w:rPr>
        <w:t>Если договор заключается на основании части 6 статьи 15 Закона РА «О закупках», то отсчет срока в столбце определяется в календарных днях, при этом производится расчет.</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Если предусмотрены финансовые ресурсы, то с даты вступления в силу соглашения, заключенного между сторонами.</w:t>
      </w:r>
    </w:p>
    <w:p w14:paraId="5FCBA3C3" w14:textId="77777777" w:rsidR="003F553E" w:rsidRPr="00EB49F6" w:rsidRDefault="003F553E">
      <w:pPr>
        <w:rPr>
          <w:rFonts w:ascii="GHEA Grapalat" w:hAnsi="GHEA Grapalat"/>
          <w:b/>
          <w:bCs/>
          <w:sz w:val="20"/>
          <w:szCs w:val="20"/>
          <w:highlight w:val="yellow"/>
          <w:lang w:val="de-DE"/>
        </w:rPr>
      </w:pPr>
    </w:p>
    <w:p w14:paraId="0C6DA34B" w14:textId="77777777" w:rsidR="00D31B21" w:rsidRPr="00163C64" w:rsidRDefault="00D31B21" w:rsidP="000A5C79">
      <w:pPr>
        <w:jc w:val="both"/>
        <w:rPr>
          <w:rFonts w:ascii="GHEA Grapalat" w:hAnsi="GHEA Grapalat"/>
          <w:b/>
          <w:bCs/>
          <w:sz w:val="20"/>
          <w:lang w:val="de-DE"/>
        </w:rPr>
      </w:pPr>
    </w:p>
    <w:tbl>
      <w:tblPr>
        <w:tblW w:w="9639" w:type="dxa"/>
        <w:jc w:val="center"/>
        <w:tblLayout w:type="fixed"/>
        <w:tblLook w:val="0000" w:firstRow="0" w:lastRow="0" w:firstColumn="0" w:lastColumn="0" w:noHBand="0" w:noVBand="0"/>
      </w:tblPr>
      <w:tblGrid>
        <w:gridCol w:w="4536"/>
        <w:gridCol w:w="760"/>
        <w:gridCol w:w="4343"/>
      </w:tblGrid>
      <w:tr w:rsidR="002B2B3B" w:rsidRPr="00064ADD" w14:paraId="289B8A50" w14:textId="77777777" w:rsidTr="00283663">
        <w:trPr>
          <w:jc w:val="center"/>
        </w:trPr>
        <w:tc>
          <w:tcPr>
            <w:tcW w:w="4536" w:type="dxa"/>
          </w:tcPr>
          <w:p w14:paraId="7EE41D9D" w14:textId="7215E485" w:rsidR="002B2B3B" w:rsidRPr="00064ADD" w:rsidRDefault="0090256C" w:rsidP="00283663">
            <w:pPr>
              <w:spacing w:line="360" w:lineRule="auto"/>
              <w:jc w:val="center"/>
              <w:rPr>
                <w:rFonts w:ascii="GHEA Grapalat" w:hAnsi="GHEA Grapalat" w:cs="Sylfaen"/>
                <w:b/>
                <w:bCs/>
                <w:lang w:val="nb-NO"/>
              </w:rPr>
            </w:pPr>
            <w:r>
              <w:rPr>
                <w:rFonts w:ascii="GHEA Grapalat" w:hAnsi="GHEA Grapalat"/>
                <w:i/>
                <w:sz w:val="18"/>
                <w:lang w:val="hy-AM"/>
              </w:rPr>
              <w:br w:type="page"/>
            </w:r>
            <w:r w:rsidR="002B2B3B" w:rsidRPr="00064ADD">
              <w:rPr>
                <w:rFonts w:ascii="GHEA Grapalat" w:hAnsi="GHEA Grapalat" w:cs="Sylfaen"/>
                <w:b/>
                <w:bCs/>
                <w:lang w:val="nb-NO"/>
              </w:rPr>
              <w:t>КЛИЕНТ</w:t>
            </w:r>
          </w:p>
          <w:p w14:paraId="10510959" w14:textId="77777777" w:rsidR="002B2B3B" w:rsidRPr="00064ADD" w:rsidRDefault="002B2B3B" w:rsidP="00283663">
            <w:pPr>
              <w:jc w:val="center"/>
              <w:rPr>
                <w:rFonts w:ascii="GHEA Grapalat" w:hAnsi="GHEA Grapalat"/>
                <w:lang w:val="ru-RU"/>
              </w:rPr>
            </w:pPr>
            <w:r w:rsidRPr="00064ADD">
              <w:rPr>
                <w:rFonts w:ascii="GHEA Grapalat" w:hAnsi="GHEA Grapalat"/>
                <w:lang w:val="ru-RU"/>
              </w:rPr>
              <w:t>---------------------------------</w:t>
            </w:r>
          </w:p>
          <w:p w14:paraId="0FE051CF" w14:textId="77777777" w:rsidR="002B2B3B" w:rsidRPr="00064ADD" w:rsidRDefault="002B2B3B" w:rsidP="00283663">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подпись </w:t>
            </w:r>
            <w:r w:rsidRPr="00064ADD">
              <w:rPr>
                <w:rFonts w:ascii="GHEA Grapalat" w:hAnsi="GHEA Grapalat"/>
                <w:sz w:val="18"/>
                <w:szCs w:val="18"/>
              </w:rPr>
              <w:t>/</w:t>
            </w:r>
          </w:p>
          <w:p w14:paraId="2BAF27B3" w14:textId="77777777" w:rsidR="002B2B3B" w:rsidRPr="00064ADD" w:rsidRDefault="002B2B3B" w:rsidP="00283663">
            <w:pPr>
              <w:jc w:val="center"/>
              <w:rPr>
                <w:rFonts w:ascii="GHEA Grapalat" w:hAnsi="GHEA Grapalat"/>
                <w:sz w:val="18"/>
                <w:szCs w:val="18"/>
                <w:lang w:val="ru-RU"/>
              </w:rPr>
            </w:pPr>
            <w:r w:rsidRPr="00064ADD">
              <w:rPr>
                <w:rFonts w:ascii="GHEA Grapalat" w:hAnsi="GHEA Grapalat" w:cs="Sylfaen"/>
                <w:sz w:val="18"/>
                <w:szCs w:val="18"/>
                <w:lang w:val="ru-RU"/>
              </w:rPr>
              <w:t xml:space="preserve">К. </w:t>
            </w:r>
            <w:r w:rsidRPr="00064ADD">
              <w:rPr>
                <w:rFonts w:ascii="GHEA Grapalat" w:hAnsi="GHEA Grapalat"/>
                <w:sz w:val="18"/>
                <w:szCs w:val="18"/>
                <w:lang w:val="ru-RU"/>
              </w:rPr>
              <w:t>Т.</w:t>
            </w:r>
          </w:p>
        </w:tc>
        <w:tc>
          <w:tcPr>
            <w:tcW w:w="760" w:type="dxa"/>
          </w:tcPr>
          <w:p w14:paraId="7992CC06" w14:textId="77777777" w:rsidR="002B2B3B" w:rsidRPr="00064ADD" w:rsidRDefault="002B2B3B" w:rsidP="00283663">
            <w:pPr>
              <w:spacing w:line="360" w:lineRule="auto"/>
              <w:jc w:val="center"/>
              <w:rPr>
                <w:rFonts w:ascii="GHEA Grapalat" w:hAnsi="GHEA Grapalat"/>
                <w:lang w:val="ru-RU"/>
              </w:rPr>
            </w:pPr>
          </w:p>
        </w:tc>
        <w:tc>
          <w:tcPr>
            <w:tcW w:w="4343" w:type="dxa"/>
          </w:tcPr>
          <w:p w14:paraId="0FAA05C2" w14:textId="77777777" w:rsidR="002B2B3B" w:rsidRPr="00064ADD" w:rsidRDefault="002B2B3B" w:rsidP="00283663">
            <w:pPr>
              <w:spacing w:line="360" w:lineRule="auto"/>
              <w:jc w:val="center"/>
              <w:rPr>
                <w:rFonts w:ascii="GHEA Grapalat" w:hAnsi="GHEA Grapalat" w:cs="Sylfaen"/>
                <w:b/>
                <w:bCs/>
                <w:lang w:val="ru-RU"/>
              </w:rPr>
            </w:pPr>
            <w:r w:rsidRPr="00064ADD">
              <w:rPr>
                <w:rFonts w:ascii="GHEA Grapalat" w:hAnsi="GHEA Grapalat" w:cs="Sylfaen"/>
                <w:b/>
                <w:bCs/>
                <w:lang w:val="pt-BR"/>
              </w:rPr>
              <w:t>ИСПОЛНИТЕЛЬ</w:t>
            </w:r>
          </w:p>
          <w:p w14:paraId="08AB9575" w14:textId="77777777" w:rsidR="002B2B3B" w:rsidRPr="00064ADD" w:rsidRDefault="002B2B3B" w:rsidP="00283663">
            <w:pPr>
              <w:jc w:val="center"/>
              <w:rPr>
                <w:rFonts w:ascii="GHEA Grapalat" w:hAnsi="GHEA Grapalat"/>
                <w:lang w:val="ru-RU"/>
              </w:rPr>
            </w:pPr>
            <w:r w:rsidRPr="00064ADD">
              <w:rPr>
                <w:rFonts w:ascii="GHEA Grapalat" w:hAnsi="GHEA Grapalat"/>
                <w:lang w:val="ru-RU"/>
              </w:rPr>
              <w:t>---------------------------------</w:t>
            </w:r>
          </w:p>
          <w:p w14:paraId="399162E6" w14:textId="77777777" w:rsidR="002B2B3B" w:rsidRPr="00064ADD" w:rsidRDefault="002B2B3B" w:rsidP="00283663">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подпись </w:t>
            </w:r>
            <w:r w:rsidRPr="00064ADD">
              <w:rPr>
                <w:rFonts w:ascii="GHEA Grapalat" w:hAnsi="GHEA Grapalat"/>
                <w:sz w:val="18"/>
                <w:szCs w:val="18"/>
              </w:rPr>
              <w:t>/</w:t>
            </w:r>
          </w:p>
          <w:p w14:paraId="198BF0A4" w14:textId="77777777" w:rsidR="002B2B3B" w:rsidRPr="00064ADD" w:rsidRDefault="002B2B3B" w:rsidP="00283663">
            <w:pPr>
              <w:jc w:val="center"/>
              <w:rPr>
                <w:rFonts w:ascii="GHEA Grapalat" w:hAnsi="GHEA Grapalat"/>
                <w:sz w:val="22"/>
                <w:szCs w:val="22"/>
                <w:lang w:val="ru-RU"/>
              </w:rPr>
            </w:pPr>
            <w:r w:rsidRPr="00064ADD">
              <w:rPr>
                <w:rFonts w:ascii="GHEA Grapalat" w:hAnsi="GHEA Grapalat" w:cs="Sylfaen"/>
                <w:sz w:val="18"/>
                <w:szCs w:val="18"/>
                <w:lang w:val="ru-RU"/>
              </w:rPr>
              <w:t xml:space="preserve">К. </w:t>
            </w:r>
            <w:r w:rsidRPr="00064ADD">
              <w:rPr>
                <w:rFonts w:ascii="GHEA Grapalat" w:hAnsi="GHEA Grapalat"/>
                <w:sz w:val="18"/>
                <w:szCs w:val="18"/>
                <w:lang w:val="ru-RU"/>
              </w:rPr>
              <w:t>Т.</w:t>
            </w:r>
          </w:p>
        </w:tc>
      </w:tr>
    </w:tbl>
    <w:p w14:paraId="7B88D17B" w14:textId="77777777" w:rsidR="0090256C" w:rsidRDefault="0090256C">
      <w:pPr>
        <w:rPr>
          <w:rFonts w:ascii="GHEA Grapalat" w:hAnsi="GHEA Grapalat"/>
          <w:i/>
          <w:sz w:val="18"/>
          <w:lang w:val="hy-AM"/>
        </w:rPr>
      </w:pPr>
    </w:p>
    <w:p w14:paraId="26801303" w14:textId="26A2766A" w:rsidR="007678FA" w:rsidRPr="00064ADD" w:rsidRDefault="00A94981" w:rsidP="005F70C2">
      <w:pPr>
        <w:jc w:val="right"/>
        <w:rPr>
          <w:rFonts w:ascii="GHEA Grapalat" w:hAnsi="GHEA Grapalat"/>
          <w:i/>
          <w:sz w:val="18"/>
          <w:lang w:val="hy-AM"/>
        </w:rPr>
      </w:pPr>
      <w:r>
        <w:rPr>
          <w:rFonts w:ascii="GHEA Grapalat" w:hAnsi="GHEA Grapalat"/>
          <w:i/>
          <w:sz w:val="18"/>
          <w:lang w:val="hy-AM"/>
        </w:rPr>
        <w:br w:type="page"/>
      </w:r>
      <w:r w:rsidR="007678FA" w:rsidRPr="00064ADD">
        <w:rPr>
          <w:rFonts w:ascii="GHEA Grapalat" w:hAnsi="GHEA Grapalat"/>
          <w:i/>
          <w:sz w:val="18"/>
          <w:lang w:val="hy-AM"/>
        </w:rPr>
        <w:lastRenderedPageBreak/>
        <w:t>Приложение №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20 лет. Запечатано</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кодированный контракт</w:t>
      </w:r>
    </w:p>
    <w:p w14:paraId="594873CD" w14:textId="77777777" w:rsidR="007678FA" w:rsidRPr="0006114C" w:rsidRDefault="007678FA" w:rsidP="007678FA">
      <w:pPr>
        <w:tabs>
          <w:tab w:val="left" w:pos="9540"/>
        </w:tabs>
        <w:rPr>
          <w:rFonts w:ascii="GHEA Grapalat" w:hAnsi="GHEA Grapalat"/>
          <w:sz w:val="20"/>
          <w:lang w:val="hy-AM"/>
        </w:rPr>
      </w:pPr>
    </w:p>
    <w:p w14:paraId="57D1E7AB" w14:textId="5E63B02D"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ГРАФИК ПЛАТЕЖЕЙ*</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Армения</w:t>
      </w:r>
      <w:r w:rsidRPr="00064ADD">
        <w:rPr>
          <w:rFonts w:ascii="GHEA Grapalat" w:hAnsi="GHEA Grapalat" w:cs="Sylfaen"/>
          <w:sz w:val="18"/>
          <w:lang w:val="es-ES"/>
        </w:rPr>
        <w:t xml:space="preserve"> </w:t>
      </w:r>
      <w:r w:rsidRPr="00064ADD">
        <w:rPr>
          <w:rFonts w:ascii="GHEA Grapalat" w:hAnsi="GHEA Grapalat" w:cs="Sylfaen"/>
          <w:sz w:val="18"/>
        </w:rPr>
        <w:t>деньги</w:t>
      </w:r>
    </w:p>
    <w:tbl>
      <w:tblPr>
        <w:tblW w:w="107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
        <w:gridCol w:w="1111"/>
        <w:gridCol w:w="1887"/>
        <w:gridCol w:w="469"/>
        <w:gridCol w:w="469"/>
        <w:gridCol w:w="524"/>
        <w:gridCol w:w="524"/>
        <w:gridCol w:w="524"/>
        <w:gridCol w:w="524"/>
        <w:gridCol w:w="524"/>
        <w:gridCol w:w="524"/>
        <w:gridCol w:w="524"/>
        <w:gridCol w:w="524"/>
        <w:gridCol w:w="524"/>
        <w:gridCol w:w="524"/>
        <w:gridCol w:w="1073"/>
      </w:tblGrid>
      <w:tr w:rsidR="007678FA" w:rsidRPr="00064ADD" w14:paraId="6DA1F814" w14:textId="77777777" w:rsidTr="004131D4">
        <w:tc>
          <w:tcPr>
            <w:tcW w:w="10718"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Услуга</w:t>
            </w:r>
          </w:p>
        </w:tc>
      </w:tr>
      <w:tr w:rsidR="000E2769" w:rsidRPr="00AC03D5" w14:paraId="29778976" w14:textId="77777777" w:rsidTr="005777F2">
        <w:tc>
          <w:tcPr>
            <w:tcW w:w="465" w:type="dxa"/>
            <w:vMerge w:val="restart"/>
            <w:textDirection w:val="btLr"/>
            <w:vAlign w:val="center"/>
          </w:tcPr>
          <w:p w14:paraId="79B71AC3" w14:textId="77777777" w:rsidR="000E2769" w:rsidRPr="00064ADD" w:rsidRDefault="000E2769" w:rsidP="000E2769">
            <w:pPr>
              <w:ind w:left="113" w:right="113"/>
              <w:jc w:val="center"/>
              <w:rPr>
                <w:rFonts w:ascii="GHEA Grapalat" w:hAnsi="GHEA Grapalat"/>
                <w:sz w:val="18"/>
                <w:lang w:val="es-ES"/>
              </w:rPr>
            </w:pPr>
            <w:r w:rsidRPr="00064ADD">
              <w:rPr>
                <w:rFonts w:ascii="GHEA Grapalat" w:hAnsi="GHEA Grapalat"/>
                <w:sz w:val="18"/>
              </w:rPr>
              <w:t>номер части, указанной в приглашении</w:t>
            </w:r>
          </w:p>
        </w:tc>
        <w:tc>
          <w:tcPr>
            <w:tcW w:w="1111" w:type="dxa"/>
            <w:vMerge w:val="restart"/>
            <w:textDirection w:val="btLr"/>
            <w:vAlign w:val="center"/>
          </w:tcPr>
          <w:p w14:paraId="008AA2A8" w14:textId="77777777" w:rsidR="000E2769" w:rsidRPr="00064ADD" w:rsidRDefault="000E2769" w:rsidP="000E2769">
            <w:pPr>
              <w:ind w:left="113" w:right="113"/>
              <w:jc w:val="center"/>
              <w:rPr>
                <w:rFonts w:ascii="GHEA Grapalat" w:hAnsi="GHEA Grapalat"/>
                <w:sz w:val="18"/>
                <w:lang w:val="es-ES"/>
              </w:rPr>
            </w:pPr>
            <w:r w:rsidRPr="00064ADD">
              <w:rPr>
                <w:rFonts w:ascii="GHEA Grapalat" w:hAnsi="GHEA Grapalat"/>
                <w:sz w:val="18"/>
              </w:rPr>
              <w:t>покупки</w:t>
            </w:r>
            <w:r w:rsidRPr="00064ADD">
              <w:rPr>
                <w:rFonts w:ascii="GHEA Grapalat" w:hAnsi="GHEA Grapalat"/>
                <w:sz w:val="18"/>
                <w:lang w:val="es-ES"/>
              </w:rPr>
              <w:t xml:space="preserve"> </w:t>
            </w:r>
            <w:r w:rsidRPr="00064ADD">
              <w:rPr>
                <w:rFonts w:ascii="GHEA Grapalat" w:hAnsi="GHEA Grapalat"/>
                <w:sz w:val="18"/>
              </w:rPr>
              <w:t>согласно плану</w:t>
            </w:r>
            <w:r w:rsidRPr="00064ADD">
              <w:rPr>
                <w:rFonts w:ascii="GHEA Grapalat" w:hAnsi="GHEA Grapalat"/>
                <w:sz w:val="18"/>
                <w:lang w:val="es-ES"/>
              </w:rPr>
              <w:t xml:space="preserve"> </w:t>
            </w:r>
            <w:r w:rsidRPr="00064ADD">
              <w:rPr>
                <w:rFonts w:ascii="GHEA Grapalat" w:hAnsi="GHEA Grapalat"/>
                <w:sz w:val="18"/>
              </w:rPr>
              <w:t>намеревался</w:t>
            </w:r>
            <w:r w:rsidRPr="00064ADD">
              <w:rPr>
                <w:rFonts w:ascii="GHEA Grapalat" w:hAnsi="GHEA Grapalat"/>
                <w:sz w:val="18"/>
                <w:lang w:val="es-ES"/>
              </w:rPr>
              <w:t xml:space="preserve"> </w:t>
            </w:r>
            <w:r w:rsidRPr="00064ADD">
              <w:rPr>
                <w:rFonts w:ascii="GHEA Grapalat" w:hAnsi="GHEA Grapalat"/>
                <w:sz w:val="18"/>
              </w:rPr>
              <w:t>через</w:t>
            </w:r>
            <w:r w:rsidRPr="00064ADD">
              <w:rPr>
                <w:rFonts w:ascii="GHEA Grapalat" w:hAnsi="GHEA Grapalat"/>
                <w:sz w:val="18"/>
                <w:lang w:val="es-ES"/>
              </w:rPr>
              <w:t xml:space="preserve"> </w:t>
            </w:r>
            <w:r w:rsidRPr="00064ADD">
              <w:rPr>
                <w:rFonts w:ascii="GHEA Grapalat" w:hAnsi="GHEA Grapalat"/>
                <w:sz w:val="18"/>
              </w:rPr>
              <w:t xml:space="preserve">код </w:t>
            </w:r>
            <w:r w:rsidRPr="00064ADD">
              <w:rPr>
                <w:rFonts w:ascii="GHEA Grapalat" w:hAnsi="GHEA Grapalat"/>
                <w:sz w:val="18"/>
                <w:lang w:val="es-ES"/>
              </w:rPr>
              <w:t>согласно</w:t>
            </w:r>
            <w:r w:rsidRPr="00064ADD">
              <w:rPr>
                <w:rFonts w:ascii="GHEA Grapalat" w:hAnsi="GHEA Grapalat"/>
                <w:sz w:val="18"/>
              </w:rPr>
              <w:t>​</w:t>
            </w:r>
            <w:r w:rsidRPr="00064ADD">
              <w:rPr>
                <w:rFonts w:ascii="GHEA Grapalat" w:hAnsi="GHEA Grapalat"/>
                <w:sz w:val="18"/>
                <w:lang w:val="es-ES"/>
              </w:rPr>
              <w:t xml:space="preserve"> </w:t>
            </w:r>
            <w:r w:rsidRPr="00064ADD">
              <w:rPr>
                <w:rFonts w:ascii="GHEA Grapalat" w:hAnsi="GHEA Grapalat"/>
                <w:sz w:val="18"/>
              </w:rPr>
              <w:t>ГМА</w:t>
            </w:r>
            <w:r w:rsidRPr="00064ADD">
              <w:rPr>
                <w:rFonts w:ascii="GHEA Grapalat" w:hAnsi="GHEA Grapalat"/>
                <w:sz w:val="18"/>
                <w:lang w:val="es-ES"/>
              </w:rPr>
              <w:t xml:space="preserve"> </w:t>
            </w:r>
            <w:r w:rsidRPr="00064ADD">
              <w:rPr>
                <w:rFonts w:ascii="GHEA Grapalat" w:hAnsi="GHEA Grapalat"/>
                <w:sz w:val="18"/>
              </w:rPr>
              <w:t xml:space="preserve">классификация </w:t>
            </w:r>
            <w:r w:rsidRPr="00064ADD">
              <w:rPr>
                <w:rFonts w:ascii="GHEA Grapalat" w:hAnsi="GHEA Grapalat"/>
                <w:sz w:val="18"/>
                <w:lang w:val="es-ES"/>
              </w:rPr>
              <w:t>(CPV)</w:t>
            </w:r>
          </w:p>
        </w:tc>
        <w:tc>
          <w:tcPr>
            <w:tcW w:w="1933" w:type="dxa"/>
            <w:vMerge w:val="restart"/>
            <w:vAlign w:val="center"/>
          </w:tcPr>
          <w:p w14:paraId="618EA53A" w14:textId="77777777" w:rsidR="000E2769" w:rsidRPr="00064ADD" w:rsidRDefault="000E2769" w:rsidP="00E53C12">
            <w:pPr>
              <w:jc w:val="center"/>
              <w:rPr>
                <w:rFonts w:ascii="GHEA Grapalat" w:hAnsi="GHEA Grapalat"/>
                <w:sz w:val="18"/>
                <w:lang w:val="es-ES"/>
              </w:rPr>
            </w:pPr>
            <w:r w:rsidRPr="00064ADD">
              <w:rPr>
                <w:rFonts w:ascii="GHEA Grapalat" w:hAnsi="GHEA Grapalat"/>
                <w:sz w:val="18"/>
              </w:rPr>
              <w:t>имя</w:t>
            </w:r>
          </w:p>
        </w:tc>
        <w:tc>
          <w:tcPr>
            <w:tcW w:w="7209" w:type="dxa"/>
            <w:gridSpan w:val="13"/>
            <w:vAlign w:val="center"/>
          </w:tcPr>
          <w:p w14:paraId="386583A1" w14:textId="452152EF" w:rsidR="000E2769" w:rsidRPr="00064ADD" w:rsidRDefault="000E2769" w:rsidP="00E5199F">
            <w:pPr>
              <w:jc w:val="both"/>
              <w:rPr>
                <w:rFonts w:ascii="GHEA Grapalat" w:hAnsi="GHEA Grapalat"/>
                <w:sz w:val="18"/>
                <w:lang w:val="es-ES"/>
              </w:rPr>
            </w:pPr>
            <w:r w:rsidRPr="00064ADD">
              <w:rPr>
                <w:rFonts w:ascii="GHEA Grapalat" w:hAnsi="GHEA Grapalat"/>
                <w:sz w:val="18"/>
                <w:lang w:val="es-ES"/>
              </w:rPr>
              <w:t xml:space="preserve">Планируется, что платежи будут производиться в </w:t>
            </w:r>
            <w:r w:rsidR="0006114C">
              <w:rPr>
                <w:rFonts w:ascii="GHEA Grapalat" w:hAnsi="GHEA Grapalat"/>
                <w:sz w:val="18"/>
                <w:lang w:val="hy-AM"/>
              </w:rPr>
              <w:t xml:space="preserve">2026 году </w:t>
            </w:r>
            <w:r w:rsidRPr="00064ADD">
              <w:rPr>
                <w:rFonts w:ascii="GHEA Grapalat" w:hAnsi="GHEA Grapalat"/>
                <w:sz w:val="18"/>
                <w:lang w:val="es-ES"/>
              </w:rPr>
              <w:t>ежемесячно, включая**</w:t>
            </w:r>
          </w:p>
        </w:tc>
      </w:tr>
      <w:tr w:rsidR="000E2769" w:rsidRPr="00064ADD" w14:paraId="4B96A09D" w14:textId="77777777" w:rsidTr="005777F2">
        <w:trPr>
          <w:trHeight w:val="2409"/>
        </w:trPr>
        <w:tc>
          <w:tcPr>
            <w:tcW w:w="465" w:type="dxa"/>
            <w:vMerge/>
          </w:tcPr>
          <w:p w14:paraId="69E142C4" w14:textId="77777777" w:rsidR="000E2769" w:rsidRPr="00064ADD" w:rsidRDefault="000E2769" w:rsidP="00E53C12">
            <w:pPr>
              <w:jc w:val="center"/>
              <w:rPr>
                <w:rFonts w:ascii="GHEA Grapalat" w:hAnsi="GHEA Grapalat"/>
                <w:sz w:val="20"/>
                <w:lang w:val="es-ES"/>
              </w:rPr>
            </w:pPr>
          </w:p>
        </w:tc>
        <w:tc>
          <w:tcPr>
            <w:tcW w:w="1111" w:type="dxa"/>
            <w:vMerge/>
          </w:tcPr>
          <w:p w14:paraId="01CB3D50" w14:textId="77777777" w:rsidR="000E2769" w:rsidRPr="00064ADD" w:rsidRDefault="000E2769" w:rsidP="00E53C12">
            <w:pPr>
              <w:jc w:val="center"/>
              <w:rPr>
                <w:rFonts w:ascii="GHEA Grapalat" w:hAnsi="GHEA Grapalat"/>
                <w:sz w:val="20"/>
                <w:lang w:val="es-ES"/>
              </w:rPr>
            </w:pPr>
          </w:p>
        </w:tc>
        <w:tc>
          <w:tcPr>
            <w:tcW w:w="1933" w:type="dxa"/>
            <w:vMerge/>
          </w:tcPr>
          <w:p w14:paraId="6CFBCCF3" w14:textId="77777777" w:rsidR="000E2769" w:rsidRPr="00064ADD" w:rsidRDefault="000E2769" w:rsidP="00E53C12">
            <w:pPr>
              <w:jc w:val="center"/>
              <w:rPr>
                <w:rFonts w:ascii="GHEA Grapalat" w:hAnsi="GHEA Grapalat"/>
                <w:sz w:val="20"/>
                <w:lang w:val="es-ES"/>
              </w:rPr>
            </w:pPr>
          </w:p>
        </w:tc>
        <w:tc>
          <w:tcPr>
            <w:tcW w:w="464" w:type="dxa"/>
            <w:textDirection w:val="btLr"/>
            <w:vAlign w:val="center"/>
          </w:tcPr>
          <w:p w14:paraId="12F26A89" w14:textId="77777777" w:rsidR="000E2769" w:rsidRPr="00064ADD" w:rsidRDefault="000E2769"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Январь</w:t>
            </w:r>
          </w:p>
        </w:tc>
        <w:tc>
          <w:tcPr>
            <w:tcW w:w="464" w:type="dxa"/>
            <w:textDirection w:val="btLr"/>
            <w:vAlign w:val="center"/>
          </w:tcPr>
          <w:p w14:paraId="78EDD5AB" w14:textId="77777777" w:rsidR="000E2769" w:rsidRPr="00064ADD" w:rsidRDefault="000E2769"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Февраль</w:t>
            </w:r>
          </w:p>
        </w:tc>
        <w:tc>
          <w:tcPr>
            <w:tcW w:w="524" w:type="dxa"/>
            <w:textDirection w:val="btLr"/>
            <w:vAlign w:val="center"/>
          </w:tcPr>
          <w:p w14:paraId="572B0166" w14:textId="77777777" w:rsidR="000E2769" w:rsidRPr="00064ADD" w:rsidRDefault="000E2769"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Маршировать</w:t>
            </w:r>
          </w:p>
        </w:tc>
        <w:tc>
          <w:tcPr>
            <w:tcW w:w="517" w:type="dxa"/>
            <w:textDirection w:val="btLr"/>
            <w:vAlign w:val="center"/>
          </w:tcPr>
          <w:p w14:paraId="27E17EB2" w14:textId="77777777" w:rsidR="000E2769" w:rsidRPr="00064ADD" w:rsidRDefault="000E2769"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Апрель</w:t>
            </w:r>
          </w:p>
        </w:tc>
        <w:tc>
          <w:tcPr>
            <w:tcW w:w="517" w:type="dxa"/>
            <w:textDirection w:val="btLr"/>
            <w:vAlign w:val="center"/>
          </w:tcPr>
          <w:p w14:paraId="10C647F0" w14:textId="77777777" w:rsidR="000E2769" w:rsidRPr="00064ADD" w:rsidRDefault="000E2769"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Может</w:t>
            </w:r>
          </w:p>
        </w:tc>
        <w:tc>
          <w:tcPr>
            <w:tcW w:w="518" w:type="dxa"/>
            <w:textDirection w:val="btLr"/>
            <w:vAlign w:val="center"/>
          </w:tcPr>
          <w:p w14:paraId="21C26A6D" w14:textId="77777777" w:rsidR="000E2769" w:rsidRPr="00064ADD" w:rsidRDefault="000E2769"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Июнь</w:t>
            </w:r>
          </w:p>
        </w:tc>
        <w:tc>
          <w:tcPr>
            <w:tcW w:w="518" w:type="dxa"/>
            <w:textDirection w:val="btLr"/>
            <w:vAlign w:val="center"/>
          </w:tcPr>
          <w:p w14:paraId="3A799FD4" w14:textId="77777777" w:rsidR="000E2769" w:rsidRPr="00064ADD" w:rsidRDefault="000E2769"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Июль</w:t>
            </w:r>
            <w:r w:rsidRPr="00064ADD">
              <w:rPr>
                <w:rFonts w:ascii="GHEA Grapalat" w:hAnsi="GHEA Grapalat" w:cs="Times Armenian"/>
                <w:sz w:val="18"/>
                <w:szCs w:val="22"/>
                <w:lang w:val="pt-BR"/>
              </w:rPr>
              <w:t xml:space="preserve"> </w:t>
            </w:r>
          </w:p>
        </w:tc>
        <w:tc>
          <w:tcPr>
            <w:tcW w:w="518" w:type="dxa"/>
            <w:textDirection w:val="btLr"/>
            <w:vAlign w:val="center"/>
          </w:tcPr>
          <w:p w14:paraId="66F565C0" w14:textId="77777777" w:rsidR="000E2769" w:rsidRPr="00064ADD" w:rsidRDefault="000E2769"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Август</w:t>
            </w:r>
          </w:p>
        </w:tc>
        <w:tc>
          <w:tcPr>
            <w:tcW w:w="518" w:type="dxa"/>
            <w:textDirection w:val="btLr"/>
            <w:vAlign w:val="center"/>
          </w:tcPr>
          <w:p w14:paraId="6F4D5981" w14:textId="77777777" w:rsidR="000E2769" w:rsidRPr="00064ADD" w:rsidRDefault="000E2769"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Сентябрь</w:t>
            </w:r>
            <w:r w:rsidRPr="00064ADD">
              <w:rPr>
                <w:rFonts w:ascii="GHEA Grapalat" w:hAnsi="GHEA Grapalat" w:cs="Times Armenian"/>
                <w:sz w:val="18"/>
                <w:szCs w:val="22"/>
                <w:lang w:val="pt-BR"/>
              </w:rPr>
              <w:t xml:space="preserve"> </w:t>
            </w:r>
          </w:p>
        </w:tc>
        <w:tc>
          <w:tcPr>
            <w:tcW w:w="518" w:type="dxa"/>
            <w:textDirection w:val="btLr"/>
            <w:vAlign w:val="center"/>
          </w:tcPr>
          <w:p w14:paraId="056F9324" w14:textId="77777777" w:rsidR="000E2769" w:rsidRPr="00064ADD" w:rsidRDefault="000E2769"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Октябрь</w:t>
            </w:r>
          </w:p>
        </w:tc>
        <w:tc>
          <w:tcPr>
            <w:tcW w:w="518" w:type="dxa"/>
            <w:textDirection w:val="btLr"/>
            <w:vAlign w:val="center"/>
          </w:tcPr>
          <w:p w14:paraId="246C8780" w14:textId="77777777" w:rsidR="000E2769" w:rsidRPr="00064ADD" w:rsidRDefault="000E2769"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Ноябрь</w:t>
            </w:r>
          </w:p>
        </w:tc>
        <w:tc>
          <w:tcPr>
            <w:tcW w:w="518" w:type="dxa"/>
            <w:textDirection w:val="btLr"/>
            <w:vAlign w:val="center"/>
          </w:tcPr>
          <w:p w14:paraId="7296EE8C" w14:textId="77777777" w:rsidR="000E2769" w:rsidRPr="00064ADD" w:rsidRDefault="000E2769"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Декабрь</w:t>
            </w:r>
          </w:p>
        </w:tc>
        <w:tc>
          <w:tcPr>
            <w:tcW w:w="1097" w:type="dxa"/>
            <w:vAlign w:val="center"/>
          </w:tcPr>
          <w:p w14:paraId="234A61C7" w14:textId="77777777" w:rsidR="000E2769" w:rsidRPr="00064ADD" w:rsidRDefault="000E2769"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Общий</w:t>
            </w:r>
          </w:p>
          <w:p w14:paraId="7795DEF0" w14:textId="77777777" w:rsidR="000E2769" w:rsidRPr="00064ADD" w:rsidRDefault="000E2769" w:rsidP="00E53C12">
            <w:pPr>
              <w:jc w:val="center"/>
              <w:rPr>
                <w:rFonts w:ascii="GHEA Grapalat" w:hAnsi="GHEA Grapalat"/>
                <w:sz w:val="18"/>
                <w:lang w:val="es-ES"/>
              </w:rPr>
            </w:pPr>
          </w:p>
        </w:tc>
      </w:tr>
      <w:tr w:rsidR="00ED754B" w:rsidRPr="00064ADD" w14:paraId="44883A54" w14:textId="77777777" w:rsidTr="0006114C">
        <w:trPr>
          <w:cantSplit/>
          <w:trHeight w:val="1134"/>
        </w:trPr>
        <w:tc>
          <w:tcPr>
            <w:tcW w:w="465" w:type="dxa"/>
          </w:tcPr>
          <w:p w14:paraId="6F46E75B" w14:textId="77777777" w:rsidR="00ED754B" w:rsidRDefault="00ED754B" w:rsidP="00ED754B">
            <w:pPr>
              <w:jc w:val="center"/>
              <w:rPr>
                <w:rFonts w:ascii="GHEA Grapalat" w:hAnsi="GHEA Grapalat"/>
                <w:sz w:val="20"/>
                <w:lang w:val="es-ES"/>
              </w:rPr>
            </w:pPr>
            <w:r>
              <w:rPr>
                <w:rFonts w:ascii="GHEA Grapalat" w:hAnsi="GHEA Grapalat"/>
                <w:sz w:val="20"/>
                <w:lang w:val="es-ES"/>
              </w:rPr>
              <w:t>1</w:t>
            </w:r>
          </w:p>
          <w:p w14:paraId="6C9C7196" w14:textId="50A1EE7C" w:rsidR="00ED754B" w:rsidRPr="00064ADD" w:rsidRDefault="00ED754B" w:rsidP="00ED754B">
            <w:pPr>
              <w:jc w:val="center"/>
              <w:rPr>
                <w:rFonts w:ascii="GHEA Grapalat" w:hAnsi="GHEA Grapalat"/>
                <w:sz w:val="20"/>
                <w:lang w:val="es-ES"/>
              </w:rPr>
            </w:pPr>
          </w:p>
        </w:tc>
        <w:tc>
          <w:tcPr>
            <w:tcW w:w="1111" w:type="dxa"/>
            <w:vAlign w:val="center"/>
          </w:tcPr>
          <w:p w14:paraId="48BE7D6E" w14:textId="5C688400" w:rsidR="00ED754B" w:rsidRPr="00064ADD" w:rsidRDefault="003F553E" w:rsidP="00ED754B">
            <w:pPr>
              <w:jc w:val="center"/>
              <w:rPr>
                <w:rFonts w:ascii="GHEA Grapalat" w:hAnsi="GHEA Grapalat"/>
                <w:sz w:val="20"/>
                <w:lang w:val="es-ES"/>
              </w:rPr>
            </w:pPr>
            <w:r>
              <w:rPr>
                <w:rFonts w:ascii="Calibri" w:hAnsi="Calibri" w:cs="Calibri"/>
                <w:sz w:val="22"/>
                <w:szCs w:val="22"/>
              </w:rPr>
              <w:t>90441100</w:t>
            </w:r>
          </w:p>
        </w:tc>
        <w:tc>
          <w:tcPr>
            <w:tcW w:w="1933" w:type="dxa"/>
            <w:vAlign w:val="center"/>
          </w:tcPr>
          <w:p w14:paraId="4EDEBB34" w14:textId="28C6A7AD" w:rsidR="00ED754B" w:rsidRPr="00064ADD" w:rsidRDefault="00163C64" w:rsidP="00ED754B">
            <w:pPr>
              <w:jc w:val="center"/>
              <w:rPr>
                <w:rFonts w:ascii="GHEA Grapalat" w:hAnsi="GHEA Grapalat"/>
                <w:sz w:val="20"/>
                <w:lang w:val="es-ES"/>
              </w:rPr>
            </w:pPr>
            <w:r>
              <w:rPr>
                <w:rFonts w:ascii="GHEA Grapalat" w:hAnsi="GHEA Grapalat" w:cs="Sylfaen"/>
                <w:sz w:val="20"/>
              </w:rPr>
              <w:t>Услуги по прочистке канализации</w:t>
            </w:r>
          </w:p>
        </w:tc>
        <w:tc>
          <w:tcPr>
            <w:tcW w:w="464" w:type="dxa"/>
            <w:vAlign w:val="center"/>
          </w:tcPr>
          <w:p w14:paraId="263F13E0" w14:textId="06D07A05" w:rsidR="00ED754B" w:rsidRPr="00064ADD" w:rsidRDefault="00ED754B" w:rsidP="00ED754B">
            <w:pPr>
              <w:jc w:val="center"/>
              <w:rPr>
                <w:rFonts w:ascii="GHEA Grapalat" w:hAnsi="GHEA Grapalat"/>
                <w:lang w:val="pt-BR"/>
              </w:rPr>
            </w:pPr>
            <w:r>
              <w:rPr>
                <w:rFonts w:ascii="GHEA Grapalat" w:hAnsi="GHEA Grapalat"/>
                <w:lang w:val="pt-BR"/>
              </w:rPr>
              <w:t>-</w:t>
            </w:r>
          </w:p>
        </w:tc>
        <w:tc>
          <w:tcPr>
            <w:tcW w:w="464" w:type="dxa"/>
            <w:vAlign w:val="center"/>
          </w:tcPr>
          <w:p w14:paraId="433732DA" w14:textId="77A65C4F" w:rsidR="00ED754B" w:rsidRPr="0006114C" w:rsidRDefault="0006114C" w:rsidP="00ED754B">
            <w:pPr>
              <w:jc w:val="center"/>
              <w:rPr>
                <w:rFonts w:ascii="GHEA Grapalat" w:hAnsi="GHEA Grapalat"/>
                <w:lang w:val="hy-AM"/>
              </w:rPr>
            </w:pPr>
            <w:r>
              <w:rPr>
                <w:rFonts w:ascii="GHEA Grapalat" w:hAnsi="GHEA Grapalat"/>
                <w:sz w:val="22"/>
                <w:lang w:val="hy-AM"/>
              </w:rPr>
              <w:t>-</w:t>
            </w:r>
          </w:p>
        </w:tc>
        <w:tc>
          <w:tcPr>
            <w:tcW w:w="524" w:type="dxa"/>
            <w:textDirection w:val="btLr"/>
            <w:vAlign w:val="center"/>
          </w:tcPr>
          <w:p w14:paraId="2A83DFF5" w14:textId="78D21499" w:rsidR="00ED754B" w:rsidRPr="009A63E9" w:rsidRDefault="00ED754B" w:rsidP="00ED754B">
            <w:pPr>
              <w:ind w:left="113" w:right="113"/>
              <w:jc w:val="center"/>
              <w:rPr>
                <w:rFonts w:ascii="GHEA Grapalat" w:hAnsi="GHEA Grapalat" w:cs="Arial"/>
                <w:sz w:val="22"/>
                <w:szCs w:val="18"/>
                <w:lang w:val="pt-BR"/>
              </w:rPr>
            </w:pPr>
            <w:r w:rsidRPr="009A63E9">
              <w:rPr>
                <w:rFonts w:ascii="GHEA Grapalat" w:hAnsi="GHEA Grapalat"/>
                <w:sz w:val="22"/>
                <w:lang w:val="pt-BR"/>
              </w:rPr>
              <w:t>100%</w:t>
            </w:r>
          </w:p>
        </w:tc>
        <w:tc>
          <w:tcPr>
            <w:tcW w:w="517" w:type="dxa"/>
            <w:textDirection w:val="btLr"/>
            <w:vAlign w:val="center"/>
          </w:tcPr>
          <w:p w14:paraId="7E5C3C7B" w14:textId="2AE5A2C1" w:rsidR="00ED754B" w:rsidRPr="00064ADD" w:rsidRDefault="00ED754B" w:rsidP="00ED754B">
            <w:pPr>
              <w:jc w:val="center"/>
              <w:rPr>
                <w:rFonts w:ascii="GHEA Grapalat" w:hAnsi="GHEA Grapalat" w:cs="Arial"/>
                <w:sz w:val="18"/>
                <w:szCs w:val="18"/>
                <w:lang w:val="pt-BR"/>
              </w:rPr>
            </w:pPr>
            <w:r w:rsidRPr="009A63E9">
              <w:rPr>
                <w:rFonts w:ascii="GHEA Grapalat" w:hAnsi="GHEA Grapalat"/>
                <w:sz w:val="22"/>
                <w:lang w:val="pt-BR"/>
              </w:rPr>
              <w:t>100%</w:t>
            </w:r>
          </w:p>
        </w:tc>
        <w:tc>
          <w:tcPr>
            <w:tcW w:w="517" w:type="dxa"/>
            <w:textDirection w:val="btLr"/>
            <w:vAlign w:val="center"/>
          </w:tcPr>
          <w:p w14:paraId="35035BF7" w14:textId="40E40C6D" w:rsidR="00ED754B" w:rsidRPr="00064ADD" w:rsidRDefault="00ED754B" w:rsidP="00ED754B">
            <w:pPr>
              <w:jc w:val="center"/>
              <w:rPr>
                <w:rFonts w:ascii="GHEA Grapalat" w:hAnsi="GHEA Grapalat" w:cs="Arial"/>
                <w:sz w:val="18"/>
                <w:szCs w:val="18"/>
                <w:lang w:val="pt-BR"/>
              </w:rPr>
            </w:pPr>
            <w:r w:rsidRPr="009A63E9">
              <w:rPr>
                <w:rFonts w:ascii="GHEA Grapalat" w:hAnsi="GHEA Grapalat"/>
                <w:sz w:val="22"/>
                <w:lang w:val="pt-BR"/>
              </w:rPr>
              <w:t>100%</w:t>
            </w:r>
          </w:p>
        </w:tc>
        <w:tc>
          <w:tcPr>
            <w:tcW w:w="518" w:type="dxa"/>
            <w:textDirection w:val="btLr"/>
            <w:vAlign w:val="center"/>
          </w:tcPr>
          <w:p w14:paraId="244E1C7B" w14:textId="0D02C038" w:rsidR="00ED754B" w:rsidRPr="00064ADD" w:rsidRDefault="00ED754B" w:rsidP="00ED754B">
            <w:pPr>
              <w:jc w:val="center"/>
              <w:rPr>
                <w:rFonts w:ascii="GHEA Grapalat" w:hAnsi="GHEA Grapalat" w:cs="Arial"/>
                <w:sz w:val="18"/>
                <w:szCs w:val="18"/>
                <w:lang w:val="pt-BR"/>
              </w:rPr>
            </w:pPr>
            <w:r w:rsidRPr="009A63E9">
              <w:rPr>
                <w:rFonts w:ascii="GHEA Grapalat" w:hAnsi="GHEA Grapalat"/>
                <w:sz w:val="22"/>
                <w:lang w:val="pt-BR"/>
              </w:rPr>
              <w:t>100%</w:t>
            </w:r>
          </w:p>
        </w:tc>
        <w:tc>
          <w:tcPr>
            <w:tcW w:w="518" w:type="dxa"/>
            <w:textDirection w:val="btLr"/>
            <w:vAlign w:val="center"/>
          </w:tcPr>
          <w:p w14:paraId="051D35DE" w14:textId="1053DA0B" w:rsidR="00ED754B" w:rsidRPr="00064ADD" w:rsidRDefault="00ED754B" w:rsidP="00ED754B">
            <w:pPr>
              <w:jc w:val="center"/>
              <w:rPr>
                <w:rFonts w:ascii="GHEA Grapalat" w:hAnsi="GHEA Grapalat" w:cs="Arial"/>
                <w:sz w:val="18"/>
                <w:szCs w:val="18"/>
                <w:lang w:val="pt-BR"/>
              </w:rPr>
            </w:pPr>
            <w:r w:rsidRPr="009A63E9">
              <w:rPr>
                <w:rFonts w:ascii="GHEA Grapalat" w:hAnsi="GHEA Grapalat"/>
                <w:sz w:val="22"/>
                <w:lang w:val="pt-BR"/>
              </w:rPr>
              <w:t>100%</w:t>
            </w:r>
          </w:p>
        </w:tc>
        <w:tc>
          <w:tcPr>
            <w:tcW w:w="518" w:type="dxa"/>
            <w:textDirection w:val="btLr"/>
            <w:vAlign w:val="center"/>
          </w:tcPr>
          <w:p w14:paraId="3B7906F2" w14:textId="69A6D99D" w:rsidR="00ED754B" w:rsidRPr="00064ADD" w:rsidRDefault="00ED754B" w:rsidP="00ED754B">
            <w:pPr>
              <w:jc w:val="center"/>
              <w:rPr>
                <w:rFonts w:ascii="GHEA Grapalat" w:hAnsi="GHEA Grapalat" w:cs="Arial"/>
                <w:sz w:val="18"/>
                <w:szCs w:val="18"/>
                <w:lang w:val="pt-BR"/>
              </w:rPr>
            </w:pPr>
            <w:r w:rsidRPr="009A63E9">
              <w:rPr>
                <w:rFonts w:ascii="GHEA Grapalat" w:hAnsi="GHEA Grapalat"/>
                <w:sz w:val="22"/>
                <w:lang w:val="pt-BR"/>
              </w:rPr>
              <w:t>100%</w:t>
            </w:r>
          </w:p>
        </w:tc>
        <w:tc>
          <w:tcPr>
            <w:tcW w:w="518" w:type="dxa"/>
            <w:textDirection w:val="btLr"/>
            <w:vAlign w:val="center"/>
          </w:tcPr>
          <w:p w14:paraId="78F440EF" w14:textId="6A167ECC" w:rsidR="00ED754B" w:rsidRPr="00064ADD" w:rsidRDefault="00ED754B" w:rsidP="00ED754B">
            <w:pPr>
              <w:jc w:val="center"/>
              <w:rPr>
                <w:rFonts w:ascii="GHEA Grapalat" w:hAnsi="GHEA Grapalat" w:cs="Arial"/>
                <w:sz w:val="18"/>
                <w:szCs w:val="18"/>
                <w:lang w:val="pt-BR"/>
              </w:rPr>
            </w:pPr>
            <w:r w:rsidRPr="009A63E9">
              <w:rPr>
                <w:rFonts w:ascii="GHEA Grapalat" w:hAnsi="GHEA Grapalat"/>
                <w:sz w:val="22"/>
                <w:lang w:val="pt-BR"/>
              </w:rPr>
              <w:t>100%</w:t>
            </w:r>
          </w:p>
        </w:tc>
        <w:tc>
          <w:tcPr>
            <w:tcW w:w="518" w:type="dxa"/>
            <w:textDirection w:val="btLr"/>
            <w:vAlign w:val="center"/>
          </w:tcPr>
          <w:p w14:paraId="086B2FB9" w14:textId="5A92835F" w:rsidR="00ED754B" w:rsidRPr="00064ADD" w:rsidRDefault="00ED754B" w:rsidP="00ED754B">
            <w:pPr>
              <w:jc w:val="center"/>
              <w:rPr>
                <w:rFonts w:ascii="GHEA Grapalat" w:hAnsi="GHEA Grapalat" w:cs="Arial"/>
                <w:sz w:val="18"/>
                <w:szCs w:val="18"/>
                <w:lang w:val="pt-BR"/>
              </w:rPr>
            </w:pPr>
            <w:r w:rsidRPr="009A63E9">
              <w:rPr>
                <w:rFonts w:ascii="GHEA Grapalat" w:hAnsi="GHEA Grapalat"/>
                <w:sz w:val="22"/>
                <w:lang w:val="pt-BR"/>
              </w:rPr>
              <w:t>100%</w:t>
            </w:r>
          </w:p>
        </w:tc>
        <w:tc>
          <w:tcPr>
            <w:tcW w:w="518" w:type="dxa"/>
            <w:textDirection w:val="btLr"/>
            <w:vAlign w:val="center"/>
          </w:tcPr>
          <w:p w14:paraId="78BDEB4F" w14:textId="7F149A6E" w:rsidR="00ED754B" w:rsidRPr="00064ADD" w:rsidRDefault="00ED754B" w:rsidP="00ED754B">
            <w:pPr>
              <w:jc w:val="center"/>
              <w:rPr>
                <w:rFonts w:ascii="GHEA Grapalat" w:hAnsi="GHEA Grapalat" w:cs="Arial"/>
                <w:sz w:val="18"/>
                <w:szCs w:val="18"/>
                <w:lang w:val="pt-BR"/>
              </w:rPr>
            </w:pPr>
            <w:r w:rsidRPr="009A63E9">
              <w:rPr>
                <w:rFonts w:ascii="GHEA Grapalat" w:hAnsi="GHEA Grapalat"/>
                <w:sz w:val="22"/>
                <w:lang w:val="pt-BR"/>
              </w:rPr>
              <w:t>100%</w:t>
            </w:r>
          </w:p>
        </w:tc>
        <w:tc>
          <w:tcPr>
            <w:tcW w:w="518" w:type="dxa"/>
            <w:textDirection w:val="btLr"/>
            <w:vAlign w:val="center"/>
          </w:tcPr>
          <w:p w14:paraId="03F9DC17" w14:textId="397A42B6" w:rsidR="00ED754B" w:rsidRPr="00064ADD" w:rsidRDefault="00ED754B" w:rsidP="00ED754B">
            <w:pPr>
              <w:jc w:val="center"/>
              <w:rPr>
                <w:rFonts w:ascii="GHEA Grapalat" w:hAnsi="GHEA Grapalat" w:cs="Arial"/>
                <w:sz w:val="18"/>
                <w:szCs w:val="18"/>
                <w:lang w:val="pt-BR"/>
              </w:rPr>
            </w:pPr>
            <w:r w:rsidRPr="009A63E9">
              <w:rPr>
                <w:rFonts w:ascii="GHEA Grapalat" w:hAnsi="GHEA Grapalat"/>
                <w:sz w:val="22"/>
                <w:lang w:val="pt-BR"/>
              </w:rPr>
              <w:t>100%</w:t>
            </w:r>
          </w:p>
        </w:tc>
        <w:tc>
          <w:tcPr>
            <w:tcW w:w="1097" w:type="dxa"/>
            <w:vAlign w:val="center"/>
          </w:tcPr>
          <w:p w14:paraId="54CFD76C" w14:textId="6D003A51" w:rsidR="00ED754B" w:rsidRPr="00064ADD" w:rsidRDefault="00ED754B" w:rsidP="00ED754B">
            <w:pPr>
              <w:jc w:val="center"/>
              <w:rPr>
                <w:rFonts w:ascii="GHEA Grapalat" w:hAnsi="GHEA Grapalat"/>
                <w:b/>
                <w:lang w:val="pt-BR"/>
              </w:rPr>
            </w:pPr>
            <w:r>
              <w:rPr>
                <w:rFonts w:ascii="GHEA Grapalat" w:hAnsi="GHEA Grapalat"/>
                <w:lang w:val="pt-BR"/>
              </w:rPr>
              <w:t>100%</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Оплата</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предмет</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деньги</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представлены в порядке возрастания</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Если договор заключается на основании части 6 статьи 15 Закона РА «О закупках», то данное приложение дополняется и заключается одновременно с соглашением, заключенным между сторонами, если предусмотрены финансовые ресурсы, как его неотъемлемая часть.</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В приглашении суммы указываются в процентах, а при подписании договора вместо процентов указывается конкретная сумма.</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КЛИЕНТ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подпись </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 xml:space="preserve">К. </w:t>
            </w:r>
            <w:r w:rsidRPr="00064ADD">
              <w:rPr>
                <w:rFonts w:ascii="GHEA Grapalat" w:hAnsi="GHEA Grapalat"/>
                <w:sz w:val="18"/>
                <w:szCs w:val="18"/>
                <w:lang w:val="ru-RU"/>
              </w:rPr>
              <w:t>Т.</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ИСПОЛНИТЕЛЬ</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 xml:space="preserve">/ </w:t>
            </w:r>
            <w:r w:rsidRPr="00064ADD">
              <w:rPr>
                <w:rFonts w:ascii="GHEA Grapalat" w:hAnsi="GHEA Grapalat" w:cs="Sylfaen"/>
                <w:sz w:val="18"/>
                <w:szCs w:val="18"/>
                <w:lang w:val="ru-RU"/>
              </w:rPr>
              <w:t xml:space="preserve">подпись </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 xml:space="preserve">К. </w:t>
            </w:r>
            <w:r w:rsidRPr="00064ADD">
              <w:rPr>
                <w:rFonts w:ascii="GHEA Grapalat" w:hAnsi="GHEA Grapalat"/>
                <w:sz w:val="18"/>
                <w:szCs w:val="18"/>
                <w:lang w:val="ru-RU"/>
              </w:rPr>
              <w:t>Т.</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Приложение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20 лет. Запечатано</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кодированный контракт</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64"/>
        <w:gridCol w:w="14"/>
        <w:gridCol w:w="5072"/>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AC03D5"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B43A2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064ADD">
              <w:rPr>
                <w:rFonts w:ascii="GHEA Grapalat" w:hAnsi="GHEA Grapalat"/>
                <w:iCs/>
                <w:color w:val="000000"/>
                <w:sz w:val="21"/>
                <w:szCs w:val="21"/>
              </w:rPr>
              <w:t>Договор</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сторона</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расположение</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 xml:space="preserve">место </w:t>
            </w:r>
            <w:r w:rsidRPr="00064ADD">
              <w:rPr>
                <w:rFonts w:ascii="GHEA Grapalat" w:hAnsi="GHEA Grapalat"/>
                <w:iCs/>
                <w:color w:val="000000"/>
                <w:sz w:val="21"/>
                <w:szCs w:val="21"/>
                <w:lang w:val="pt-BR"/>
              </w:rPr>
              <w:t>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хх </w:t>
            </w:r>
            <w:r w:rsidRPr="00064ADD">
              <w:rPr>
                <w:rFonts w:ascii="GHEA Grapalat" w:hAnsi="GHEA Grapalat"/>
                <w:iCs/>
                <w:color w:val="000000"/>
                <w:sz w:val="21"/>
                <w:szCs w:val="21"/>
                <w:lang w:val="pt-BR"/>
              </w:rPr>
              <w:t>_________________________</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хххх </w:t>
            </w:r>
            <w:r w:rsidRPr="00064ADD">
              <w:rPr>
                <w:rFonts w:ascii="GHEA Grapalat" w:hAnsi="GHEA Grapalat"/>
                <w:iCs/>
                <w:color w:val="000000"/>
                <w:sz w:val="21"/>
                <w:szCs w:val="21"/>
                <w:lang w:val="pt-BR"/>
              </w:rPr>
              <w:t>_______________________</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Клиент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расположение</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 xml:space="preserve">место </w:t>
            </w:r>
            <w:r w:rsidRPr="00064ADD">
              <w:rPr>
                <w:rFonts w:ascii="GHEA Grapalat" w:hAnsi="GHEA Grapalat"/>
                <w:iCs/>
                <w:color w:val="000000"/>
                <w:sz w:val="21"/>
                <w:szCs w:val="21"/>
                <w:lang w:val="pt-BR"/>
              </w:rPr>
              <w:t>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хх </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 xml:space="preserve">хххх </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 xml:space="preserve">ПРОТОКОЛ </w:t>
      </w:r>
      <w:r w:rsidRPr="00064ADD">
        <w:rPr>
          <w:rFonts w:ascii="GHEA Grapalat" w:hAnsi="GHEA Grapalat"/>
          <w:b/>
          <w:bCs/>
          <w:iCs/>
          <w:color w:val="000000"/>
          <w:sz w:val="22"/>
          <w:szCs w:val="22"/>
          <w:lang w:val="pt-BR"/>
        </w:rPr>
        <w:t>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ДОГОВОР</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ИЛИ</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ЧТО</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ОДИН</w:t>
      </w:r>
      <w:r w:rsidRPr="00064ADD">
        <w:rPr>
          <w:rFonts w:ascii="GHEA Grapalat" w:hAnsi="GHEA Grapalat"/>
          <w:b/>
          <w:bCs/>
          <w:iCs/>
          <w:color w:val="000000"/>
          <w:sz w:val="22"/>
          <w:szCs w:val="22"/>
          <w:lang w:val="pt-BR"/>
        </w:rPr>
        <w:t xml:space="preserve"> РЕЗУЛЬТАТЫ РАБОТЫ </w:t>
      </w:r>
      <w:r w:rsidRPr="00064ADD">
        <w:rPr>
          <w:rFonts w:ascii="GHEA Grapalat" w:hAnsi="GHEA Grapalat"/>
          <w:b/>
          <w:bCs/>
          <w:iCs/>
          <w:color w:val="000000"/>
          <w:sz w:val="22"/>
          <w:szCs w:val="22"/>
        </w:rPr>
        <w:t>ЧАСТИ</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 xml:space="preserve">ПЕРЕВОД </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ПРИНЯТИЕ</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 xml:space="preserve">лет </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 xml:space="preserve">Название Соглашения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 xml:space="preserve">далее </w:t>
      </w:r>
      <w:r w:rsidRPr="00064ADD">
        <w:rPr>
          <w:rFonts w:ascii="GHEA Grapalat" w:hAnsi="GHEA Grapalat"/>
          <w:color w:val="000000"/>
          <w:sz w:val="21"/>
          <w:szCs w:val="21"/>
          <w:lang w:val="es-ES"/>
        </w:rPr>
        <w:t xml:space="preserve">именуемое </w:t>
      </w:r>
      <w:r w:rsidRPr="00064ADD">
        <w:rPr>
          <w:rFonts w:ascii="GHEA Grapalat" w:hAnsi="GHEA Grapalat"/>
          <w:color w:val="000000"/>
          <w:sz w:val="21"/>
          <w:szCs w:val="21"/>
        </w:rPr>
        <w:t xml:space="preserve">Соглашением </w:t>
      </w:r>
      <w:r w:rsidRPr="00064ADD">
        <w:rPr>
          <w:rFonts w:ascii="GHEA Grapalat" w:hAnsi="GHEA Grapalat"/>
          <w:color w:val="000000"/>
          <w:sz w:val="21"/>
          <w:szCs w:val="21"/>
          <w:lang w:val="es-ES"/>
        </w:rPr>
        <w:t>/ 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Договор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герметизация</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 xml:space="preserve">Дата </w:t>
      </w:r>
      <w:r w:rsidRPr="00064ADD">
        <w:rPr>
          <w:rFonts w:ascii="GHEA Grapalat" w:hAnsi="GHEA Grapalat"/>
          <w:color w:val="000000"/>
          <w:sz w:val="21"/>
          <w:szCs w:val="21"/>
          <w:lang w:val="es-ES"/>
        </w:rPr>
        <w:t xml:space="preserve">: "____" "__________________" </w:t>
      </w:r>
      <w:r w:rsidRPr="00064ADD">
        <w:rPr>
          <w:rFonts w:ascii="GHEA Grapalat" w:hAnsi="GHEA Grapalat"/>
          <w:color w:val="000000"/>
          <w:sz w:val="21"/>
          <w:szCs w:val="21"/>
        </w:rPr>
        <w:t xml:space="preserve">20 </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Договор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 xml:space="preserve">число </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Клиент</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и</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Договор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сторона:</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база</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принятие</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договор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исполнение</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касательно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20</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В счете-фактуре </w:t>
      </w:r>
      <w:r w:rsidRPr="00064ADD">
        <w:rPr>
          <w:rFonts w:ascii="GHEA Grapalat" w:hAnsi="GHEA Grapalat"/>
          <w:color w:val="000000"/>
          <w:sz w:val="21"/>
          <w:szCs w:val="21"/>
          <w:lang w:val="es-ES"/>
        </w:rPr>
        <w:t xml:space="preserve">№ ___ , </w:t>
      </w:r>
      <w:r w:rsidRPr="00064ADD">
        <w:rPr>
          <w:rFonts w:ascii="GHEA Grapalat" w:hAnsi="GHEA Grapalat"/>
          <w:color w:val="000000"/>
          <w:sz w:val="21"/>
          <w:szCs w:val="21"/>
          <w:lang w:val="hy-AM"/>
        </w:rPr>
        <w:t xml:space="preserve">выданном 15.01.2019 , </w:t>
      </w:r>
      <w:r w:rsidRPr="00064ADD">
        <w:rPr>
          <w:rFonts w:ascii="GHEA Grapalat" w:hAnsi="GHEA Grapalat"/>
          <w:color w:val="000000"/>
          <w:sz w:val="21"/>
          <w:szCs w:val="21"/>
          <w:lang w:val="es-ES"/>
        </w:rPr>
        <w:t>составлен настоящий протокол, касающийся следующего:</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Договор</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в пределах</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Договаривающаяся сторона </w:t>
      </w:r>
      <w:r w:rsidRPr="00064ADD">
        <w:rPr>
          <w:rFonts w:ascii="GHEA Grapalat" w:hAnsi="GHEA Grapalat"/>
          <w:iCs/>
          <w:color w:val="000000"/>
          <w:sz w:val="21"/>
          <w:szCs w:val="21"/>
          <w:lang w:val="es-ES"/>
        </w:rPr>
        <w:t xml:space="preserve">предоставила следующие услуги </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Н</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Доставленный</w:t>
            </w:r>
            <w:r w:rsidRPr="00064ADD">
              <w:rPr>
                <w:rFonts w:ascii="GHEA Grapalat" w:hAnsi="GHEA Grapalat" w:cs="Courier New"/>
                <w:sz w:val="18"/>
                <w:szCs w:val="18"/>
              </w:rPr>
              <w:t xml:space="preserve"> </w:t>
            </w:r>
            <w:r w:rsidRPr="00064ADD">
              <w:rPr>
                <w:rFonts w:ascii="GHEA Grapalat" w:hAnsi="GHEA Grapalat" w:cs="Sylfaen"/>
                <w:sz w:val="18"/>
                <w:szCs w:val="18"/>
              </w:rPr>
              <w:t>услуги</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имя</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Краткое описание технических характеристик</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количественный индикатор</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крайний срок</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Сумма к оплате /тысячи драм/</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Условия оплаты /согласно графику платежей/</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в соответствии с графиком закупок, утвержденным договором.</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на самом деле</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в соответствии с графиком закупок, утвержденным договором.</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на самом деле</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Этот </w:t>
      </w:r>
      <w:r w:rsidRPr="00064ADD">
        <w:rPr>
          <w:rFonts w:ascii="GHEA Grapalat" w:hAnsi="GHEA Grapalat"/>
          <w:iCs/>
          <w:snapToGrid w:val="0"/>
          <w:color w:val="000000"/>
          <w:sz w:val="21"/>
          <w:szCs w:val="21"/>
        </w:rPr>
        <w:t>протокол</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двусторонний</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основание для утверждения</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счет</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счет</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и</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Положительный </w:t>
      </w:r>
      <w:r w:rsidRPr="00064ADD">
        <w:rPr>
          <w:rFonts w:ascii="GHEA Grapalat" w:hAnsi="GHEA Grapalat"/>
          <w:color w:val="000000"/>
          <w:sz w:val="21"/>
          <w:szCs w:val="21"/>
          <w:lang w:val="es-ES"/>
        </w:rPr>
        <w:t xml:space="preserve">вывод </w:t>
      </w:r>
      <w:r w:rsidRPr="00064ADD">
        <w:rPr>
          <w:rFonts w:ascii="GHEA Grapalat" w:hAnsi="GHEA Grapalat"/>
          <w:iCs/>
          <w:snapToGrid w:val="0"/>
          <w:color w:val="000000"/>
          <w:sz w:val="21"/>
          <w:szCs w:val="21"/>
          <w:lang w:val="es-ES"/>
        </w:rPr>
        <w:t>является неотъемлемой частью данного протокола и прилагается.</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Услуга была оказана.</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Услуга принята</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подпись</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подпись</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фамилия, имя</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фамилия, имя</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К.Т.</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К.Т.</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Приложение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 20 лет. Запечатано</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кодированный контракт</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ACT N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при установлении факта передачи результата выполнения договора Заказчику.</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Настоящим </w:t>
      </w:r>
      <w:r w:rsidRPr="00064ADD">
        <w:rPr>
          <w:rFonts w:ascii="GHEA Grapalat" w:hAnsi="GHEA Grapalat" w:cs="Sylfaen"/>
          <w:sz w:val="20"/>
          <w:szCs w:val="20"/>
        </w:rPr>
        <w:t xml:space="preserve">сообщается, что </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что</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из</w:t>
      </w:r>
      <w:r w:rsidRPr="00064ADD">
        <w:rPr>
          <w:rFonts w:ascii="GHEA Grapalat" w:hAnsi="GHEA Grapalat" w:cs="Sylfaen"/>
        </w:rPr>
        <w:t xml:space="preserve"> </w:t>
      </w:r>
      <w:r w:rsidRPr="00064ADD">
        <w:rPr>
          <w:rFonts w:ascii="GHEA Grapalat" w:hAnsi="GHEA Grapalat" w:cs="Sylfaen"/>
          <w:sz w:val="20"/>
          <w:szCs w:val="20"/>
        </w:rPr>
        <w:t xml:space="preserve">(далее именуемый Клиентом) </w:t>
      </w:r>
      <w:r w:rsidRPr="00064ADD">
        <w:rPr>
          <w:rFonts w:ascii="GHEA Grapalat" w:hAnsi="GHEA Grapalat" w:cs="Sylfaen"/>
          <w:sz w:val="20"/>
          <w:szCs w:val="20"/>
          <w:lang w:val="hy-AM"/>
        </w:rPr>
        <w:t>и</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из</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Имя клиента</w:t>
      </w:r>
      <w:r w:rsidRPr="00064ADD">
        <w:rPr>
          <w:rFonts w:ascii="GHEA Grapalat" w:hAnsi="GHEA Grapalat" w:cs="Sylfaen"/>
          <w:sz w:val="16"/>
          <w:szCs w:val="16"/>
        </w:rPr>
        <w:t xml:space="preserve">                                                           </w:t>
      </w:r>
      <w:r w:rsidRPr="00064ADD">
        <w:rPr>
          <w:rFonts w:ascii="GHEA Grapalat" w:hAnsi="GHEA Grapalat" w:cs="Sylfaen"/>
          <w:sz w:val="12"/>
          <w:szCs w:val="12"/>
        </w:rPr>
        <w:t>Имя исполнителя</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 xml:space="preserve">(далее именуемый « </w:t>
      </w:r>
      <w:r w:rsidRPr="00064ADD">
        <w:rPr>
          <w:rFonts w:ascii="GHEA Grapalat" w:hAnsi="GHEA Grapalat" w:cs="Sylfaen"/>
          <w:sz w:val="20"/>
          <w:szCs w:val="20"/>
        </w:rPr>
        <w:t xml:space="preserve">Перевозчик </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между 20.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подписано N</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дата подписания контракта </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номер контракта</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В рамках договора купли-продажи Исполнитель обязан доставить и принять товар </w:t>
      </w:r>
      <w:r w:rsidRPr="00064ADD">
        <w:rPr>
          <w:rFonts w:ascii="GHEA Grapalat" w:hAnsi="GHEA Grapalat" w:cs="Sylfaen"/>
          <w:sz w:val="20"/>
          <w:lang w:val="hy-AM"/>
        </w:rPr>
        <w:t>в 20</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Для этой цели клиенту были предоставлены следующие услуги:</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Услуга</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количество </w:t>
            </w:r>
            <w:r w:rsidRPr="00064ADD">
              <w:rPr>
                <w:rFonts w:ascii="GHEA Grapalat" w:hAnsi="GHEA Grapalat"/>
                <w:sz w:val="18"/>
                <w:szCs w:val="18"/>
              </w:rPr>
              <w:t xml:space="preserve">( </w:t>
            </w:r>
            <w:r w:rsidRPr="00064ADD">
              <w:rPr>
                <w:rFonts w:ascii="GHEA Grapalat" w:hAnsi="GHEA Grapalat" w:cs="Sylfaen"/>
                <w:sz w:val="18"/>
                <w:szCs w:val="18"/>
              </w:rPr>
              <w:t xml:space="preserve">фактическое </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Настоящий акт состоит из двух экземпляров, по одному экземпляру предоставляется каждой стороне.</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СТОРОНЫ</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Передан</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Принял</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Представитель, подготовивший заявку:</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фамилия, имя</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фамилия, имя</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подпись</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подпись</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42A00967" w:rsidR="00071D1C" w:rsidRDefault="00071D1C" w:rsidP="00AC7D8B">
      <w:pPr>
        <w:ind w:left="-142" w:firstLine="142"/>
        <w:jc w:val="center"/>
        <w:rPr>
          <w:rFonts w:ascii="GHEA Grapalat" w:hAnsi="GHEA Grapalat"/>
          <w:lang w:val="hy-AM"/>
        </w:rPr>
      </w:pPr>
    </w:p>
    <w:p w14:paraId="10958D10" w14:textId="54514DB7" w:rsidR="0006114C" w:rsidRDefault="0006114C" w:rsidP="00AC7D8B">
      <w:pPr>
        <w:ind w:left="-142" w:firstLine="142"/>
        <w:jc w:val="center"/>
        <w:rPr>
          <w:rFonts w:ascii="GHEA Grapalat" w:hAnsi="GHEA Grapalat"/>
          <w:lang w:val="hy-AM"/>
        </w:rPr>
      </w:pPr>
    </w:p>
    <w:p w14:paraId="4E1F5A71" w14:textId="23DD8FA6" w:rsidR="0006114C" w:rsidRDefault="0006114C" w:rsidP="00AC7D8B">
      <w:pPr>
        <w:ind w:left="-142" w:firstLine="142"/>
        <w:jc w:val="center"/>
        <w:rPr>
          <w:rFonts w:ascii="GHEA Grapalat" w:hAnsi="GHEA Grapalat"/>
          <w:lang w:val="hy-AM"/>
        </w:rPr>
      </w:pPr>
    </w:p>
    <w:p w14:paraId="05DC8AAE" w14:textId="78C0F19A" w:rsidR="0006114C" w:rsidRDefault="0006114C" w:rsidP="00AC7D8B">
      <w:pPr>
        <w:ind w:left="-142" w:firstLine="142"/>
        <w:jc w:val="center"/>
        <w:rPr>
          <w:rFonts w:ascii="GHEA Grapalat" w:hAnsi="GHEA Grapalat"/>
          <w:lang w:val="hy-AM"/>
        </w:rPr>
      </w:pPr>
    </w:p>
    <w:p w14:paraId="1D018A39" w14:textId="5F206820" w:rsidR="0006114C" w:rsidRDefault="0006114C" w:rsidP="00AC7D8B">
      <w:pPr>
        <w:ind w:left="-142" w:firstLine="142"/>
        <w:jc w:val="center"/>
        <w:rPr>
          <w:rFonts w:ascii="GHEA Grapalat" w:hAnsi="GHEA Grapalat"/>
          <w:lang w:val="hy-AM"/>
        </w:rPr>
      </w:pPr>
    </w:p>
    <w:p w14:paraId="79476F09" w14:textId="447B9D30" w:rsidR="0006114C" w:rsidRDefault="0006114C" w:rsidP="00AC7D8B">
      <w:pPr>
        <w:ind w:left="-142" w:firstLine="142"/>
        <w:jc w:val="center"/>
        <w:rPr>
          <w:rFonts w:ascii="GHEA Grapalat" w:hAnsi="GHEA Grapalat"/>
          <w:lang w:val="hy-AM"/>
        </w:rPr>
      </w:pPr>
    </w:p>
    <w:p w14:paraId="554A0A16" w14:textId="1471CB0E" w:rsidR="0006114C" w:rsidRDefault="0006114C" w:rsidP="00AC7D8B">
      <w:pPr>
        <w:ind w:left="-142" w:firstLine="142"/>
        <w:jc w:val="center"/>
        <w:rPr>
          <w:rFonts w:ascii="GHEA Grapalat" w:hAnsi="GHEA Grapalat"/>
          <w:lang w:val="hy-AM"/>
        </w:rPr>
      </w:pPr>
    </w:p>
    <w:p w14:paraId="6C87A27D" w14:textId="2A717D6A" w:rsidR="0006114C" w:rsidRDefault="0006114C" w:rsidP="00AC7D8B">
      <w:pPr>
        <w:ind w:left="-142" w:firstLine="142"/>
        <w:jc w:val="center"/>
        <w:rPr>
          <w:rFonts w:ascii="GHEA Grapalat" w:hAnsi="GHEA Grapalat"/>
          <w:lang w:val="hy-AM"/>
        </w:rPr>
      </w:pPr>
    </w:p>
    <w:p w14:paraId="12C35376" w14:textId="77777777" w:rsidR="0006114C" w:rsidRPr="00F27FC1" w:rsidRDefault="0006114C" w:rsidP="0006114C">
      <w:pPr>
        <w:rPr>
          <w:rFonts w:ascii="GHEA Grapalat" w:hAnsi="GHEA Grapalat" w:cs="GHEA Grapalat"/>
          <w:color w:val="000000"/>
          <w:sz w:val="21"/>
          <w:szCs w:val="21"/>
          <w:lang w:eastAsia="ru-RU"/>
        </w:rPr>
      </w:pPr>
    </w:p>
    <w:p w14:paraId="6A659E2C" w14:textId="77777777" w:rsidR="0006114C" w:rsidRPr="00F27FC1" w:rsidRDefault="0006114C" w:rsidP="0006114C">
      <w:pPr>
        <w:rPr>
          <w:rFonts w:ascii="GHEA Grapalat" w:hAnsi="GHEA Grapalat" w:cs="GHEA Grapalat"/>
          <w:color w:val="000000"/>
          <w:sz w:val="21"/>
          <w:szCs w:val="21"/>
          <w:lang w:eastAsia="ru-RU"/>
        </w:rPr>
      </w:pPr>
    </w:p>
    <w:p w14:paraId="5771E2B0" w14:textId="77777777" w:rsidR="0006114C" w:rsidRPr="00F27FC1" w:rsidRDefault="0006114C" w:rsidP="0006114C">
      <w:pPr>
        <w:rPr>
          <w:rFonts w:ascii="GHEA Grapalat" w:hAnsi="GHEA Grapalat" w:cs="GHEA Grapalat"/>
          <w:color w:val="000000"/>
          <w:sz w:val="21"/>
          <w:szCs w:val="21"/>
          <w:lang w:eastAsia="ru-RU"/>
        </w:rPr>
      </w:pPr>
    </w:p>
    <w:p w14:paraId="47125892" w14:textId="77777777" w:rsidR="0006114C" w:rsidRPr="00F27FC1" w:rsidRDefault="0006114C" w:rsidP="0006114C">
      <w:pPr>
        <w:rPr>
          <w:rFonts w:ascii="GHEA Grapalat" w:hAnsi="GHEA Grapalat" w:cs="GHEA Grapalat"/>
          <w:color w:val="000000"/>
          <w:sz w:val="21"/>
          <w:szCs w:val="21"/>
          <w:lang w:eastAsia="ru-RU"/>
        </w:rPr>
      </w:pPr>
    </w:p>
    <w:p w14:paraId="25DCC2B1" w14:textId="77777777" w:rsidR="0006114C" w:rsidRPr="00F27FC1" w:rsidRDefault="0006114C" w:rsidP="0006114C">
      <w:pPr>
        <w:jc w:val="right"/>
        <w:rPr>
          <w:rFonts w:ascii="GHEA Grapalat" w:hAnsi="GHEA Grapalat"/>
          <w:i/>
          <w:sz w:val="18"/>
        </w:rPr>
      </w:pPr>
      <w:r w:rsidRPr="005E1F72">
        <w:rPr>
          <w:rFonts w:ascii="GHEA Grapalat" w:hAnsi="GHEA Grapalat"/>
          <w:i/>
          <w:sz w:val="18"/>
          <w:lang w:val="hy-AM"/>
        </w:rPr>
        <w:t xml:space="preserve">Приложение № </w:t>
      </w:r>
      <w:r>
        <w:rPr>
          <w:rFonts w:ascii="GHEA Grapalat" w:hAnsi="GHEA Grapalat"/>
          <w:i/>
          <w:sz w:val="18"/>
        </w:rPr>
        <w:t>5</w:t>
      </w:r>
    </w:p>
    <w:p w14:paraId="2125B820" w14:textId="77777777" w:rsidR="0006114C" w:rsidRPr="005E1F72" w:rsidRDefault="0006114C" w:rsidP="0006114C">
      <w:pPr>
        <w:jc w:val="right"/>
        <w:rPr>
          <w:rFonts w:ascii="GHEA Grapalat" w:hAnsi="GHEA Grapalat" w:cs="Sylfaen"/>
          <w:i/>
          <w:sz w:val="20"/>
          <w:lang w:val="pt-BR"/>
        </w:rPr>
      </w:pPr>
      <w:r w:rsidRPr="005E1F72">
        <w:rPr>
          <w:rFonts w:ascii="GHEA Grapalat" w:hAnsi="GHEA Grapalat" w:cs="Sylfaen"/>
          <w:i/>
          <w:sz w:val="20"/>
          <w:lang w:val="pt-BR"/>
        </w:rPr>
        <w:t>"" 20 лет. Запечатано</w:t>
      </w:r>
    </w:p>
    <w:p w14:paraId="3F156377" w14:textId="77777777" w:rsidR="0006114C" w:rsidRPr="005E1F72" w:rsidRDefault="0006114C" w:rsidP="0006114C">
      <w:pPr>
        <w:jc w:val="right"/>
        <w:rPr>
          <w:rFonts w:ascii="GHEA Grapalat" w:hAnsi="GHEA Grapalat" w:cs="Sylfaen"/>
          <w:i/>
          <w:sz w:val="20"/>
          <w:lang w:val="pt-BR"/>
        </w:rPr>
      </w:pPr>
      <w:r w:rsidRPr="005E1F72">
        <w:rPr>
          <w:rFonts w:ascii="GHEA Grapalat" w:hAnsi="GHEA Grapalat" w:cs="Sylfaen"/>
          <w:i/>
          <w:sz w:val="20"/>
          <w:lang w:val="pt-BR"/>
        </w:rPr>
        <w:t>кодированный контракт</w:t>
      </w:r>
    </w:p>
    <w:p w14:paraId="32959CC8" w14:textId="77777777" w:rsidR="0006114C" w:rsidRPr="00F32F71" w:rsidRDefault="0006114C" w:rsidP="0006114C">
      <w:pPr>
        <w:tabs>
          <w:tab w:val="left" w:pos="360"/>
          <w:tab w:val="left" w:pos="540"/>
        </w:tabs>
        <w:jc w:val="center"/>
        <w:rPr>
          <w:rFonts w:ascii="Sylfaen" w:hAnsi="Sylfaen" w:cs="Sylfaen"/>
          <w:b/>
          <w:bCs/>
          <w:lang w:val="pt-BR"/>
        </w:rPr>
      </w:pPr>
    </w:p>
    <w:p w14:paraId="30AC6240" w14:textId="77777777" w:rsidR="0006114C" w:rsidRPr="00F27FC1" w:rsidRDefault="0006114C" w:rsidP="0006114C">
      <w:pPr>
        <w:jc w:val="right"/>
        <w:rPr>
          <w:rFonts w:ascii="GHEA Grapalat" w:hAnsi="GHEA Grapalat"/>
          <w:i/>
          <w:sz w:val="18"/>
        </w:rPr>
      </w:pPr>
    </w:p>
    <w:p w14:paraId="6041F090" w14:textId="77777777" w:rsidR="0006114C" w:rsidRDefault="0006114C" w:rsidP="0006114C">
      <w:pPr>
        <w:rPr>
          <w:rFonts w:ascii="GHEA Grapalat" w:hAnsi="GHEA Grapalat" w:cs="GHEA Grapalat"/>
          <w:sz w:val="22"/>
          <w:szCs w:val="22"/>
          <w:lang w:val="hy-AM"/>
        </w:rPr>
      </w:pPr>
    </w:p>
    <w:p w14:paraId="5CB6B0CF" w14:textId="77777777" w:rsidR="0006114C" w:rsidRDefault="0006114C" w:rsidP="0006114C">
      <w:pPr>
        <w:rPr>
          <w:rFonts w:ascii="GHEA Grapalat" w:hAnsi="GHEA Grapalat" w:cs="GHEA Grapalat"/>
          <w:sz w:val="22"/>
          <w:szCs w:val="22"/>
          <w:lang w:val="hy-AM"/>
        </w:rPr>
      </w:pPr>
    </w:p>
    <w:p w14:paraId="67A9CFA3" w14:textId="77777777" w:rsidR="0006114C" w:rsidRDefault="0006114C" w:rsidP="0006114C">
      <w:pPr>
        <w:rPr>
          <w:rFonts w:ascii="GHEA Grapalat" w:hAnsi="GHEA Grapalat" w:cs="GHEA Grapalat"/>
          <w:sz w:val="22"/>
          <w:szCs w:val="22"/>
          <w:lang w:val="hy-AM"/>
        </w:rPr>
      </w:pPr>
    </w:p>
    <w:p w14:paraId="788F8344" w14:textId="77777777" w:rsidR="0006114C" w:rsidRDefault="0006114C" w:rsidP="0006114C">
      <w:pPr>
        <w:rPr>
          <w:rFonts w:ascii="GHEA Grapalat" w:hAnsi="GHEA Grapalat" w:cs="GHEA Grapalat"/>
          <w:sz w:val="22"/>
          <w:szCs w:val="22"/>
          <w:lang w:val="hy-AM"/>
        </w:rPr>
      </w:pPr>
    </w:p>
    <w:p w14:paraId="34ABCCDA" w14:textId="77777777" w:rsidR="0006114C" w:rsidRPr="00635053" w:rsidRDefault="0006114C" w:rsidP="0006114C">
      <w:pPr>
        <w:jc w:val="center"/>
        <w:rPr>
          <w:rFonts w:ascii="GHEA Grapalat" w:hAnsi="GHEA Grapalat" w:cs="GHEA Grapalat"/>
          <w:sz w:val="22"/>
          <w:szCs w:val="22"/>
          <w:lang w:val="hy-AM"/>
        </w:rPr>
      </w:pPr>
      <w:r w:rsidRPr="00635053">
        <w:rPr>
          <w:rFonts w:ascii="GHEA Grapalat" w:hAnsi="GHEA Grapalat" w:cs="GHEA Grapalat"/>
          <w:sz w:val="22"/>
          <w:szCs w:val="22"/>
          <w:lang w:val="hy-AM"/>
        </w:rPr>
        <w:t>УВЕДОМЛЕНИЕ</w:t>
      </w:r>
    </w:p>
    <w:p w14:paraId="3DDE987E" w14:textId="77777777" w:rsidR="0006114C" w:rsidRPr="00635053" w:rsidRDefault="0006114C" w:rsidP="0006114C">
      <w:pPr>
        <w:jc w:val="center"/>
        <w:rPr>
          <w:rFonts w:ascii="GHEA Grapalat" w:hAnsi="GHEA Grapalat" w:cs="GHEA Grapalat"/>
          <w:sz w:val="22"/>
          <w:szCs w:val="22"/>
          <w:lang w:val="hy-AM"/>
        </w:rPr>
      </w:pPr>
    </w:p>
    <w:p w14:paraId="1F8CF6B0" w14:textId="77777777" w:rsidR="0006114C" w:rsidRPr="005E1F72" w:rsidRDefault="0006114C" w:rsidP="0006114C">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отчеты</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 xml:space="preserve">То есть </w:t>
      </w:r>
      <w:r w:rsidRPr="005E1F72">
        <w:rPr>
          <w:rFonts w:ascii="GHEA Grapalat" w:hAnsi="GHEA Grapalat" w:cs="Arial"/>
          <w:sz w:val="20"/>
          <w:szCs w:val="20"/>
          <w:lang w:val="es-ES"/>
        </w:rPr>
        <w:t>...</w:t>
      </w:r>
    </w:p>
    <w:p w14:paraId="7DE07A67" w14:textId="77777777" w:rsidR="0006114C" w:rsidRDefault="0006114C" w:rsidP="0006114C">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финансовый агент</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имя</w:t>
      </w:r>
      <w:r w:rsidRPr="005E1F72">
        <w:rPr>
          <w:rFonts w:ascii="GHEA Grapalat" w:hAnsi="GHEA Grapalat" w:cs="Arial"/>
          <w:vertAlign w:val="superscript"/>
          <w:lang w:val="es-ES"/>
        </w:rPr>
        <w:t xml:space="preserve"> </w:t>
      </w:r>
    </w:p>
    <w:p w14:paraId="27C4B1AA" w14:textId="77777777" w:rsidR="0006114C" w:rsidRPr="005E1F72" w:rsidRDefault="0006114C" w:rsidP="0006114C">
      <w:pPr>
        <w:jc w:val="both"/>
        <w:rPr>
          <w:rFonts w:ascii="GHEA Grapalat" w:hAnsi="GHEA Grapalat"/>
          <w:sz w:val="22"/>
          <w:szCs w:val="22"/>
          <w:vertAlign w:val="superscript"/>
          <w:lang w:val="es-ES"/>
        </w:rPr>
      </w:pPr>
    </w:p>
    <w:p w14:paraId="3FE07E21" w14:textId="77777777" w:rsidR="0006114C" w:rsidRPr="00E5270C" w:rsidRDefault="0006114C" w:rsidP="0006114C">
      <w:pPr>
        <w:pStyle w:val="aff3"/>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 xml:space="preserve">"-- </w:t>
      </w:r>
      <w:r w:rsidRPr="00E5270C">
        <w:rPr>
          <w:rFonts w:ascii="GHEA Grapalat" w:hAnsi="GHEA Grapalat" w:cs="Sylfaen"/>
          <w:sz w:val="20"/>
          <w:szCs w:val="20"/>
          <w:lang w:val="es-ES"/>
        </w:rPr>
        <w:t xml:space="preserve">" до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 xml:space="preserve">" </w:t>
      </w:r>
      <w:r w:rsidRPr="00E5270C">
        <w:rPr>
          <w:rFonts w:ascii="GHEA Grapalat" w:hAnsi="GHEA Grapalat" w:cs="Sylfaen"/>
          <w:sz w:val="20"/>
          <w:szCs w:val="20"/>
          <w:lang w:val="es-ES"/>
        </w:rPr>
        <w:t>--" 20 лет. подписано</w:t>
      </w:r>
    </w:p>
    <w:p w14:paraId="22539ABF" w14:textId="77777777" w:rsidR="0006114C" w:rsidRPr="005E1F72" w:rsidRDefault="0006114C" w:rsidP="0006114C">
      <w:pPr>
        <w:jc w:val="both"/>
        <w:rPr>
          <w:rFonts w:ascii="GHEA Grapalat" w:hAnsi="GHEA Grapalat" w:cs="Sylfaen"/>
          <w:vertAlign w:val="superscript"/>
          <w:lang w:val="es-ES"/>
        </w:rPr>
      </w:pPr>
      <w:r w:rsidRPr="005E1F72">
        <w:rPr>
          <w:rFonts w:ascii="GHEA Grapalat" w:hAnsi="GHEA Grapalat" w:cs="Sylfaen"/>
          <w:vertAlign w:val="superscript"/>
          <w:lang w:val="es-ES"/>
        </w:rPr>
        <w:t>имя клиента имя подрядчика</w:t>
      </w:r>
    </w:p>
    <w:p w14:paraId="7C64544B" w14:textId="77777777" w:rsidR="0006114C" w:rsidRPr="005E1F72" w:rsidRDefault="0006114C" w:rsidP="0006114C">
      <w:pPr>
        <w:jc w:val="both"/>
        <w:rPr>
          <w:rFonts w:ascii="GHEA Grapalat" w:hAnsi="GHEA Grapalat" w:cs="Sylfaen"/>
          <w:vertAlign w:val="superscript"/>
          <w:lang w:val="es-ES"/>
        </w:rPr>
      </w:pPr>
    </w:p>
    <w:p w14:paraId="3002C951" w14:textId="77777777" w:rsidR="0006114C" w:rsidRPr="005E1F72" w:rsidRDefault="0006114C" w:rsidP="0006114C">
      <w:pPr>
        <w:jc w:val="both"/>
        <w:rPr>
          <w:rFonts w:ascii="GHEA Grapalat" w:hAnsi="GHEA Grapalat"/>
          <w:sz w:val="22"/>
          <w:szCs w:val="22"/>
          <w:u w:val="single"/>
          <w:lang w:val="es-ES"/>
        </w:rPr>
      </w:pPr>
    </w:p>
    <w:p w14:paraId="75F1FCDE" w14:textId="77777777" w:rsidR="0006114C" w:rsidRDefault="0006114C" w:rsidP="0006114C">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 xml:space="preserve">« </w:t>
      </w:r>
      <w:r w:rsidRPr="005E1F72">
        <w:rPr>
          <w:rFonts w:ascii="GHEA Grapalat" w:hAnsi="GHEA Grapalat"/>
          <w:sz w:val="20"/>
          <w:szCs w:val="20"/>
          <w:lang w:val="es-ES"/>
        </w:rPr>
        <w:t xml:space="preserve">--- </w:t>
      </w:r>
      <w:r w:rsidRPr="005E1F72">
        <w:rPr>
          <w:rFonts w:ascii="GHEA Grapalat" w:hAnsi="GHEA Grapalat" w:cs="Arial"/>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в рамках договора (далее именуемого Договор) с кодом</w:t>
      </w:r>
    </w:p>
    <w:p w14:paraId="5F7EC5AF" w14:textId="77777777" w:rsidR="0006114C" w:rsidRDefault="0006114C" w:rsidP="0006114C">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8A06CD">
        <w:rPr>
          <w:rFonts w:ascii="GHEA Grapalat" w:hAnsi="GHEA Grapalat" w:cs="Sylfaen"/>
          <w:sz w:val="20"/>
          <w:szCs w:val="20"/>
          <w:lang w:val="es-ES"/>
        </w:rPr>
        <w:t xml:space="preserve">Факторинговое соглашение с кодом " </w:t>
      </w:r>
      <w:r w:rsidRPr="00E5270C">
        <w:rPr>
          <w:rFonts w:ascii="GHEA Grapalat" w:hAnsi="GHEA Grapalat"/>
          <w:sz w:val="22"/>
          <w:szCs w:val="22"/>
          <w:lang w:val="es-ES"/>
        </w:rPr>
        <w:t xml:space="preserve">--- </w:t>
      </w:r>
      <w:r w:rsidRPr="005E1F72">
        <w:rPr>
          <w:rFonts w:ascii="GHEA Grapalat" w:hAnsi="GHEA Grapalat"/>
          <w:lang w:val="es-ES"/>
        </w:rPr>
        <w:t xml:space="preserve">" </w:t>
      </w:r>
      <w:r w:rsidRPr="00E5270C">
        <w:rPr>
          <w:rFonts w:ascii="GHEA Grapalat" w:hAnsi="GHEA Grapalat" w:cs="Sylfaen"/>
          <w:sz w:val="20"/>
          <w:szCs w:val="20"/>
          <w:lang w:val="es-ES"/>
        </w:rPr>
        <w:t xml:space="preserve">было подписано между </w:t>
      </w:r>
      <w:r w:rsidRPr="005E1F72">
        <w:rPr>
          <w:rFonts w:ascii="GHEA Grapalat" w:hAnsi="GHEA Grapalat"/>
          <w:lang w:val="es-ES"/>
        </w:rPr>
        <w:t xml:space="preserve">" </w:t>
      </w:r>
      <w:r w:rsidRPr="005E1F72">
        <w:rPr>
          <w:rFonts w:ascii="GHEA Grapalat" w:hAnsi="GHEA Grapalat"/>
          <w:sz w:val="20"/>
          <w:szCs w:val="20"/>
          <w:lang w:val="es-ES"/>
        </w:rPr>
        <w:t xml:space="preserve">--- </w:t>
      </w:r>
      <w:r>
        <w:rPr>
          <w:rFonts w:ascii="GHEA Grapalat" w:hAnsi="GHEA Grapalat" w:cs="Sylfaen"/>
          <w:sz w:val="20"/>
          <w:szCs w:val="20"/>
          <w:lang w:val="es-ES"/>
        </w:rPr>
        <w:t>" 20</w:t>
      </w:r>
    </w:p>
    <w:p w14:paraId="1D72C04A" w14:textId="77777777" w:rsidR="0006114C" w:rsidRDefault="0006114C" w:rsidP="0006114C">
      <w:pPr>
        <w:jc w:val="both"/>
        <w:rPr>
          <w:rFonts w:ascii="GHEA Grapalat" w:hAnsi="GHEA Grapalat" w:cs="Sylfaen"/>
          <w:sz w:val="20"/>
          <w:szCs w:val="20"/>
          <w:lang w:val="es-ES"/>
        </w:rPr>
      </w:pPr>
      <w:r>
        <w:rPr>
          <w:rFonts w:ascii="GHEA Grapalat" w:hAnsi="GHEA Grapalat" w:cs="Sylfaen"/>
          <w:vertAlign w:val="superscript"/>
          <w:lang w:val="es-ES"/>
        </w:rPr>
        <w:t>имя подрядчика</w:t>
      </w:r>
    </w:p>
    <w:p w14:paraId="56479812" w14:textId="77777777" w:rsidR="0006114C" w:rsidRDefault="0006114C" w:rsidP="0006114C">
      <w:pPr>
        <w:jc w:val="both"/>
        <w:rPr>
          <w:rFonts w:ascii="GHEA Grapalat" w:hAnsi="GHEA Grapalat" w:cs="Sylfaen"/>
          <w:sz w:val="20"/>
          <w:szCs w:val="20"/>
          <w:lang w:val="es-ES"/>
        </w:rPr>
      </w:pPr>
      <w:r>
        <w:rPr>
          <w:rFonts w:ascii="GHEA Grapalat" w:hAnsi="GHEA Grapalat" w:cs="Sylfaen"/>
          <w:sz w:val="20"/>
          <w:szCs w:val="20"/>
          <w:lang w:val="es-ES"/>
        </w:rPr>
        <w:t>контракта</w:t>
      </w:r>
    </w:p>
    <w:p w14:paraId="13A1C56E" w14:textId="77777777" w:rsidR="0006114C" w:rsidRDefault="0006114C" w:rsidP="0006114C">
      <w:pPr>
        <w:jc w:val="both"/>
        <w:rPr>
          <w:rFonts w:ascii="GHEA Grapalat" w:hAnsi="GHEA Grapalat" w:cs="Sylfaen"/>
          <w:sz w:val="20"/>
          <w:szCs w:val="20"/>
          <w:lang w:val="es-ES"/>
        </w:rPr>
      </w:pPr>
    </w:p>
    <w:p w14:paraId="401FCD1A" w14:textId="77777777" w:rsidR="0006114C" w:rsidRPr="00E5270C" w:rsidRDefault="0006114C" w:rsidP="0006114C">
      <w:pPr>
        <w:pStyle w:val="aff3"/>
        <w:numPr>
          <w:ilvl w:val="0"/>
          <w:numId w:val="33"/>
        </w:numPr>
        <w:contextualSpacing/>
        <w:jc w:val="both"/>
        <w:rPr>
          <w:rFonts w:ascii="GHEA Grapalat" w:hAnsi="GHEA Grapalat" w:cs="Sylfaen"/>
          <w:sz w:val="20"/>
          <w:szCs w:val="20"/>
          <w:lang w:val="es-ES"/>
        </w:rPr>
      </w:pPr>
      <w:r>
        <w:rPr>
          <w:rFonts w:ascii="GHEA Grapalat" w:hAnsi="GHEA Grapalat" w:cs="Sylfaen"/>
          <w:sz w:val="20"/>
          <w:szCs w:val="20"/>
          <w:lang w:val="es-ES"/>
        </w:rPr>
        <w:t>соответствует требованиям, изложенным в пункте 8.12 Соглашения.</w:t>
      </w:r>
    </w:p>
    <w:p w14:paraId="1F0C2481" w14:textId="77777777" w:rsidR="0006114C" w:rsidRPr="00513F14" w:rsidRDefault="0006114C" w:rsidP="0006114C">
      <w:pPr>
        <w:jc w:val="center"/>
        <w:rPr>
          <w:rFonts w:ascii="GHEA Grapalat" w:hAnsi="GHEA Grapalat" w:cs="GHEA Grapalat"/>
          <w:sz w:val="22"/>
          <w:szCs w:val="22"/>
          <w:lang w:val="es-ES"/>
        </w:rPr>
      </w:pPr>
    </w:p>
    <w:p w14:paraId="2FE13C56" w14:textId="77777777" w:rsidR="0006114C" w:rsidRDefault="0006114C" w:rsidP="0006114C">
      <w:pPr>
        <w:ind w:firstLine="709"/>
        <w:jc w:val="both"/>
        <w:rPr>
          <w:lang w:val="es-ES"/>
        </w:rPr>
      </w:pPr>
    </w:p>
    <w:p w14:paraId="6ED4700D" w14:textId="77777777" w:rsidR="0006114C" w:rsidRDefault="0006114C" w:rsidP="0006114C">
      <w:pPr>
        <w:ind w:firstLine="709"/>
        <w:jc w:val="both"/>
        <w:rPr>
          <w:lang w:val="es-ES"/>
        </w:rPr>
      </w:pPr>
    </w:p>
    <w:p w14:paraId="66DBA77E" w14:textId="77777777" w:rsidR="0006114C" w:rsidRDefault="0006114C" w:rsidP="0006114C">
      <w:pPr>
        <w:ind w:firstLine="709"/>
        <w:jc w:val="both"/>
        <w:rPr>
          <w:lang w:val="es-ES"/>
        </w:rPr>
      </w:pPr>
    </w:p>
    <w:p w14:paraId="13B587E2" w14:textId="77777777" w:rsidR="0006114C" w:rsidRDefault="0006114C" w:rsidP="0006114C">
      <w:pPr>
        <w:ind w:firstLine="709"/>
        <w:jc w:val="both"/>
        <w:rPr>
          <w:lang w:val="es-ES"/>
        </w:rPr>
      </w:pPr>
    </w:p>
    <w:p w14:paraId="362AAD4A" w14:textId="77777777" w:rsidR="0006114C" w:rsidRPr="009A5836" w:rsidRDefault="0006114C" w:rsidP="0006114C">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___________________________________________</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_____________</w:t>
      </w:r>
    </w:p>
    <w:p w14:paraId="1E46AE9A" w14:textId="77777777" w:rsidR="0006114C" w:rsidRDefault="0006114C" w:rsidP="0006114C">
      <w:pPr>
        <w:jc w:val="both"/>
        <w:rPr>
          <w:rFonts w:ascii="GHEA Grapalat" w:hAnsi="GHEA Grapalat"/>
          <w:sz w:val="20"/>
          <w:vertAlign w:val="superscript"/>
          <w:lang w:val="hy-AM"/>
        </w:rPr>
      </w:pPr>
      <w:r w:rsidRPr="009A5836">
        <w:rPr>
          <w:rFonts w:ascii="GHEA Grapalat" w:hAnsi="GHEA Grapalat"/>
          <w:sz w:val="20"/>
          <w:vertAlign w:val="superscript"/>
          <w:lang w:val="hy-AM"/>
        </w:rPr>
        <w:t>Имя финансового агента (должность руководителя, имя и фамилия)</w:t>
      </w:r>
    </w:p>
    <w:p w14:paraId="18A4FEB3" w14:textId="77777777" w:rsidR="0006114C" w:rsidRPr="009A5836" w:rsidRDefault="0006114C" w:rsidP="0006114C">
      <w:pPr>
        <w:jc w:val="both"/>
        <w:rPr>
          <w:rFonts w:ascii="GHEA Grapalat" w:hAnsi="GHEA Grapalat"/>
          <w:sz w:val="20"/>
          <w:vertAlign w:val="superscript"/>
          <w:lang w:val="hy-AM"/>
        </w:rPr>
      </w:pPr>
      <w:r w:rsidRPr="00A646D3">
        <w:rPr>
          <w:rFonts w:ascii="GHEA Grapalat" w:hAnsi="GHEA Grapalat"/>
          <w:sz w:val="20"/>
          <w:vertAlign w:val="superscript"/>
          <w:lang w:val="hy-AM"/>
        </w:rPr>
        <w:t>подпись</w:t>
      </w:r>
      <w:r w:rsidRPr="009A5836">
        <w:rPr>
          <w:rFonts w:ascii="GHEA Grapalat" w:hAnsi="GHEA Grapalat"/>
          <w:sz w:val="20"/>
          <w:vertAlign w:val="superscript"/>
          <w:lang w:val="hy-AM"/>
        </w:rPr>
        <w:tab/>
      </w:r>
    </w:p>
    <w:p w14:paraId="0CCBC7B6" w14:textId="77777777" w:rsidR="0006114C" w:rsidRPr="009A5836" w:rsidRDefault="0006114C" w:rsidP="0006114C">
      <w:pPr>
        <w:jc w:val="right"/>
        <w:rPr>
          <w:rFonts w:ascii="GHEA Grapalat" w:hAnsi="GHEA Grapalat"/>
          <w:sz w:val="20"/>
          <w:lang w:val="hy-AM"/>
        </w:rPr>
      </w:pPr>
      <w:r w:rsidRPr="009A5836">
        <w:rPr>
          <w:rFonts w:ascii="GHEA Grapalat" w:hAnsi="GHEA Grapalat"/>
          <w:sz w:val="20"/>
          <w:lang w:val="hy-AM"/>
        </w:rPr>
        <w:t xml:space="preserve">    </w:t>
      </w:r>
    </w:p>
    <w:p w14:paraId="00B94AD1" w14:textId="77777777" w:rsidR="0006114C" w:rsidRDefault="0006114C" w:rsidP="0006114C">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К. Т.</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(если имеется)</w:t>
      </w:r>
    </w:p>
    <w:p w14:paraId="5F77E228" w14:textId="77777777" w:rsidR="0006114C" w:rsidRDefault="0006114C" w:rsidP="0006114C">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52BF526" w14:textId="77777777" w:rsidR="0006114C" w:rsidRDefault="0006114C" w:rsidP="0006114C">
      <w:pPr>
        <w:jc w:val="center"/>
        <w:rPr>
          <w:rFonts w:ascii="GHEA Grapalat" w:hAnsi="GHEA Grapalat" w:cs="Sylfaen"/>
          <w:sz w:val="16"/>
          <w:szCs w:val="16"/>
          <w:lang w:val="es-ES"/>
        </w:rPr>
      </w:pPr>
    </w:p>
    <w:p w14:paraId="52685EDD" w14:textId="77777777" w:rsidR="0006114C" w:rsidRPr="009A5836" w:rsidRDefault="0006114C" w:rsidP="0006114C">
      <w:pPr>
        <w:jc w:val="right"/>
        <w:rPr>
          <w:rFonts w:ascii="GHEA Grapalat" w:hAnsi="GHEA Grapalat"/>
          <w:sz w:val="20"/>
          <w:lang w:val="hy-AM"/>
        </w:rPr>
      </w:pPr>
      <w:r w:rsidRPr="00635053">
        <w:rPr>
          <w:rFonts w:ascii="GHEA Grapalat" w:hAnsi="GHEA Grapalat" w:cs="Sylfaen"/>
          <w:sz w:val="20"/>
          <w:szCs w:val="20"/>
          <w:lang w:val="es-ES"/>
        </w:rPr>
        <w:t>«—» 20 лет.</w:t>
      </w:r>
      <w:r w:rsidRPr="009A5836">
        <w:rPr>
          <w:rFonts w:ascii="GHEA Grapalat" w:hAnsi="GHEA Grapalat"/>
          <w:sz w:val="20"/>
          <w:lang w:val="hy-AM"/>
        </w:rPr>
        <w:tab/>
        <w:t xml:space="preserve"> </w:t>
      </w:r>
    </w:p>
    <w:p w14:paraId="090C16A3" w14:textId="77777777" w:rsidR="0006114C" w:rsidRPr="00E5270C" w:rsidRDefault="0006114C" w:rsidP="0006114C">
      <w:pPr>
        <w:ind w:firstLine="709"/>
        <w:jc w:val="both"/>
        <w:rPr>
          <w:lang w:val="es-ES"/>
        </w:rPr>
      </w:pPr>
    </w:p>
    <w:p w14:paraId="2FCD103B" w14:textId="77777777" w:rsidR="0006114C" w:rsidRDefault="0006114C" w:rsidP="0006114C">
      <w:pPr>
        <w:rPr>
          <w:rFonts w:ascii="GHEA Grapalat" w:hAnsi="GHEA Grapalat" w:cs="GHEA Grapalat"/>
          <w:sz w:val="22"/>
          <w:szCs w:val="22"/>
          <w:lang w:val="hy-AM"/>
        </w:rPr>
      </w:pPr>
    </w:p>
    <w:p w14:paraId="68F476EE" w14:textId="77777777" w:rsidR="0006114C" w:rsidRDefault="0006114C" w:rsidP="0006114C">
      <w:pPr>
        <w:rPr>
          <w:rFonts w:ascii="GHEA Grapalat" w:hAnsi="GHEA Grapalat" w:cs="GHEA Grapalat"/>
          <w:sz w:val="22"/>
          <w:szCs w:val="22"/>
          <w:lang w:val="hy-AM"/>
        </w:rPr>
      </w:pPr>
    </w:p>
    <w:p w14:paraId="5EE5037A" w14:textId="77777777" w:rsidR="0006114C" w:rsidRPr="005E1F72" w:rsidRDefault="0006114C" w:rsidP="00AC7D8B">
      <w:pPr>
        <w:ind w:left="-142" w:firstLine="142"/>
        <w:jc w:val="center"/>
        <w:rPr>
          <w:rFonts w:ascii="GHEA Grapalat" w:hAnsi="GHEA Grapalat"/>
          <w:lang w:val="hy-AM"/>
        </w:rPr>
      </w:pPr>
    </w:p>
    <w:sectPr w:rsidR="0006114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DD2934" w14:textId="77777777" w:rsidR="00D3683E" w:rsidRDefault="00D3683E">
      <w:r>
        <w:separator/>
      </w:r>
    </w:p>
  </w:endnote>
  <w:endnote w:type="continuationSeparator" w:id="0">
    <w:p w14:paraId="27713400" w14:textId="77777777" w:rsidR="00D3683E" w:rsidRDefault="00D36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45F52" w14:textId="77777777" w:rsidR="00D3683E" w:rsidRDefault="00D3683E">
      <w:r>
        <w:separator/>
      </w:r>
    </w:p>
  </w:footnote>
  <w:footnote w:type="continuationSeparator" w:id="0">
    <w:p w14:paraId="58197D50" w14:textId="77777777" w:rsidR="00D3683E" w:rsidRDefault="00D3683E">
      <w:r>
        <w:continuationSeparator/>
      </w:r>
    </w:p>
  </w:footnote>
  <w:footnote w:id="1">
    <w:p w14:paraId="67C2EECB" w14:textId="77777777" w:rsidR="0006114C" w:rsidRPr="00C2685D" w:rsidRDefault="0006114C">
      <w:pPr>
        <w:pStyle w:val="af2"/>
        <w:rPr>
          <w:rFonts w:ascii="GHEA Grapalat" w:hAnsi="GHEA Grapalat"/>
          <w:lang w:val="hy-AM"/>
        </w:rPr>
      </w:pPr>
      <w:r w:rsidRPr="00C2685D">
        <w:rPr>
          <w:rFonts w:ascii="GHEA Grapalat" w:hAnsi="GHEA Grapalat" w:cs="Sylfaen"/>
          <w:i/>
          <w:sz w:val="16"/>
          <w:szCs w:val="16"/>
          <w:vertAlign w:val="superscript"/>
          <w:lang w:val="hy-AM"/>
        </w:rPr>
        <w:t xml:space="preserve">13. </w:t>
      </w:r>
      <w:r w:rsidRPr="00AE679C">
        <w:rPr>
          <w:rFonts w:ascii="GHEA Grapalat" w:hAnsi="GHEA Grapalat" w:cs="Sylfaen"/>
          <w:i/>
          <w:sz w:val="16"/>
          <w:szCs w:val="16"/>
        </w:rPr>
        <w:t xml:space="preserve">Этот пункт отредактирован в соответствии с требованиями соответствующего </w:t>
      </w:r>
      <w:r w:rsidRPr="00C2685D">
        <w:rPr>
          <w:rFonts w:ascii="GHEA Grapalat" w:hAnsi="GHEA Grapalat" w:cs="Sylfaen"/>
          <w:i/>
          <w:sz w:val="16"/>
          <w:szCs w:val="16"/>
          <w:lang w:val="hy-AM"/>
        </w:rPr>
        <w:t xml:space="preserve">клиента </w:t>
      </w:r>
      <w:r w:rsidRPr="003F1EEA">
        <w:rPr>
          <w:rFonts w:ascii="GHEA Grapalat" w:hAnsi="GHEA Grapalat" w:cs="Sylfaen"/>
          <w:i/>
          <w:sz w:val="16"/>
          <w:szCs w:val="16"/>
        </w:rPr>
        <w:t>.</w:t>
      </w:r>
      <w:r w:rsidRPr="00C2685D">
        <w:rPr>
          <w:rFonts w:ascii="GHEA Grapalat" w:hAnsi="GHEA Grapalat"/>
          <w:lang w:val="hy-AM"/>
        </w:rPr>
        <w:t xml:space="preserve"> </w:t>
      </w:r>
    </w:p>
  </w:footnote>
  <w:footnote w:id="2">
    <w:p w14:paraId="3C4FC4BA" w14:textId="77777777" w:rsidR="0006114C" w:rsidRPr="00EC2CDE" w:rsidRDefault="0006114C"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В случае участия в </w:t>
      </w:r>
      <w:r w:rsidRPr="003053EF">
        <w:rPr>
          <w:rFonts w:ascii="GHEA Grapalat" w:hAnsi="GHEA Grapalat" w:cs="Sylfaen"/>
          <w:i/>
          <w:sz w:val="16"/>
          <w:szCs w:val="16"/>
          <w:lang w:val="es-ES" w:eastAsia="en-US"/>
        </w:rPr>
        <w:t xml:space="preserve">совместной </w:t>
      </w:r>
      <w:r w:rsidRPr="003053EF">
        <w:rPr>
          <w:rFonts w:ascii="GHEA Grapalat" w:hAnsi="GHEA Grapalat" w:cs="Sylfaen"/>
          <w:i/>
          <w:sz w:val="16"/>
          <w:szCs w:val="16"/>
        </w:rPr>
        <w:t>деятельности (консорциуме) документы, включенные в заявку и утвержденные участником, должны быть одобрены всеми членами консорциума.</w:t>
      </w:r>
    </w:p>
  </w:footnote>
  <w:footnote w:id="3">
    <w:p w14:paraId="1EA30EC7" w14:textId="77777777" w:rsidR="0006114C" w:rsidRPr="00523B4A" w:rsidRDefault="0006114C" w:rsidP="001A7DFB">
      <w:pPr>
        <w:pStyle w:val="af2"/>
        <w:ind w:firstLine="142"/>
        <w:rPr>
          <w:rFonts w:ascii="GHEA Grapalat" w:hAnsi="GHEA Grapalat"/>
          <w:i/>
          <w:sz w:val="16"/>
          <w:szCs w:val="16"/>
          <w:lang w:val="af-ZA"/>
        </w:rPr>
      </w:pPr>
      <w:r w:rsidRPr="00523B4A">
        <w:rPr>
          <w:rFonts w:ascii="GHEA Grapalat" w:hAnsi="GHEA Grapalat"/>
          <w:i/>
          <w:sz w:val="16"/>
          <w:szCs w:val="16"/>
          <w:lang w:val="hy-AM"/>
        </w:rPr>
        <w:t>*заполнение</w:t>
      </w:r>
      <w:r w:rsidRPr="00523B4A">
        <w:rPr>
          <w:rFonts w:ascii="GHEA Grapalat" w:hAnsi="GHEA Grapalat"/>
          <w:i/>
          <w:sz w:val="16"/>
          <w:szCs w:val="16"/>
          <w:lang w:val="af-ZA"/>
        </w:rPr>
        <w:t xml:space="preserve"> </w:t>
      </w:r>
      <w:r w:rsidRPr="00523B4A">
        <w:rPr>
          <w:rFonts w:ascii="GHEA Grapalat" w:hAnsi="GHEA Grapalat"/>
          <w:i/>
          <w:sz w:val="16"/>
          <w:szCs w:val="16"/>
          <w:lang w:val="hy-AM"/>
        </w:rPr>
        <w:t>является</w:t>
      </w:r>
      <w:r w:rsidRPr="00523B4A">
        <w:rPr>
          <w:rFonts w:ascii="GHEA Grapalat" w:hAnsi="GHEA Grapalat"/>
          <w:i/>
          <w:sz w:val="16"/>
          <w:szCs w:val="16"/>
          <w:lang w:val="af-ZA"/>
        </w:rPr>
        <w:t xml:space="preserve"> </w:t>
      </w:r>
      <w:r w:rsidRPr="00523B4A">
        <w:rPr>
          <w:rFonts w:ascii="GHEA Grapalat" w:hAnsi="GHEA Grapalat"/>
          <w:i/>
          <w:sz w:val="16"/>
          <w:szCs w:val="16"/>
          <w:lang w:val="hy-AM"/>
        </w:rPr>
        <w:t>комиссия</w:t>
      </w:r>
      <w:r w:rsidRPr="00523B4A">
        <w:rPr>
          <w:rFonts w:ascii="GHEA Grapalat" w:hAnsi="GHEA Grapalat"/>
          <w:i/>
          <w:sz w:val="16"/>
          <w:szCs w:val="16"/>
          <w:lang w:val="af-ZA"/>
        </w:rPr>
        <w:t xml:space="preserve"> </w:t>
      </w:r>
      <w:r w:rsidRPr="00523B4A">
        <w:rPr>
          <w:rFonts w:ascii="GHEA Grapalat" w:hAnsi="GHEA Grapalat"/>
          <w:i/>
          <w:sz w:val="16"/>
          <w:szCs w:val="16"/>
          <w:lang w:val="hy-AM"/>
        </w:rPr>
        <w:t>секретарь</w:t>
      </w:r>
      <w:r w:rsidRPr="00523B4A">
        <w:rPr>
          <w:rFonts w:ascii="GHEA Grapalat" w:hAnsi="GHEA Grapalat"/>
          <w:i/>
          <w:sz w:val="16"/>
          <w:szCs w:val="16"/>
          <w:lang w:val="af-ZA"/>
        </w:rPr>
        <w:t xml:space="preserve"> </w:t>
      </w:r>
      <w:r w:rsidRPr="00523B4A">
        <w:rPr>
          <w:rFonts w:ascii="GHEA Grapalat" w:hAnsi="GHEA Grapalat"/>
          <w:i/>
          <w:sz w:val="16"/>
          <w:szCs w:val="16"/>
          <w:lang w:val="hy-AM"/>
        </w:rPr>
        <w:t xml:space="preserve">к </w:t>
      </w:r>
      <w:r w:rsidRPr="00523B4A">
        <w:rPr>
          <w:rFonts w:ascii="GHEA Grapalat" w:hAnsi="GHEA Grapalat"/>
          <w:i/>
          <w:sz w:val="16"/>
          <w:szCs w:val="16"/>
          <w:lang w:val="af-ZA"/>
        </w:rPr>
        <w:t xml:space="preserve">: </w:t>
      </w:r>
      <w:r w:rsidRPr="00523B4A">
        <w:rPr>
          <w:rFonts w:ascii="GHEA Grapalat" w:hAnsi="GHEA Grapalat"/>
          <w:i/>
          <w:sz w:val="16"/>
          <w:szCs w:val="16"/>
          <w:lang w:val="hy-AM"/>
        </w:rPr>
        <w:t>до</w:t>
      </w:r>
      <w:r w:rsidRPr="00523B4A">
        <w:rPr>
          <w:rFonts w:ascii="GHEA Grapalat" w:hAnsi="GHEA Grapalat"/>
          <w:i/>
          <w:sz w:val="16"/>
          <w:szCs w:val="16"/>
          <w:lang w:val="af-ZA"/>
        </w:rPr>
        <w:t xml:space="preserve"> </w:t>
      </w:r>
      <w:r w:rsidRPr="00523B4A">
        <w:rPr>
          <w:rFonts w:ascii="GHEA Grapalat" w:hAnsi="GHEA Grapalat"/>
          <w:i/>
          <w:sz w:val="16"/>
          <w:szCs w:val="16"/>
          <w:lang w:val="hy-AM"/>
        </w:rPr>
        <w:t>приглашение</w:t>
      </w:r>
      <w:r w:rsidRPr="00523B4A">
        <w:rPr>
          <w:rFonts w:ascii="GHEA Grapalat" w:hAnsi="GHEA Grapalat"/>
          <w:i/>
          <w:sz w:val="16"/>
          <w:szCs w:val="16"/>
          <w:lang w:val="af-ZA"/>
        </w:rPr>
        <w:t xml:space="preserve"> </w:t>
      </w:r>
      <w:r w:rsidRPr="00523B4A">
        <w:rPr>
          <w:rFonts w:ascii="GHEA Grapalat" w:hAnsi="GHEA Grapalat"/>
          <w:i/>
          <w:sz w:val="16"/>
          <w:szCs w:val="16"/>
          <w:lang w:val="hy-AM"/>
        </w:rPr>
        <w:t>новостная рассылка</w:t>
      </w:r>
      <w:r w:rsidRPr="00523B4A">
        <w:rPr>
          <w:rFonts w:ascii="GHEA Grapalat" w:hAnsi="GHEA Grapalat"/>
          <w:i/>
          <w:sz w:val="16"/>
          <w:szCs w:val="16"/>
          <w:lang w:val="af-ZA"/>
        </w:rPr>
        <w:t xml:space="preserve"> </w:t>
      </w:r>
      <w:r w:rsidRPr="00523B4A">
        <w:rPr>
          <w:rFonts w:ascii="GHEA Grapalat" w:hAnsi="GHEA Grapalat"/>
          <w:i/>
          <w:sz w:val="16"/>
          <w:szCs w:val="16"/>
          <w:lang w:val="hy-AM"/>
        </w:rPr>
        <w:t>издательский.</w:t>
      </w:r>
    </w:p>
    <w:p w14:paraId="707AA32F" w14:textId="77777777" w:rsidR="0006114C" w:rsidRPr="006F2A6C" w:rsidRDefault="0006114C" w:rsidP="001A7DFB">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Pr="00005E18">
        <w:rPr>
          <w:rFonts w:ascii="Calibri" w:hAnsi="Calibri"/>
          <w:sz w:val="16"/>
          <w:szCs w:val="16"/>
          <w:lang w:val="hy-AM"/>
        </w:rPr>
        <w:t xml:space="preserve">- </w:t>
      </w:r>
      <w:r w:rsidRPr="00973DE8">
        <w:rPr>
          <w:rFonts w:ascii="GHEA Grapalat" w:hAnsi="GHEA Grapalat"/>
          <w:i/>
          <w:sz w:val="16"/>
          <w:szCs w:val="16"/>
          <w:lang w:val="ru-RU"/>
        </w:rPr>
        <w:t>Армения</w:t>
      </w:r>
      <w:r w:rsidRPr="002B6991">
        <w:rPr>
          <w:rFonts w:ascii="GHEA Grapalat" w:hAnsi="GHEA Grapalat"/>
          <w:i/>
          <w:sz w:val="16"/>
          <w:szCs w:val="16"/>
          <w:lang w:val="af-ZA"/>
        </w:rPr>
        <w:t xml:space="preserve"> </w:t>
      </w:r>
      <w:r w:rsidRPr="00973DE8">
        <w:rPr>
          <w:rFonts w:ascii="GHEA Grapalat" w:hAnsi="GHEA Grapalat"/>
          <w:i/>
          <w:sz w:val="16"/>
          <w:szCs w:val="16"/>
          <w:lang w:val="ru-RU"/>
        </w:rPr>
        <w:t>житель</w:t>
      </w:r>
      <w:r w:rsidRPr="002B6991">
        <w:rPr>
          <w:rFonts w:ascii="GHEA Grapalat" w:hAnsi="GHEA Grapalat"/>
          <w:i/>
          <w:sz w:val="16"/>
          <w:szCs w:val="16"/>
          <w:lang w:val="af-ZA"/>
        </w:rPr>
        <w:t xml:space="preserve"> </w:t>
      </w:r>
      <w:r w:rsidRPr="00973DE8">
        <w:rPr>
          <w:rFonts w:ascii="GHEA Grapalat" w:hAnsi="GHEA Grapalat"/>
          <w:i/>
          <w:sz w:val="16"/>
          <w:szCs w:val="16"/>
          <w:lang w:val="ru-RU"/>
        </w:rPr>
        <w:t>ведущий</w:t>
      </w:r>
      <w:r w:rsidRPr="002B6991">
        <w:rPr>
          <w:rFonts w:ascii="GHEA Grapalat" w:hAnsi="GHEA Grapalat"/>
          <w:i/>
          <w:sz w:val="16"/>
          <w:szCs w:val="16"/>
          <w:lang w:val="af-ZA"/>
        </w:rPr>
        <w:t xml:space="preserve"> </w:t>
      </w:r>
      <w:r w:rsidRPr="00973DE8">
        <w:rPr>
          <w:rFonts w:ascii="GHEA Grapalat" w:hAnsi="GHEA Grapalat"/>
          <w:i/>
          <w:sz w:val="16"/>
          <w:szCs w:val="16"/>
          <w:lang w:val="ru-RU"/>
        </w:rPr>
        <w:t>участник</w:t>
      </w:r>
      <w:r w:rsidRPr="002B6991">
        <w:rPr>
          <w:rFonts w:ascii="GHEA Grapalat" w:hAnsi="GHEA Grapalat"/>
          <w:i/>
          <w:sz w:val="16"/>
          <w:szCs w:val="16"/>
          <w:lang w:val="af-ZA"/>
        </w:rPr>
        <w:t xml:space="preserve"> </w:t>
      </w:r>
      <w:r w:rsidRPr="00973DE8">
        <w:rPr>
          <w:rFonts w:ascii="GHEA Grapalat" w:hAnsi="GHEA Grapalat"/>
          <w:i/>
          <w:sz w:val="16"/>
          <w:szCs w:val="16"/>
          <w:lang w:val="ru-RU"/>
        </w:rPr>
        <w:t>приложение</w:t>
      </w:r>
      <w:r w:rsidRPr="002B6991">
        <w:rPr>
          <w:rFonts w:ascii="GHEA Grapalat" w:hAnsi="GHEA Grapalat"/>
          <w:i/>
          <w:sz w:val="16"/>
          <w:szCs w:val="16"/>
          <w:lang w:val="af-ZA"/>
        </w:rPr>
        <w:t xml:space="preserve"> </w:t>
      </w:r>
      <w:r w:rsidRPr="00973DE8">
        <w:rPr>
          <w:rFonts w:ascii="GHEA Grapalat" w:hAnsi="GHEA Grapalat"/>
          <w:i/>
          <w:sz w:val="16"/>
          <w:szCs w:val="16"/>
          <w:lang w:val="ru-RU"/>
        </w:rPr>
        <w:t>объявление</w:t>
      </w:r>
      <w:r w:rsidRPr="002B6991">
        <w:rPr>
          <w:rFonts w:ascii="GHEA Grapalat" w:hAnsi="GHEA Grapalat"/>
          <w:i/>
          <w:sz w:val="16"/>
          <w:szCs w:val="16"/>
          <w:lang w:val="af-ZA"/>
        </w:rPr>
        <w:t xml:space="preserve"> </w:t>
      </w:r>
      <w:r w:rsidRPr="00973DE8">
        <w:rPr>
          <w:rFonts w:ascii="GHEA Grapalat" w:hAnsi="GHEA Grapalat"/>
          <w:i/>
          <w:sz w:val="16"/>
          <w:szCs w:val="16"/>
          <w:lang w:val="ru-RU"/>
        </w:rPr>
        <w:t>при заполнении</w:t>
      </w:r>
      <w:r w:rsidRPr="002B6991">
        <w:rPr>
          <w:rFonts w:ascii="GHEA Grapalat" w:hAnsi="GHEA Grapalat"/>
          <w:i/>
          <w:sz w:val="16"/>
          <w:szCs w:val="16"/>
          <w:lang w:val="af-ZA"/>
        </w:rPr>
        <w:t xml:space="preserve"> </w:t>
      </w:r>
      <w:r w:rsidRPr="00973DE8">
        <w:rPr>
          <w:rFonts w:ascii="GHEA Grapalat" w:hAnsi="GHEA Grapalat"/>
          <w:i/>
          <w:sz w:val="16"/>
          <w:szCs w:val="16"/>
          <w:lang w:val="ru-RU"/>
        </w:rPr>
        <w:t>примечание</w:t>
      </w:r>
      <w:r w:rsidRPr="002B6991">
        <w:rPr>
          <w:rFonts w:ascii="GHEA Grapalat" w:hAnsi="GHEA Grapalat"/>
          <w:i/>
          <w:sz w:val="16"/>
          <w:szCs w:val="16"/>
          <w:lang w:val="af-ZA"/>
        </w:rPr>
        <w:t xml:space="preserve"> </w:t>
      </w:r>
      <w:r w:rsidRPr="00973DE8">
        <w:rPr>
          <w:rFonts w:ascii="GHEA Grapalat" w:hAnsi="GHEA Grapalat"/>
          <w:i/>
          <w:sz w:val="16"/>
          <w:szCs w:val="16"/>
          <w:lang w:val="ru-RU"/>
        </w:rPr>
        <w:t xml:space="preserve">является </w:t>
      </w:r>
      <w:r w:rsidRPr="002B6991">
        <w:rPr>
          <w:rFonts w:ascii="GHEA Grapalat" w:hAnsi="GHEA Grapalat"/>
          <w:i/>
          <w:sz w:val="16"/>
          <w:szCs w:val="16"/>
          <w:lang w:val="af-ZA"/>
        </w:rPr>
        <w:t xml:space="preserve">« </w:t>
      </w:r>
      <w:r w:rsidRPr="00973DE8">
        <w:rPr>
          <w:rFonts w:ascii="GHEA Grapalat" w:hAnsi="GHEA Grapalat"/>
          <w:i/>
          <w:sz w:val="16"/>
          <w:szCs w:val="16"/>
          <w:lang w:val="ru-RU"/>
        </w:rPr>
        <w:t>легальным»</w:t>
      </w:r>
      <w:r w:rsidRPr="002B6991">
        <w:rPr>
          <w:rFonts w:ascii="GHEA Grapalat" w:hAnsi="GHEA Grapalat"/>
          <w:i/>
          <w:sz w:val="16"/>
          <w:szCs w:val="16"/>
          <w:lang w:val="af-ZA"/>
        </w:rPr>
        <w:t xml:space="preserve"> </w:t>
      </w:r>
      <w:r w:rsidRPr="00973DE8">
        <w:rPr>
          <w:rFonts w:ascii="GHEA Grapalat" w:hAnsi="GHEA Grapalat"/>
          <w:i/>
          <w:sz w:val="16"/>
          <w:szCs w:val="16"/>
          <w:lang w:val="ru-RU"/>
        </w:rPr>
        <w:t>лица</w:t>
      </w:r>
      <w:r w:rsidRPr="002B6991">
        <w:rPr>
          <w:rFonts w:ascii="GHEA Grapalat" w:hAnsi="GHEA Grapalat"/>
          <w:i/>
          <w:sz w:val="16"/>
          <w:szCs w:val="16"/>
          <w:lang w:val="af-ZA"/>
        </w:rPr>
        <w:t xml:space="preserve"> </w:t>
      </w:r>
      <w:r w:rsidRPr="00973DE8">
        <w:rPr>
          <w:rFonts w:ascii="GHEA Grapalat" w:hAnsi="GHEA Grapalat"/>
          <w:i/>
          <w:sz w:val="16"/>
          <w:szCs w:val="16"/>
          <w:lang w:val="ru-RU"/>
        </w:rPr>
        <w:t>состояние</w:t>
      </w:r>
      <w:r w:rsidRPr="002B6991">
        <w:rPr>
          <w:rFonts w:ascii="GHEA Grapalat" w:hAnsi="GHEA Grapalat"/>
          <w:i/>
          <w:sz w:val="16"/>
          <w:szCs w:val="16"/>
          <w:lang w:val="af-ZA"/>
        </w:rPr>
        <w:t xml:space="preserve"> </w:t>
      </w:r>
      <w:r w:rsidRPr="00973DE8">
        <w:rPr>
          <w:rFonts w:ascii="GHEA Grapalat" w:hAnsi="GHEA Grapalat"/>
          <w:i/>
          <w:sz w:val="16"/>
          <w:szCs w:val="16"/>
          <w:lang w:val="ru-RU"/>
        </w:rPr>
        <w:t xml:space="preserve">регистрация </w:t>
      </w:r>
      <w:r w:rsidRPr="002B6991">
        <w:rPr>
          <w:rFonts w:ascii="GHEA Grapalat" w:hAnsi="GHEA Grapalat"/>
          <w:i/>
          <w:sz w:val="16"/>
          <w:szCs w:val="16"/>
          <w:lang w:val="af-ZA"/>
        </w:rPr>
        <w:t xml:space="preserve">, </w:t>
      </w:r>
      <w:r w:rsidRPr="00973DE8">
        <w:rPr>
          <w:rFonts w:ascii="GHEA Grapalat" w:hAnsi="GHEA Grapalat"/>
          <w:i/>
          <w:sz w:val="16"/>
          <w:szCs w:val="16"/>
          <w:lang w:val="ru-RU"/>
        </w:rPr>
        <w:t>юридический</w:t>
      </w:r>
      <w:r w:rsidRPr="002B6991">
        <w:rPr>
          <w:rFonts w:ascii="GHEA Grapalat" w:hAnsi="GHEA Grapalat"/>
          <w:i/>
          <w:sz w:val="16"/>
          <w:szCs w:val="16"/>
          <w:lang w:val="af-ZA"/>
        </w:rPr>
        <w:t xml:space="preserve"> </w:t>
      </w:r>
      <w:r w:rsidRPr="00973DE8">
        <w:rPr>
          <w:rFonts w:ascii="GHEA Grapalat" w:hAnsi="GHEA Grapalat"/>
          <w:i/>
          <w:sz w:val="16"/>
          <w:szCs w:val="16"/>
          <w:lang w:val="ru-RU"/>
        </w:rPr>
        <w:t>лица</w:t>
      </w:r>
      <w:r w:rsidRPr="002B6991">
        <w:rPr>
          <w:rFonts w:ascii="GHEA Grapalat" w:hAnsi="GHEA Grapalat"/>
          <w:i/>
          <w:sz w:val="16"/>
          <w:szCs w:val="16"/>
          <w:lang w:val="af-ZA"/>
        </w:rPr>
        <w:t xml:space="preserve"> </w:t>
      </w:r>
      <w:r w:rsidRPr="00973DE8">
        <w:rPr>
          <w:rFonts w:ascii="GHEA Grapalat" w:hAnsi="GHEA Grapalat"/>
          <w:i/>
          <w:sz w:val="16"/>
          <w:szCs w:val="16"/>
          <w:lang w:val="ru-RU"/>
        </w:rPr>
        <w:t xml:space="preserve">департаменты </w:t>
      </w:r>
      <w:r w:rsidRPr="002B6991">
        <w:rPr>
          <w:rFonts w:ascii="GHEA Grapalat" w:hAnsi="GHEA Grapalat"/>
          <w:i/>
          <w:sz w:val="16"/>
          <w:szCs w:val="16"/>
          <w:lang w:val="af-ZA"/>
        </w:rPr>
        <w:t xml:space="preserve">, </w:t>
      </w:r>
      <w:r w:rsidRPr="00973DE8">
        <w:rPr>
          <w:rFonts w:ascii="GHEA Grapalat" w:hAnsi="GHEA Grapalat"/>
          <w:i/>
          <w:sz w:val="16"/>
          <w:szCs w:val="16"/>
          <w:lang w:val="ru-RU"/>
        </w:rPr>
        <w:t>учреждения</w:t>
      </w:r>
      <w:r w:rsidRPr="002B6991">
        <w:rPr>
          <w:rFonts w:ascii="GHEA Grapalat" w:hAnsi="GHEA Grapalat"/>
          <w:i/>
          <w:sz w:val="16"/>
          <w:szCs w:val="16"/>
          <w:lang w:val="af-ZA"/>
        </w:rPr>
        <w:t xml:space="preserve"> </w:t>
      </w:r>
      <w:r w:rsidRPr="00973DE8">
        <w:rPr>
          <w:rFonts w:ascii="GHEA Grapalat" w:hAnsi="GHEA Grapalat"/>
          <w:i/>
          <w:sz w:val="16"/>
          <w:szCs w:val="16"/>
          <w:lang w:val="ru-RU"/>
        </w:rPr>
        <w:t>и</w:t>
      </w:r>
      <w:r w:rsidRPr="002B6991">
        <w:rPr>
          <w:rFonts w:ascii="GHEA Grapalat" w:hAnsi="GHEA Grapalat"/>
          <w:i/>
          <w:sz w:val="16"/>
          <w:szCs w:val="16"/>
          <w:lang w:val="af-ZA"/>
        </w:rPr>
        <w:t xml:space="preserve"> </w:t>
      </w:r>
      <w:r w:rsidRPr="00973DE8">
        <w:rPr>
          <w:rFonts w:ascii="GHEA Grapalat" w:hAnsi="GHEA Grapalat"/>
          <w:i/>
          <w:sz w:val="16"/>
          <w:szCs w:val="16"/>
          <w:lang w:val="ru-RU"/>
        </w:rPr>
        <w:t>индивидуальный</w:t>
      </w:r>
      <w:r w:rsidRPr="002B6991">
        <w:rPr>
          <w:rFonts w:ascii="GHEA Grapalat" w:hAnsi="GHEA Grapalat"/>
          <w:i/>
          <w:sz w:val="16"/>
          <w:szCs w:val="16"/>
          <w:lang w:val="af-ZA"/>
        </w:rPr>
        <w:t xml:space="preserve"> </w:t>
      </w:r>
      <w:r w:rsidRPr="00973DE8">
        <w:rPr>
          <w:rFonts w:ascii="GHEA Grapalat" w:hAnsi="GHEA Grapalat"/>
          <w:i/>
          <w:sz w:val="16"/>
          <w:szCs w:val="16"/>
          <w:lang w:val="ru-RU"/>
        </w:rPr>
        <w:t>предприниматели</w:t>
      </w:r>
      <w:r w:rsidRPr="002B6991">
        <w:rPr>
          <w:rFonts w:ascii="GHEA Grapalat" w:hAnsi="GHEA Grapalat"/>
          <w:i/>
          <w:sz w:val="16"/>
          <w:szCs w:val="16"/>
          <w:lang w:val="af-ZA"/>
        </w:rPr>
        <w:t xml:space="preserve"> </w:t>
      </w:r>
      <w:r w:rsidRPr="00973DE8">
        <w:rPr>
          <w:rFonts w:ascii="GHEA Grapalat" w:hAnsi="GHEA Grapalat"/>
          <w:i/>
          <w:sz w:val="16"/>
          <w:szCs w:val="16"/>
          <w:lang w:val="ru-RU"/>
        </w:rPr>
        <w:t>состояние</w:t>
      </w:r>
      <w:r w:rsidRPr="002B6991">
        <w:rPr>
          <w:rFonts w:ascii="GHEA Grapalat" w:hAnsi="GHEA Grapalat"/>
          <w:i/>
          <w:sz w:val="16"/>
          <w:szCs w:val="16"/>
          <w:lang w:val="af-ZA"/>
        </w:rPr>
        <w:t xml:space="preserve"> </w:t>
      </w:r>
      <w:r w:rsidRPr="00973DE8">
        <w:rPr>
          <w:rFonts w:ascii="GHEA Grapalat" w:hAnsi="GHEA Grapalat"/>
          <w:i/>
          <w:sz w:val="16"/>
          <w:szCs w:val="16"/>
          <w:lang w:val="ru-RU"/>
        </w:rPr>
        <w:t>регистрация</w:t>
      </w:r>
      <w:r w:rsidRPr="002B6991">
        <w:rPr>
          <w:rFonts w:ascii="Calibri" w:hAnsi="Calibri" w:cs="Calibri"/>
          <w:i/>
          <w:sz w:val="16"/>
          <w:szCs w:val="16"/>
          <w:lang w:val="af-ZA"/>
        </w:rPr>
        <w:t> </w:t>
      </w:r>
      <w:r w:rsidRPr="00973DE8">
        <w:rPr>
          <w:rFonts w:ascii="GHEA Grapalat" w:hAnsi="GHEA Grapalat" w:cs="GHEA Grapalat"/>
          <w:i/>
          <w:sz w:val="16"/>
          <w:szCs w:val="16"/>
          <w:lang w:val="ru-RU"/>
        </w:rPr>
        <w:t xml:space="preserve">о </w:t>
      </w:r>
      <w:r w:rsidRPr="002B6991">
        <w:rPr>
          <w:rFonts w:ascii="GHEA Grapalat" w:hAnsi="GHEA Grapalat" w:cs="GHEA Grapalat"/>
          <w:i/>
          <w:sz w:val="16"/>
          <w:szCs w:val="16"/>
          <w:lang w:val="af-ZA"/>
        </w:rPr>
        <w:t>"</w:t>
      </w:r>
      <w:r w:rsidRPr="002B6991">
        <w:rPr>
          <w:rFonts w:ascii="GHEA Grapalat" w:hAnsi="GHEA Grapalat"/>
          <w:i/>
          <w:sz w:val="16"/>
          <w:szCs w:val="16"/>
          <w:lang w:val="af-ZA"/>
        </w:rPr>
        <w:t xml:space="preserve"> </w:t>
      </w:r>
      <w:r w:rsidRPr="00973DE8">
        <w:rPr>
          <w:rFonts w:ascii="GHEA Grapalat" w:hAnsi="GHEA Grapalat" w:cs="GHEA Grapalat"/>
          <w:i/>
          <w:sz w:val="16"/>
          <w:szCs w:val="16"/>
          <w:lang w:val="ru-RU"/>
        </w:rPr>
        <w:t>закон</w:t>
      </w:r>
      <w:r w:rsidRPr="002B6991">
        <w:rPr>
          <w:rFonts w:ascii="GHEA Grapalat" w:hAnsi="GHEA Grapalat"/>
          <w:i/>
          <w:sz w:val="16"/>
          <w:szCs w:val="16"/>
          <w:lang w:val="af-ZA"/>
        </w:rPr>
        <w:t xml:space="preserve"> </w:t>
      </w:r>
      <w:r w:rsidRPr="00973DE8">
        <w:rPr>
          <w:rFonts w:ascii="GHEA Grapalat" w:hAnsi="GHEA Grapalat" w:cs="GHEA Grapalat"/>
          <w:i/>
          <w:sz w:val="16"/>
          <w:szCs w:val="16"/>
          <w:lang w:val="ru-RU"/>
        </w:rPr>
        <w:t>в соответствии с:</w:t>
      </w:r>
      <w:r w:rsidRPr="002B6991">
        <w:rPr>
          <w:rFonts w:ascii="GHEA Grapalat" w:hAnsi="GHEA Grapalat"/>
          <w:i/>
          <w:sz w:val="16"/>
          <w:szCs w:val="16"/>
          <w:lang w:val="af-ZA"/>
        </w:rPr>
        <w:t xml:space="preserve"> </w:t>
      </w:r>
      <w:r w:rsidRPr="00973DE8">
        <w:rPr>
          <w:rFonts w:ascii="GHEA Grapalat" w:hAnsi="GHEA Grapalat" w:cs="GHEA Grapalat"/>
          <w:i/>
          <w:sz w:val="16"/>
          <w:szCs w:val="16"/>
          <w:lang w:val="ru-RU"/>
        </w:rPr>
        <w:t>юридический</w:t>
      </w:r>
      <w:r w:rsidRPr="002B6991">
        <w:rPr>
          <w:rFonts w:ascii="GHEA Grapalat" w:hAnsi="GHEA Grapalat"/>
          <w:i/>
          <w:sz w:val="16"/>
          <w:szCs w:val="16"/>
          <w:lang w:val="af-ZA"/>
        </w:rPr>
        <w:t xml:space="preserve"> </w:t>
      </w:r>
      <w:r w:rsidRPr="00973DE8">
        <w:rPr>
          <w:rFonts w:ascii="GHEA Grapalat" w:hAnsi="GHEA Grapalat" w:cs="GHEA Grapalat"/>
          <w:i/>
          <w:sz w:val="16"/>
          <w:szCs w:val="16"/>
          <w:lang w:val="ru-RU"/>
        </w:rPr>
        <w:t>лица</w:t>
      </w:r>
      <w:r w:rsidRPr="002B6991">
        <w:rPr>
          <w:rFonts w:ascii="GHEA Grapalat" w:hAnsi="GHEA Grapalat"/>
          <w:i/>
          <w:sz w:val="16"/>
          <w:szCs w:val="16"/>
          <w:lang w:val="af-ZA"/>
        </w:rPr>
        <w:t xml:space="preserve"> </w:t>
      </w:r>
      <w:r w:rsidRPr="00973DE8">
        <w:rPr>
          <w:rFonts w:ascii="GHEA Grapalat" w:hAnsi="GHEA Grapalat" w:cs="GHEA Grapalat"/>
          <w:i/>
          <w:sz w:val="16"/>
          <w:szCs w:val="16"/>
          <w:lang w:val="ru-RU"/>
        </w:rPr>
        <w:t>состояние</w:t>
      </w:r>
      <w:r w:rsidRPr="002B6991">
        <w:rPr>
          <w:rFonts w:ascii="GHEA Grapalat" w:hAnsi="GHEA Grapalat"/>
          <w:i/>
          <w:sz w:val="16"/>
          <w:szCs w:val="16"/>
          <w:lang w:val="af-ZA"/>
        </w:rPr>
        <w:t xml:space="preserve"> </w:t>
      </w:r>
      <w:r w:rsidRPr="00973DE8">
        <w:rPr>
          <w:rFonts w:ascii="GHEA Grapalat" w:hAnsi="GHEA Grapalat" w:cs="GHEA Grapalat"/>
          <w:i/>
          <w:sz w:val="16"/>
          <w:szCs w:val="16"/>
          <w:lang w:val="ru-RU"/>
        </w:rPr>
        <w:t>реестр</w:t>
      </w:r>
      <w:r w:rsidRPr="002B6991">
        <w:rPr>
          <w:rFonts w:ascii="GHEA Grapalat" w:hAnsi="GHEA Grapalat"/>
          <w:i/>
          <w:sz w:val="16"/>
          <w:szCs w:val="16"/>
          <w:lang w:val="af-ZA"/>
        </w:rPr>
        <w:t xml:space="preserve"> </w:t>
      </w:r>
      <w:r w:rsidRPr="00973DE8">
        <w:rPr>
          <w:rFonts w:ascii="GHEA Grapalat" w:hAnsi="GHEA Grapalat" w:cs="GHEA Grapalat"/>
          <w:i/>
          <w:sz w:val="16"/>
          <w:szCs w:val="16"/>
          <w:lang w:val="ru-RU"/>
        </w:rPr>
        <w:t>в агентстве</w:t>
      </w:r>
      <w:r w:rsidRPr="002B6991">
        <w:rPr>
          <w:rFonts w:ascii="GHEA Grapalat" w:hAnsi="GHEA Grapalat"/>
          <w:i/>
          <w:sz w:val="16"/>
          <w:szCs w:val="16"/>
          <w:lang w:val="af-ZA"/>
        </w:rPr>
        <w:t xml:space="preserve"> </w:t>
      </w:r>
      <w:r w:rsidRPr="00973DE8">
        <w:rPr>
          <w:rFonts w:ascii="GHEA Grapalat" w:hAnsi="GHEA Grapalat" w:cs="GHEA Grapalat"/>
          <w:i/>
          <w:sz w:val="16"/>
          <w:szCs w:val="16"/>
          <w:lang w:val="ru-RU"/>
        </w:rPr>
        <w:t>зарегистрирован:</w:t>
      </w:r>
      <w:r w:rsidRPr="002B6991">
        <w:rPr>
          <w:rFonts w:ascii="GHEA Grapalat" w:hAnsi="GHEA Grapalat"/>
          <w:i/>
          <w:sz w:val="16"/>
          <w:szCs w:val="16"/>
          <w:lang w:val="af-ZA"/>
        </w:rPr>
        <w:t xml:space="preserve"> </w:t>
      </w:r>
      <w:r w:rsidRPr="00973DE8">
        <w:rPr>
          <w:rFonts w:ascii="GHEA Grapalat" w:hAnsi="GHEA Grapalat"/>
          <w:i/>
          <w:sz w:val="16"/>
          <w:szCs w:val="16"/>
          <w:lang w:val="ru-RU"/>
        </w:rPr>
        <w:t>его/её</w:t>
      </w:r>
      <w:r w:rsidRPr="002B6991">
        <w:rPr>
          <w:rFonts w:ascii="GHEA Grapalat" w:hAnsi="GHEA Grapalat"/>
          <w:i/>
          <w:sz w:val="16"/>
          <w:szCs w:val="16"/>
          <w:lang w:val="af-ZA"/>
        </w:rPr>
        <w:t xml:space="preserve"> </w:t>
      </w:r>
      <w:r w:rsidRPr="00973DE8">
        <w:rPr>
          <w:rFonts w:ascii="GHEA Grapalat" w:hAnsi="GHEA Grapalat"/>
          <w:i/>
          <w:sz w:val="16"/>
          <w:szCs w:val="16"/>
          <w:lang w:val="ru-RU"/>
        </w:rPr>
        <w:t>настоящий</w:t>
      </w:r>
      <w:r w:rsidRPr="002B6991">
        <w:rPr>
          <w:rFonts w:ascii="GHEA Grapalat" w:hAnsi="GHEA Grapalat"/>
          <w:i/>
          <w:sz w:val="16"/>
          <w:szCs w:val="16"/>
          <w:lang w:val="af-ZA"/>
        </w:rPr>
        <w:t xml:space="preserve"> </w:t>
      </w:r>
      <w:r w:rsidRPr="00973DE8">
        <w:rPr>
          <w:rFonts w:ascii="GHEA Grapalat" w:hAnsi="GHEA Grapalat"/>
          <w:i/>
          <w:sz w:val="16"/>
          <w:szCs w:val="16"/>
          <w:lang w:val="ru-RU"/>
        </w:rPr>
        <w:t>бенефициары</w:t>
      </w:r>
      <w:r w:rsidRPr="002B6991">
        <w:rPr>
          <w:rFonts w:ascii="GHEA Grapalat" w:hAnsi="GHEA Grapalat"/>
          <w:i/>
          <w:sz w:val="16"/>
          <w:szCs w:val="16"/>
          <w:lang w:val="af-ZA"/>
        </w:rPr>
        <w:t xml:space="preserve"> </w:t>
      </w:r>
      <w:r w:rsidRPr="00973DE8">
        <w:rPr>
          <w:rFonts w:ascii="GHEA Grapalat" w:hAnsi="GHEA Grapalat"/>
          <w:i/>
          <w:sz w:val="16"/>
          <w:szCs w:val="16"/>
          <w:lang w:val="ru-RU"/>
        </w:rPr>
        <w:t>касательно</w:t>
      </w:r>
      <w:r w:rsidRPr="002B6991">
        <w:rPr>
          <w:rFonts w:ascii="GHEA Grapalat" w:hAnsi="GHEA Grapalat"/>
          <w:i/>
          <w:sz w:val="16"/>
          <w:szCs w:val="16"/>
          <w:lang w:val="af-ZA"/>
        </w:rPr>
        <w:t xml:space="preserve"> </w:t>
      </w:r>
      <w:r w:rsidRPr="00973DE8">
        <w:rPr>
          <w:rFonts w:ascii="GHEA Grapalat" w:hAnsi="GHEA Grapalat"/>
          <w:i/>
          <w:sz w:val="16"/>
          <w:szCs w:val="16"/>
          <w:lang w:val="ru-RU"/>
        </w:rPr>
        <w:t>информация</w:t>
      </w:r>
      <w:r w:rsidRPr="002B6991">
        <w:rPr>
          <w:rFonts w:ascii="GHEA Grapalat" w:hAnsi="GHEA Grapalat"/>
          <w:i/>
          <w:sz w:val="16"/>
          <w:szCs w:val="16"/>
          <w:lang w:val="af-ZA"/>
        </w:rPr>
        <w:t xml:space="preserve"> </w:t>
      </w:r>
      <w:r w:rsidRPr="00973DE8">
        <w:rPr>
          <w:rFonts w:ascii="GHEA Grapalat" w:hAnsi="GHEA Grapalat"/>
          <w:i/>
          <w:sz w:val="16"/>
          <w:szCs w:val="16"/>
          <w:lang w:val="ru-RU"/>
        </w:rPr>
        <w:t>содержащий</w:t>
      </w:r>
      <w:r w:rsidRPr="002B6991">
        <w:rPr>
          <w:rFonts w:ascii="GHEA Grapalat" w:hAnsi="GHEA Grapalat"/>
          <w:i/>
          <w:sz w:val="16"/>
          <w:szCs w:val="16"/>
          <w:lang w:val="af-ZA"/>
        </w:rPr>
        <w:t xml:space="preserve"> </w:t>
      </w:r>
      <w:r w:rsidRPr="00973DE8">
        <w:rPr>
          <w:rFonts w:ascii="GHEA Grapalat" w:hAnsi="GHEA Grapalat"/>
          <w:i/>
          <w:sz w:val="16"/>
          <w:szCs w:val="16"/>
          <w:lang w:val="ru-RU"/>
        </w:rPr>
        <w:t>веб-сайт</w:t>
      </w:r>
      <w:r w:rsidRPr="002B6991">
        <w:rPr>
          <w:rFonts w:ascii="GHEA Grapalat" w:hAnsi="GHEA Grapalat"/>
          <w:i/>
          <w:sz w:val="16"/>
          <w:szCs w:val="16"/>
          <w:lang w:val="af-ZA"/>
        </w:rPr>
        <w:t xml:space="preserve"> </w:t>
      </w:r>
      <w:r w:rsidRPr="00973DE8">
        <w:rPr>
          <w:rFonts w:ascii="GHEA Grapalat" w:hAnsi="GHEA Grapalat"/>
          <w:i/>
          <w:sz w:val="16"/>
          <w:szCs w:val="16"/>
          <w:lang w:val="ru-RU"/>
        </w:rPr>
        <w:t>связь:</w:t>
      </w:r>
      <w:r w:rsidRPr="002B6991">
        <w:rPr>
          <w:rFonts w:ascii="GHEA Grapalat" w:hAnsi="GHEA Grapalat"/>
          <w:i/>
          <w:sz w:val="16"/>
          <w:szCs w:val="16"/>
          <w:lang w:val="af-ZA"/>
        </w:rPr>
        <w:t xml:space="preserve"> </w:t>
      </w:r>
    </w:p>
    <w:p w14:paraId="2BD33970" w14:textId="677443A7" w:rsidR="0006114C" w:rsidRPr="002B6991" w:rsidRDefault="0006114C" w:rsidP="001A7DFB">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Если участник не является резидентом Республики Армения, то при заполнении заявления-декларации слова &lt;&lt;ссылка на веб-сайт с информацией&gt;&gt; заменяются словами &lt;&lt;декларация в соответствии с Приложением 1 </w:t>
      </w:r>
      <w:r w:rsidRPr="002B6991">
        <w:rPr>
          <w:rFonts w:ascii="MS Mincho" w:eastAsia="MS Mincho" w:hAnsi="MS Mincho" w:cs="MS Mincho" w:hint="eastAsia"/>
          <w:i/>
          <w:sz w:val="16"/>
          <w:szCs w:val="16"/>
          <w:lang w:val="hy-AM" w:eastAsia="ru-RU"/>
        </w:rPr>
        <w:t xml:space="preserve">․ </w:t>
      </w:r>
      <w:r>
        <w:rPr>
          <w:rFonts w:ascii="GHEA Grapalat" w:hAnsi="GHEA Grapalat"/>
          <w:i/>
          <w:sz w:val="16"/>
          <w:szCs w:val="16"/>
          <w:lang w:val="hy-AM" w:eastAsia="ru-RU"/>
        </w:rPr>
        <w:t>1&gt;&gt;.</w:t>
      </w:r>
    </w:p>
    <w:p w14:paraId="614F3ECC" w14:textId="77777777" w:rsidR="0006114C" w:rsidRPr="002B6991" w:rsidRDefault="0006114C" w:rsidP="001A7DFB">
      <w:pPr>
        <w:pStyle w:val="af2"/>
        <w:jc w:val="both"/>
        <w:rPr>
          <w:rFonts w:ascii="GHEA Grapalat" w:hAnsi="GHEA Grapalat"/>
          <w:i/>
          <w:sz w:val="16"/>
          <w:szCs w:val="16"/>
          <w:lang w:val="hy-AM"/>
        </w:rPr>
      </w:pPr>
      <w:r w:rsidRPr="002B6991">
        <w:rPr>
          <w:rFonts w:ascii="GHEA Grapalat" w:hAnsi="GHEA Grapalat"/>
          <w:i/>
          <w:sz w:val="16"/>
          <w:szCs w:val="16"/>
          <w:lang w:val="hy-AM"/>
        </w:rPr>
        <w:t>-Если участник является индивидуальным предпринимателем или физическим лицом, он/она не предоставляет информацию о фактических бенефициарах.</w:t>
      </w:r>
    </w:p>
    <w:p w14:paraId="38291265" w14:textId="77777777" w:rsidR="0006114C" w:rsidRPr="00B20703" w:rsidDel="006C3873" w:rsidRDefault="0006114C" w:rsidP="001A7DFB">
      <w:pPr>
        <w:jc w:val="both"/>
        <w:rPr>
          <w:del w:id="6" w:author="User" w:date="2019-05-26T09:52:00Z"/>
          <w:rFonts w:ascii="GHEA Grapalat" w:hAnsi="GHEA Grapalat" w:cs="Sylfaen"/>
          <w:sz w:val="20"/>
          <w:lang w:val="hy-AM"/>
        </w:rPr>
      </w:pPr>
    </w:p>
    <w:p w14:paraId="1AB370F4" w14:textId="77777777" w:rsidR="0006114C" w:rsidRPr="00BF58CA" w:rsidRDefault="0006114C" w:rsidP="001A7DFB">
      <w:pPr>
        <w:pStyle w:val="af2"/>
        <w:jc w:val="both"/>
        <w:rPr>
          <w:rFonts w:ascii="GHEA Grapalat" w:hAnsi="GHEA Grapalat"/>
          <w:i/>
          <w:sz w:val="16"/>
          <w:szCs w:val="16"/>
          <w:lang w:val="hy-AM"/>
        </w:rPr>
      </w:pPr>
      <w:r w:rsidRPr="006265F4">
        <w:rPr>
          <w:rFonts w:ascii="GHEA Grapalat" w:hAnsi="GHEA Grapalat" w:cs="Sylfaen"/>
          <w:i/>
          <w:sz w:val="16"/>
          <w:szCs w:val="16"/>
          <w:lang w:val="hy-AM"/>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заполняется</w:t>
      </w:r>
      <w:r w:rsidRPr="006265F4">
        <w:rPr>
          <w:rFonts w:ascii="GHEA Grapalat" w:hAnsi="GHEA Grapalat"/>
          <w:i/>
          <w:sz w:val="16"/>
          <w:szCs w:val="16"/>
          <w:lang w:val="af-ZA"/>
        </w:rPr>
        <w:t xml:space="preserve"> </w:t>
      </w:r>
      <w:r w:rsidRPr="005F1C06">
        <w:rPr>
          <w:rFonts w:ascii="GHEA Grapalat" w:hAnsi="GHEA Grapalat"/>
          <w:i/>
          <w:sz w:val="16"/>
          <w:szCs w:val="16"/>
          <w:lang w:val="hy-AM"/>
        </w:rPr>
        <w:t>является</w:t>
      </w:r>
      <w:r w:rsidRPr="006265F4">
        <w:rPr>
          <w:rFonts w:ascii="GHEA Grapalat" w:hAnsi="GHEA Grapalat"/>
          <w:i/>
          <w:sz w:val="16"/>
          <w:szCs w:val="16"/>
          <w:lang w:val="af-ZA"/>
        </w:rPr>
        <w:t xml:space="preserve"> </w:t>
      </w:r>
      <w:r w:rsidRPr="005F1C06">
        <w:rPr>
          <w:rFonts w:ascii="GHEA Grapalat" w:hAnsi="GHEA Grapalat"/>
          <w:i/>
          <w:sz w:val="16"/>
          <w:szCs w:val="16"/>
          <w:lang w:val="hy-AM"/>
        </w:rPr>
        <w:t>комиссия</w:t>
      </w:r>
      <w:r w:rsidRPr="006265F4">
        <w:rPr>
          <w:rFonts w:ascii="GHEA Grapalat" w:hAnsi="GHEA Grapalat"/>
          <w:i/>
          <w:sz w:val="16"/>
          <w:szCs w:val="16"/>
          <w:lang w:val="af-ZA"/>
        </w:rPr>
        <w:t xml:space="preserve"> </w:t>
      </w:r>
      <w:r w:rsidRPr="005F1C06">
        <w:rPr>
          <w:rFonts w:ascii="GHEA Grapalat" w:hAnsi="GHEA Grapalat"/>
          <w:i/>
          <w:sz w:val="16"/>
          <w:szCs w:val="16"/>
          <w:lang w:val="hy-AM"/>
        </w:rPr>
        <w:t>секретарь</w:t>
      </w:r>
      <w:r w:rsidRPr="006265F4">
        <w:rPr>
          <w:rFonts w:ascii="GHEA Grapalat" w:hAnsi="GHEA Grapalat"/>
          <w:i/>
          <w:sz w:val="16"/>
          <w:szCs w:val="16"/>
          <w:lang w:val="af-ZA"/>
        </w:rPr>
        <w:t xml:space="preserve"> </w:t>
      </w:r>
      <w:r w:rsidRPr="005F1C06">
        <w:rPr>
          <w:rFonts w:ascii="GHEA Grapalat" w:hAnsi="GHEA Grapalat"/>
          <w:i/>
          <w:sz w:val="16"/>
          <w:szCs w:val="16"/>
          <w:lang w:val="hy-AM"/>
        </w:rPr>
        <w:t xml:space="preserve">к </w:t>
      </w:r>
      <w:r w:rsidRPr="006265F4">
        <w:rPr>
          <w:rFonts w:ascii="GHEA Grapalat" w:hAnsi="GHEA Grapalat"/>
          <w:i/>
          <w:sz w:val="16"/>
          <w:szCs w:val="16"/>
          <w:lang w:val="af-ZA"/>
        </w:rPr>
        <w:t xml:space="preserve">: </w:t>
      </w:r>
      <w:r w:rsidRPr="005F1C06">
        <w:rPr>
          <w:rFonts w:ascii="GHEA Grapalat" w:hAnsi="GHEA Grapalat"/>
          <w:i/>
          <w:sz w:val="16"/>
          <w:szCs w:val="16"/>
          <w:lang w:val="hy-AM"/>
        </w:rPr>
        <w:t>до</w:t>
      </w:r>
      <w:r w:rsidRPr="006265F4">
        <w:rPr>
          <w:rFonts w:ascii="GHEA Grapalat" w:hAnsi="GHEA Grapalat"/>
          <w:i/>
          <w:sz w:val="16"/>
          <w:szCs w:val="16"/>
          <w:lang w:val="af-ZA"/>
        </w:rPr>
        <w:t xml:space="preserve"> </w:t>
      </w:r>
      <w:r w:rsidRPr="005F1C06">
        <w:rPr>
          <w:rFonts w:ascii="GHEA Grapalat" w:hAnsi="GHEA Grapalat"/>
          <w:i/>
          <w:sz w:val="16"/>
          <w:szCs w:val="16"/>
          <w:lang w:val="hy-AM"/>
        </w:rPr>
        <w:t>приглашение</w:t>
      </w:r>
      <w:r w:rsidRPr="006265F4">
        <w:rPr>
          <w:rFonts w:ascii="GHEA Grapalat" w:hAnsi="GHEA Grapalat"/>
          <w:i/>
          <w:sz w:val="16"/>
          <w:szCs w:val="16"/>
          <w:lang w:val="af-ZA"/>
        </w:rPr>
        <w:t xml:space="preserve"> </w:t>
      </w:r>
      <w:r w:rsidRPr="005F1C06">
        <w:rPr>
          <w:rFonts w:ascii="GHEA Grapalat" w:hAnsi="GHEA Grapalat"/>
          <w:i/>
          <w:sz w:val="16"/>
          <w:szCs w:val="16"/>
          <w:lang w:val="hy-AM"/>
        </w:rPr>
        <w:t>новостная рассылка</w:t>
      </w:r>
      <w:r w:rsidRPr="006265F4">
        <w:rPr>
          <w:rFonts w:ascii="GHEA Grapalat" w:hAnsi="GHEA Grapalat"/>
          <w:i/>
          <w:sz w:val="16"/>
          <w:szCs w:val="16"/>
          <w:lang w:val="af-ZA"/>
        </w:rPr>
        <w:t xml:space="preserve"> </w:t>
      </w:r>
      <w:r w:rsidRPr="005F1C06">
        <w:rPr>
          <w:rFonts w:ascii="GHEA Grapalat" w:hAnsi="GHEA Grapalat"/>
          <w:i/>
          <w:sz w:val="16"/>
          <w:szCs w:val="16"/>
          <w:lang w:val="hy-AM"/>
        </w:rPr>
        <w:t>издательский.</w:t>
      </w:r>
    </w:p>
    <w:p w14:paraId="71010652" w14:textId="77777777" w:rsidR="0006114C" w:rsidRPr="00B20703" w:rsidDel="006C3873" w:rsidRDefault="0006114C" w:rsidP="001A7DFB">
      <w:pPr>
        <w:jc w:val="both"/>
        <w:rPr>
          <w:del w:id="7" w:author="User" w:date="2019-05-26T09:52:00Z"/>
          <w:rFonts w:ascii="GHEA Grapalat" w:hAnsi="GHEA Grapalat" w:cs="Sylfaen"/>
          <w:sz w:val="20"/>
          <w:lang w:val="hy-AM"/>
        </w:rPr>
      </w:pPr>
    </w:p>
    <w:p w14:paraId="4F5C7525" w14:textId="77777777" w:rsidR="0006114C" w:rsidRPr="006265F4" w:rsidRDefault="0006114C" w:rsidP="001A7DFB">
      <w:pPr>
        <w:pStyle w:val="31"/>
        <w:spacing w:line="240" w:lineRule="auto"/>
        <w:ind w:firstLine="0"/>
        <w:rPr>
          <w:rFonts w:ascii="GHEA Grapalat" w:hAnsi="GHEA Grapalat" w:cs="Sylfaen"/>
          <w:i/>
          <w:sz w:val="16"/>
          <w:szCs w:val="16"/>
          <w:lang w:val="af-ZA" w:eastAsia="ru-RU"/>
        </w:rPr>
      </w:pPr>
    </w:p>
    <w:p w14:paraId="30364C96" w14:textId="77777777" w:rsidR="0006114C" w:rsidRPr="0039302D" w:rsidRDefault="0006114C" w:rsidP="0039302D">
      <w:pPr>
        <w:pStyle w:val="af2"/>
        <w:rPr>
          <w:rFonts w:ascii="GHEA Grapalat" w:hAnsi="GHEA Grapalat"/>
          <w:i/>
          <w:lang w:val="hy-AM"/>
        </w:rPr>
      </w:pPr>
    </w:p>
    <w:p w14:paraId="2E24D68F" w14:textId="77777777" w:rsidR="0006114C" w:rsidRPr="0039302D" w:rsidRDefault="0006114C" w:rsidP="0039302D">
      <w:pPr>
        <w:pStyle w:val="af2"/>
        <w:rPr>
          <w:rFonts w:ascii="GHEA Grapalat" w:hAnsi="GHEA Grapalat"/>
          <w:i/>
          <w:lang w:val="af-ZA"/>
        </w:rPr>
      </w:pPr>
      <w:r w:rsidRPr="0039302D">
        <w:rPr>
          <w:rFonts w:ascii="GHEA Grapalat" w:hAnsi="GHEA Grapalat"/>
          <w:i/>
          <w:lang w:val="hy-AM"/>
        </w:rPr>
        <w:t xml:space="preserve"> </w:t>
      </w:r>
    </w:p>
    <w:p w14:paraId="5647EB0A" w14:textId="77777777" w:rsidR="0006114C" w:rsidRDefault="0006114C" w:rsidP="00CE3A99">
      <w:pPr>
        <w:jc w:val="both"/>
        <w:rPr>
          <w:rFonts w:ascii="GHEA Grapalat" w:hAnsi="GHEA Grapalat"/>
          <w:i/>
          <w:sz w:val="16"/>
          <w:szCs w:val="16"/>
          <w:lang w:val="hy-AM" w:eastAsia="ru-RU"/>
        </w:rPr>
      </w:pPr>
    </w:p>
    <w:p w14:paraId="2010B63A" w14:textId="77777777" w:rsidR="0006114C" w:rsidRDefault="0006114C" w:rsidP="00CE3A99">
      <w:pPr>
        <w:jc w:val="both"/>
        <w:rPr>
          <w:rFonts w:ascii="GHEA Grapalat" w:hAnsi="GHEA Grapalat"/>
          <w:i/>
          <w:sz w:val="16"/>
          <w:szCs w:val="16"/>
          <w:lang w:val="hy-AM" w:eastAsia="ru-RU"/>
        </w:rPr>
      </w:pPr>
    </w:p>
    <w:p w14:paraId="3C2B8F82" w14:textId="77777777" w:rsidR="0006114C" w:rsidRDefault="0006114C" w:rsidP="00CE3A99">
      <w:pPr>
        <w:jc w:val="both"/>
        <w:rPr>
          <w:rFonts w:ascii="GHEA Grapalat" w:hAnsi="GHEA Grapalat"/>
          <w:i/>
          <w:sz w:val="16"/>
          <w:szCs w:val="16"/>
          <w:lang w:val="hy-AM" w:eastAsia="ru-RU"/>
        </w:rPr>
      </w:pPr>
    </w:p>
    <w:p w14:paraId="6E2D5028" w14:textId="77777777" w:rsidR="0006114C" w:rsidRDefault="0006114C" w:rsidP="00CE3A99">
      <w:pPr>
        <w:jc w:val="both"/>
        <w:rPr>
          <w:rFonts w:ascii="GHEA Grapalat" w:hAnsi="GHEA Grapalat"/>
          <w:i/>
          <w:sz w:val="16"/>
          <w:szCs w:val="16"/>
          <w:lang w:val="hy-AM" w:eastAsia="ru-RU"/>
        </w:rPr>
      </w:pPr>
    </w:p>
    <w:p w14:paraId="5B68F7E1" w14:textId="77777777" w:rsidR="0006114C" w:rsidRDefault="0006114C" w:rsidP="00CE3A99">
      <w:pPr>
        <w:jc w:val="both"/>
        <w:rPr>
          <w:rFonts w:ascii="GHEA Grapalat" w:hAnsi="GHEA Grapalat"/>
          <w:i/>
          <w:sz w:val="16"/>
          <w:szCs w:val="16"/>
          <w:lang w:val="hy-AM" w:eastAsia="ru-RU"/>
        </w:rPr>
      </w:pPr>
    </w:p>
    <w:p w14:paraId="64FA5B90" w14:textId="77777777" w:rsidR="0006114C" w:rsidRDefault="0006114C" w:rsidP="00CE3A99">
      <w:pPr>
        <w:jc w:val="both"/>
        <w:rPr>
          <w:rFonts w:ascii="GHEA Grapalat" w:hAnsi="GHEA Grapalat"/>
          <w:i/>
          <w:sz w:val="16"/>
          <w:szCs w:val="16"/>
          <w:lang w:val="hy-AM" w:eastAsia="ru-RU"/>
        </w:rPr>
      </w:pPr>
    </w:p>
    <w:p w14:paraId="73978192" w14:textId="77777777" w:rsidR="0006114C" w:rsidRDefault="0006114C" w:rsidP="00CE3A99">
      <w:pPr>
        <w:jc w:val="both"/>
        <w:rPr>
          <w:rFonts w:ascii="GHEA Grapalat" w:hAnsi="GHEA Grapalat"/>
          <w:i/>
          <w:sz w:val="16"/>
          <w:szCs w:val="16"/>
          <w:lang w:val="hy-AM" w:eastAsia="ru-RU"/>
        </w:rPr>
      </w:pPr>
    </w:p>
    <w:p w14:paraId="1652AB36" w14:textId="77777777" w:rsidR="0006114C" w:rsidRDefault="0006114C" w:rsidP="00CE3A99">
      <w:pPr>
        <w:jc w:val="both"/>
        <w:rPr>
          <w:rFonts w:ascii="GHEA Grapalat" w:hAnsi="GHEA Grapalat"/>
          <w:i/>
          <w:sz w:val="16"/>
          <w:szCs w:val="16"/>
          <w:lang w:val="hy-AM" w:eastAsia="ru-RU"/>
        </w:rPr>
      </w:pPr>
    </w:p>
    <w:p w14:paraId="7C7F031E" w14:textId="77777777" w:rsidR="0006114C" w:rsidRDefault="0006114C" w:rsidP="00CE3A99">
      <w:pPr>
        <w:jc w:val="both"/>
        <w:rPr>
          <w:rFonts w:ascii="GHEA Grapalat" w:hAnsi="GHEA Grapalat"/>
          <w:i/>
          <w:sz w:val="16"/>
          <w:szCs w:val="16"/>
          <w:lang w:val="hy-AM" w:eastAsia="ru-RU"/>
        </w:rPr>
      </w:pPr>
    </w:p>
    <w:p w14:paraId="2FA78132" w14:textId="77777777" w:rsidR="0006114C" w:rsidRDefault="0006114C" w:rsidP="00CE3A99">
      <w:pPr>
        <w:jc w:val="both"/>
        <w:rPr>
          <w:rFonts w:ascii="GHEA Grapalat" w:hAnsi="GHEA Grapalat"/>
          <w:i/>
          <w:sz w:val="16"/>
          <w:szCs w:val="16"/>
          <w:lang w:val="hy-AM" w:eastAsia="ru-RU"/>
        </w:rPr>
      </w:pPr>
    </w:p>
    <w:p w14:paraId="48143933" w14:textId="77777777" w:rsidR="0006114C" w:rsidRDefault="0006114C" w:rsidP="00CE3A99">
      <w:pPr>
        <w:jc w:val="both"/>
        <w:rPr>
          <w:rFonts w:ascii="GHEA Grapalat" w:hAnsi="GHEA Grapalat"/>
          <w:i/>
          <w:sz w:val="16"/>
          <w:szCs w:val="16"/>
          <w:lang w:val="hy-AM" w:eastAsia="ru-RU"/>
        </w:rPr>
      </w:pPr>
    </w:p>
    <w:p w14:paraId="4AE331CB" w14:textId="77777777" w:rsidR="0006114C" w:rsidRDefault="0006114C" w:rsidP="00CE3A99">
      <w:pPr>
        <w:jc w:val="both"/>
        <w:rPr>
          <w:rFonts w:ascii="GHEA Grapalat" w:hAnsi="GHEA Grapalat"/>
          <w:i/>
          <w:sz w:val="16"/>
          <w:szCs w:val="16"/>
          <w:lang w:val="hy-AM" w:eastAsia="ru-RU"/>
        </w:rPr>
      </w:pPr>
    </w:p>
    <w:p w14:paraId="08FA118A" w14:textId="77777777" w:rsidR="0006114C" w:rsidRDefault="0006114C" w:rsidP="00CE3A99">
      <w:pPr>
        <w:jc w:val="both"/>
        <w:rPr>
          <w:rFonts w:ascii="GHEA Grapalat" w:hAnsi="GHEA Grapalat"/>
          <w:i/>
          <w:sz w:val="16"/>
          <w:szCs w:val="16"/>
          <w:lang w:val="hy-AM" w:eastAsia="ru-RU"/>
        </w:rPr>
      </w:pPr>
    </w:p>
    <w:p w14:paraId="7C7F97F9" w14:textId="77777777" w:rsidR="0006114C" w:rsidRDefault="0006114C" w:rsidP="00CE3A99">
      <w:pPr>
        <w:jc w:val="both"/>
        <w:rPr>
          <w:rFonts w:ascii="GHEA Grapalat" w:hAnsi="GHEA Grapalat"/>
          <w:i/>
          <w:sz w:val="16"/>
          <w:szCs w:val="16"/>
          <w:lang w:val="hy-AM" w:eastAsia="ru-RU"/>
        </w:rPr>
      </w:pPr>
    </w:p>
    <w:p w14:paraId="45F6182E" w14:textId="77777777" w:rsidR="0006114C" w:rsidRDefault="0006114C" w:rsidP="00CE3A99">
      <w:pPr>
        <w:jc w:val="both"/>
        <w:rPr>
          <w:rFonts w:ascii="GHEA Grapalat" w:hAnsi="GHEA Grapalat"/>
          <w:i/>
          <w:sz w:val="16"/>
          <w:szCs w:val="16"/>
          <w:lang w:val="hy-AM" w:eastAsia="ru-RU"/>
        </w:rPr>
      </w:pPr>
    </w:p>
    <w:p w14:paraId="0D0A65C5" w14:textId="77777777" w:rsidR="0006114C" w:rsidRDefault="0006114C" w:rsidP="00CE3A99">
      <w:pPr>
        <w:jc w:val="both"/>
        <w:rPr>
          <w:rFonts w:ascii="GHEA Grapalat" w:hAnsi="GHEA Grapalat"/>
          <w:i/>
          <w:sz w:val="16"/>
          <w:szCs w:val="16"/>
          <w:lang w:val="hy-AM" w:eastAsia="ru-RU"/>
        </w:rPr>
      </w:pPr>
    </w:p>
    <w:p w14:paraId="62EEEDDD" w14:textId="77777777" w:rsidR="0006114C" w:rsidRDefault="0006114C" w:rsidP="00CE3A99">
      <w:pPr>
        <w:jc w:val="both"/>
        <w:rPr>
          <w:rFonts w:ascii="GHEA Grapalat" w:hAnsi="GHEA Grapalat"/>
          <w:i/>
          <w:sz w:val="16"/>
          <w:szCs w:val="16"/>
          <w:lang w:val="hy-AM" w:eastAsia="ru-RU"/>
        </w:rPr>
      </w:pPr>
    </w:p>
    <w:p w14:paraId="03281314" w14:textId="77777777" w:rsidR="0006114C" w:rsidRDefault="0006114C" w:rsidP="00CE3A99">
      <w:pPr>
        <w:jc w:val="both"/>
        <w:rPr>
          <w:rFonts w:ascii="GHEA Grapalat" w:hAnsi="GHEA Grapalat"/>
          <w:i/>
          <w:sz w:val="16"/>
          <w:szCs w:val="16"/>
          <w:lang w:val="hy-AM" w:eastAsia="ru-RU"/>
        </w:rPr>
      </w:pPr>
    </w:p>
    <w:p w14:paraId="337086EF" w14:textId="77777777" w:rsidR="0006114C" w:rsidRDefault="0006114C" w:rsidP="00CE3A99">
      <w:pPr>
        <w:jc w:val="both"/>
        <w:rPr>
          <w:rFonts w:ascii="GHEA Grapalat" w:hAnsi="GHEA Grapalat"/>
          <w:i/>
          <w:sz w:val="16"/>
          <w:szCs w:val="16"/>
          <w:lang w:val="hy-AM" w:eastAsia="ru-RU"/>
        </w:rPr>
      </w:pPr>
    </w:p>
    <w:p w14:paraId="7EF56028" w14:textId="77777777" w:rsidR="0006114C" w:rsidRDefault="0006114C" w:rsidP="00CE3A99">
      <w:pPr>
        <w:jc w:val="both"/>
        <w:rPr>
          <w:rFonts w:ascii="GHEA Grapalat" w:hAnsi="GHEA Grapalat"/>
          <w:i/>
          <w:sz w:val="16"/>
          <w:szCs w:val="16"/>
          <w:lang w:val="hy-AM" w:eastAsia="ru-RU"/>
        </w:rPr>
      </w:pPr>
    </w:p>
    <w:p w14:paraId="2676CD80" w14:textId="77777777" w:rsidR="0006114C" w:rsidRDefault="0006114C" w:rsidP="00CE3A99">
      <w:pPr>
        <w:jc w:val="both"/>
        <w:rPr>
          <w:rFonts w:ascii="GHEA Grapalat" w:hAnsi="GHEA Grapalat"/>
          <w:i/>
          <w:sz w:val="16"/>
          <w:szCs w:val="16"/>
          <w:lang w:val="hy-AM" w:eastAsia="ru-RU"/>
        </w:rPr>
      </w:pPr>
    </w:p>
    <w:p w14:paraId="36B681CA" w14:textId="77777777" w:rsidR="0006114C" w:rsidRDefault="0006114C" w:rsidP="00CE3A99">
      <w:pPr>
        <w:jc w:val="both"/>
        <w:rPr>
          <w:rFonts w:ascii="GHEA Grapalat" w:hAnsi="GHEA Grapalat"/>
          <w:i/>
          <w:sz w:val="16"/>
          <w:szCs w:val="16"/>
          <w:lang w:val="hy-AM" w:eastAsia="ru-RU"/>
        </w:rPr>
      </w:pPr>
    </w:p>
    <w:p w14:paraId="129DF781" w14:textId="77777777" w:rsidR="0006114C" w:rsidRDefault="0006114C" w:rsidP="00CE3A99">
      <w:pPr>
        <w:jc w:val="both"/>
        <w:rPr>
          <w:rFonts w:ascii="GHEA Grapalat" w:hAnsi="GHEA Grapalat"/>
          <w:i/>
          <w:sz w:val="16"/>
          <w:szCs w:val="16"/>
          <w:lang w:val="hy-AM" w:eastAsia="ru-RU"/>
        </w:rPr>
      </w:pPr>
    </w:p>
    <w:p w14:paraId="512CD087" w14:textId="77777777" w:rsidR="0006114C" w:rsidRDefault="0006114C" w:rsidP="00CE3A99">
      <w:pPr>
        <w:jc w:val="both"/>
        <w:rPr>
          <w:rFonts w:ascii="GHEA Grapalat" w:hAnsi="GHEA Grapalat"/>
          <w:i/>
          <w:sz w:val="16"/>
          <w:szCs w:val="16"/>
          <w:lang w:val="hy-AM" w:eastAsia="ru-RU"/>
        </w:rPr>
      </w:pPr>
    </w:p>
    <w:p w14:paraId="7220028E" w14:textId="77777777" w:rsidR="0006114C" w:rsidRDefault="0006114C" w:rsidP="00CE3A99">
      <w:pPr>
        <w:jc w:val="both"/>
        <w:rPr>
          <w:rFonts w:ascii="GHEA Grapalat" w:hAnsi="GHEA Grapalat"/>
          <w:i/>
          <w:sz w:val="16"/>
          <w:szCs w:val="16"/>
          <w:lang w:val="hy-AM" w:eastAsia="ru-RU"/>
        </w:rPr>
      </w:pPr>
    </w:p>
    <w:p w14:paraId="510EF1D4" w14:textId="77777777" w:rsidR="0006114C" w:rsidRDefault="0006114C" w:rsidP="00CE3A99">
      <w:pPr>
        <w:jc w:val="both"/>
        <w:rPr>
          <w:rFonts w:ascii="GHEA Grapalat" w:hAnsi="GHEA Grapalat"/>
          <w:i/>
          <w:sz w:val="16"/>
          <w:szCs w:val="16"/>
          <w:lang w:val="hy-AM" w:eastAsia="ru-RU"/>
        </w:rPr>
      </w:pPr>
    </w:p>
    <w:p w14:paraId="53C5CDF5" w14:textId="77777777" w:rsidR="0006114C" w:rsidRDefault="0006114C" w:rsidP="00F7780A">
      <w:pPr>
        <w:pStyle w:val="norm"/>
        <w:spacing w:line="240" w:lineRule="auto"/>
        <w:ind w:firstLine="284"/>
        <w:jc w:val="right"/>
        <w:rPr>
          <w:rFonts w:ascii="GHEA Grapalat" w:hAnsi="GHEA Grapalat" w:cs="Sylfaen"/>
          <w:b/>
          <w:sz w:val="20"/>
          <w:lang w:val="es-ES"/>
        </w:rPr>
      </w:pPr>
    </w:p>
    <w:p w14:paraId="667B02B9" w14:textId="77777777" w:rsidR="0006114C" w:rsidRDefault="0006114C" w:rsidP="00F7780A">
      <w:pPr>
        <w:pStyle w:val="norm"/>
        <w:spacing w:line="240" w:lineRule="auto"/>
        <w:ind w:firstLine="284"/>
        <w:jc w:val="right"/>
        <w:rPr>
          <w:rFonts w:ascii="GHEA Grapalat" w:hAnsi="GHEA Grapalat" w:cs="Sylfaen"/>
          <w:b/>
          <w:sz w:val="20"/>
          <w:lang w:val="es-ES"/>
        </w:rPr>
      </w:pPr>
    </w:p>
    <w:p w14:paraId="1824616E" w14:textId="77777777" w:rsidR="0006114C" w:rsidRDefault="0006114C" w:rsidP="00F7780A">
      <w:pPr>
        <w:pStyle w:val="norm"/>
        <w:spacing w:line="240" w:lineRule="auto"/>
        <w:ind w:firstLine="284"/>
        <w:jc w:val="right"/>
        <w:rPr>
          <w:rFonts w:ascii="GHEA Grapalat" w:hAnsi="GHEA Grapalat" w:cs="Sylfaen"/>
          <w:b/>
          <w:sz w:val="20"/>
          <w:lang w:val="es-ES"/>
        </w:rPr>
      </w:pPr>
    </w:p>
    <w:p w14:paraId="46BA73DB" w14:textId="77777777" w:rsidR="0006114C" w:rsidRDefault="0006114C" w:rsidP="00F7780A">
      <w:pPr>
        <w:pStyle w:val="norm"/>
        <w:spacing w:line="240" w:lineRule="auto"/>
        <w:ind w:firstLine="284"/>
        <w:jc w:val="right"/>
        <w:rPr>
          <w:rFonts w:ascii="GHEA Grapalat" w:hAnsi="GHEA Grapalat" w:cs="Sylfaen"/>
          <w:b/>
          <w:sz w:val="20"/>
          <w:lang w:val="es-ES"/>
        </w:rPr>
      </w:pPr>
    </w:p>
    <w:p w14:paraId="79FB698E" w14:textId="77777777" w:rsidR="0006114C" w:rsidRDefault="0006114C" w:rsidP="00F7780A">
      <w:pPr>
        <w:pStyle w:val="norm"/>
        <w:spacing w:line="240" w:lineRule="auto"/>
        <w:ind w:firstLine="284"/>
        <w:jc w:val="right"/>
        <w:rPr>
          <w:rFonts w:ascii="GHEA Grapalat" w:hAnsi="GHEA Grapalat" w:cs="Sylfaen"/>
          <w:b/>
          <w:sz w:val="20"/>
          <w:lang w:val="es-ES"/>
        </w:rPr>
      </w:pPr>
    </w:p>
    <w:p w14:paraId="3D0D53FD" w14:textId="77777777" w:rsidR="0006114C" w:rsidRDefault="0006114C" w:rsidP="00F7780A">
      <w:pPr>
        <w:pStyle w:val="norm"/>
        <w:spacing w:line="240" w:lineRule="auto"/>
        <w:ind w:firstLine="284"/>
        <w:jc w:val="right"/>
        <w:rPr>
          <w:rFonts w:ascii="GHEA Grapalat" w:hAnsi="GHEA Grapalat" w:cs="Sylfaen"/>
          <w:b/>
          <w:sz w:val="20"/>
          <w:lang w:val="es-ES"/>
        </w:rPr>
      </w:pPr>
    </w:p>
    <w:p w14:paraId="435BDDDD" w14:textId="77777777" w:rsidR="0006114C" w:rsidRDefault="0006114C" w:rsidP="00F7780A">
      <w:pPr>
        <w:pStyle w:val="norm"/>
        <w:spacing w:line="240" w:lineRule="auto"/>
        <w:ind w:firstLine="284"/>
        <w:jc w:val="right"/>
        <w:rPr>
          <w:rFonts w:ascii="GHEA Grapalat" w:hAnsi="GHEA Grapalat" w:cs="Sylfaen"/>
          <w:b/>
          <w:sz w:val="20"/>
          <w:lang w:val="es-ES"/>
        </w:rPr>
      </w:pPr>
    </w:p>
    <w:p w14:paraId="365B2FAB" w14:textId="77777777" w:rsidR="0006114C" w:rsidRDefault="0006114C" w:rsidP="00F7780A">
      <w:pPr>
        <w:pStyle w:val="norm"/>
        <w:spacing w:line="240" w:lineRule="auto"/>
        <w:ind w:firstLine="284"/>
        <w:jc w:val="right"/>
        <w:rPr>
          <w:rFonts w:ascii="GHEA Grapalat" w:hAnsi="GHEA Grapalat" w:cs="Sylfaen"/>
          <w:b/>
          <w:sz w:val="20"/>
          <w:lang w:val="es-ES"/>
        </w:rPr>
      </w:pPr>
    </w:p>
    <w:p w14:paraId="6340786E" w14:textId="77777777" w:rsidR="0006114C" w:rsidRDefault="0006114C" w:rsidP="00F7780A">
      <w:pPr>
        <w:pStyle w:val="norm"/>
        <w:spacing w:line="240" w:lineRule="auto"/>
        <w:ind w:firstLine="284"/>
        <w:jc w:val="right"/>
        <w:rPr>
          <w:rFonts w:ascii="GHEA Grapalat" w:hAnsi="GHEA Grapalat" w:cs="Sylfaen"/>
          <w:b/>
          <w:sz w:val="20"/>
          <w:lang w:val="es-ES"/>
        </w:rPr>
      </w:pPr>
    </w:p>
    <w:p w14:paraId="3B58EE7A" w14:textId="77777777" w:rsidR="0006114C" w:rsidRDefault="0006114C" w:rsidP="00F7780A">
      <w:pPr>
        <w:pStyle w:val="norm"/>
        <w:spacing w:line="240" w:lineRule="auto"/>
        <w:ind w:firstLine="284"/>
        <w:jc w:val="right"/>
        <w:rPr>
          <w:rFonts w:ascii="GHEA Grapalat" w:hAnsi="GHEA Grapalat" w:cs="Sylfaen"/>
          <w:b/>
          <w:sz w:val="20"/>
          <w:lang w:val="es-ES"/>
        </w:rPr>
      </w:pPr>
    </w:p>
    <w:p w14:paraId="5DC181FB" w14:textId="77777777" w:rsidR="0006114C" w:rsidRDefault="0006114C" w:rsidP="00F7780A">
      <w:pPr>
        <w:pStyle w:val="norm"/>
        <w:spacing w:line="240" w:lineRule="auto"/>
        <w:ind w:firstLine="284"/>
        <w:jc w:val="right"/>
        <w:rPr>
          <w:rFonts w:ascii="GHEA Grapalat" w:hAnsi="GHEA Grapalat" w:cs="Sylfaen"/>
          <w:b/>
          <w:sz w:val="20"/>
          <w:lang w:val="es-ES"/>
        </w:rPr>
      </w:pPr>
    </w:p>
    <w:p w14:paraId="63A454D8" w14:textId="77777777" w:rsidR="0006114C" w:rsidRDefault="0006114C" w:rsidP="00F7780A">
      <w:pPr>
        <w:pStyle w:val="norm"/>
        <w:spacing w:line="240" w:lineRule="auto"/>
        <w:ind w:firstLine="284"/>
        <w:jc w:val="right"/>
        <w:rPr>
          <w:rFonts w:ascii="GHEA Grapalat" w:hAnsi="GHEA Grapalat" w:cs="Sylfaen"/>
          <w:b/>
          <w:sz w:val="20"/>
          <w:lang w:val="es-ES"/>
        </w:rPr>
      </w:pPr>
    </w:p>
    <w:p w14:paraId="777A6C0E" w14:textId="77777777" w:rsidR="0006114C" w:rsidRPr="00F7780A" w:rsidRDefault="0006114C" w:rsidP="00F7780A">
      <w:pPr>
        <w:pStyle w:val="norm"/>
        <w:spacing w:line="240" w:lineRule="auto"/>
        <w:ind w:firstLine="284"/>
        <w:jc w:val="right"/>
        <w:rPr>
          <w:rFonts w:ascii="GHEA Grapalat" w:hAnsi="GHEA Grapalat" w:cs="Sylfaen"/>
          <w:b/>
          <w:sz w:val="20"/>
          <w:lang w:val="es-ES" w:eastAsia="en-US"/>
        </w:rPr>
      </w:pPr>
      <w:r w:rsidRPr="00712340">
        <w:rPr>
          <w:rFonts w:ascii="GHEA Grapalat" w:hAnsi="GHEA Grapalat" w:cs="Sylfaen"/>
          <w:b/>
          <w:sz w:val="20"/>
          <w:lang w:val="es-ES"/>
        </w:rPr>
        <w:t xml:space="preserve">Приложение </w:t>
      </w:r>
      <w:r w:rsidRPr="00712340">
        <w:rPr>
          <w:rFonts w:ascii="GHEA Grapalat" w:hAnsi="GHEA Grapalat" w:cs="Arial"/>
          <w:b/>
          <w:sz w:val="20"/>
          <w:lang w:val="es-ES"/>
        </w:rPr>
        <w:t>N 1.1*</w:t>
      </w:r>
    </w:p>
    <w:p w14:paraId="1614BB82" w14:textId="41556597" w:rsidR="0006114C" w:rsidRPr="00F7780A" w:rsidRDefault="0006114C" w:rsidP="00F7780A">
      <w:pPr>
        <w:pStyle w:val="norm"/>
        <w:spacing w:line="240" w:lineRule="auto"/>
        <w:ind w:firstLine="284"/>
        <w:jc w:val="right"/>
        <w:rPr>
          <w:rFonts w:ascii="GHEA Grapalat" w:hAnsi="GHEA Grapalat" w:cs="Sylfaen"/>
          <w:b/>
          <w:sz w:val="20"/>
          <w:lang w:val="es-ES" w:eastAsia="en-US"/>
        </w:rPr>
      </w:pPr>
      <w:r>
        <w:rPr>
          <w:rFonts w:ascii="GHEA Grapalat" w:hAnsi="GHEA Grapalat" w:cs="Sylfaen"/>
          <w:b/>
          <w:sz w:val="20"/>
          <w:lang w:val="es-ES" w:eastAsia="en-US"/>
        </w:rPr>
        <w:t xml:space="preserve">Код: </w:t>
      </w:r>
      <w:r w:rsidR="00973DE8">
        <w:rPr>
          <w:rFonts w:ascii="GHEA Grapalat" w:hAnsi="GHEA Grapalat" w:cs="Sylfaen"/>
          <w:b/>
          <w:sz w:val="20"/>
          <w:lang w:val="es-ES" w:eastAsia="en-US"/>
        </w:rPr>
        <w:t>ԿՄԳԿՏ-ԳՀԾՁԲ-26/15</w:t>
      </w:r>
    </w:p>
    <w:p w14:paraId="346A2D23" w14:textId="087CE876" w:rsidR="0006114C" w:rsidRDefault="0006114C" w:rsidP="008F6325">
      <w:pPr>
        <w:pStyle w:val="31"/>
        <w:spacing w:line="240" w:lineRule="auto"/>
        <w:jc w:val="right"/>
        <w:rPr>
          <w:rFonts w:ascii="GHEA Grapalat" w:hAnsi="GHEA Grapalat" w:cs="Sylfaen"/>
          <w:b/>
          <w:lang w:val="es-ES"/>
        </w:rPr>
      </w:pPr>
      <w:r>
        <w:rPr>
          <w:rFonts w:ascii="GHEA Grapalat" w:hAnsi="GHEA Grapalat" w:cs="Sylfaen"/>
          <w:b/>
          <w:lang w:val="es-ES"/>
        </w:rPr>
        <w:t>запрос на расчет стоимости</w:t>
      </w:r>
      <w:r w:rsidRPr="00712340">
        <w:rPr>
          <w:rFonts w:ascii="GHEA Grapalat" w:hAnsi="GHEA Grapalat" w:cs="Arial"/>
          <w:b/>
          <w:lang w:val="es-ES"/>
        </w:rPr>
        <w:t xml:space="preserve"> </w:t>
      </w:r>
      <w:r w:rsidRPr="00712340">
        <w:rPr>
          <w:rFonts w:ascii="GHEA Grapalat" w:hAnsi="GHEA Grapalat" w:cs="Sylfaen"/>
          <w:b/>
          <w:lang w:val="es-ES"/>
        </w:rPr>
        <w:t>приглашение</w:t>
      </w:r>
    </w:p>
    <w:p w14:paraId="6852796B" w14:textId="77777777" w:rsidR="0006114C" w:rsidRDefault="0006114C" w:rsidP="008F6325">
      <w:pPr>
        <w:pStyle w:val="31"/>
        <w:spacing w:line="240" w:lineRule="auto"/>
        <w:jc w:val="right"/>
        <w:rPr>
          <w:rFonts w:ascii="GHEA Grapalat" w:hAnsi="GHEA Grapalat" w:cs="Sylfaen"/>
          <w:b/>
          <w:lang w:val="es-ES"/>
        </w:rPr>
      </w:pPr>
    </w:p>
    <w:p w14:paraId="3F08F8AE" w14:textId="77777777" w:rsidR="0006114C" w:rsidRPr="00FA6936" w:rsidRDefault="0006114C" w:rsidP="00FA6936">
      <w:pPr>
        <w:pStyle w:val="31"/>
        <w:spacing w:line="240" w:lineRule="auto"/>
        <w:jc w:val="center"/>
        <w:rPr>
          <w:rFonts w:ascii="GHEA Grapalat" w:hAnsi="GHEA Grapalat" w:cs="Arial"/>
          <w:b/>
          <w:lang w:val="hy-AM"/>
        </w:rPr>
      </w:pPr>
      <w:r>
        <w:rPr>
          <w:rFonts w:ascii="GHEA Grapalat" w:hAnsi="GHEA Grapalat" w:cs="Sylfaen"/>
          <w:b/>
          <w:lang w:val="hy-AM"/>
        </w:rPr>
        <w:t>ФОРМА</w:t>
      </w:r>
    </w:p>
    <w:p w14:paraId="5638F9E2" w14:textId="77777777" w:rsidR="0006114C" w:rsidRDefault="0006114C"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ЗАЯВЛЕНИЕ О БЕНЕФИЦИАРАХ-ВЛАДЕЛЬЦАХ</w:t>
      </w:r>
    </w:p>
    <w:p w14:paraId="1EEAC5AA" w14:textId="77777777" w:rsidR="0006114C" w:rsidRPr="00A66FC2" w:rsidRDefault="0006114C" w:rsidP="008F6325">
      <w:pPr>
        <w:ind w:left="360" w:hanging="360"/>
        <w:jc w:val="center"/>
        <w:rPr>
          <w:rFonts w:ascii="GHEA Grapalat" w:eastAsia="GHEA Grapalat" w:hAnsi="GHEA Grapalat" w:cs="GHEA Grapalat"/>
          <w:lang w:val="hy-AM"/>
        </w:rPr>
      </w:pPr>
    </w:p>
    <w:p w14:paraId="62D748AA" w14:textId="77777777" w:rsidR="0006114C" w:rsidRPr="00FD1EE4" w:rsidRDefault="0006114C"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Организация</w:t>
      </w:r>
    </w:p>
    <w:p w14:paraId="780B7B5E"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Сведения об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282F1CED" w14:textId="77777777" w:rsidTr="00DA7713">
        <w:tc>
          <w:tcPr>
            <w:tcW w:w="4855" w:type="dxa"/>
            <w:shd w:val="clear" w:color="auto" w:fill="D9E2F3"/>
            <w:vAlign w:val="center"/>
          </w:tcPr>
          <w:p w14:paraId="6B88CEA4" w14:textId="77777777" w:rsidR="0006114C" w:rsidRPr="00FD1EE4" w:rsidRDefault="0006114C" w:rsidP="00460A8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5490" w:type="dxa"/>
            <w:vAlign w:val="center"/>
          </w:tcPr>
          <w:p w14:paraId="7A6C4F67" w14:textId="77777777" w:rsidR="0006114C" w:rsidRPr="00FD1EE4" w:rsidRDefault="0006114C" w:rsidP="00460A8A">
            <w:pPr>
              <w:spacing w:before="240"/>
              <w:rPr>
                <w:rFonts w:ascii="GHEA Grapalat" w:eastAsia="GHEA Grapalat" w:hAnsi="GHEA Grapalat" w:cs="GHEA Grapalat"/>
              </w:rPr>
            </w:pPr>
          </w:p>
        </w:tc>
      </w:tr>
      <w:tr w:rsidR="0006114C" w:rsidRPr="00FD1EE4" w14:paraId="62D0BB2F" w14:textId="77777777" w:rsidTr="00DA7713">
        <w:tc>
          <w:tcPr>
            <w:tcW w:w="4855" w:type="dxa"/>
            <w:shd w:val="clear" w:color="auto" w:fill="D9E2F3"/>
            <w:vAlign w:val="center"/>
          </w:tcPr>
          <w:p w14:paraId="32758957" w14:textId="77777777" w:rsidR="0006114C" w:rsidRPr="00FD1EE4" w:rsidRDefault="0006114C" w:rsidP="00460A8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5490" w:type="dxa"/>
            <w:vAlign w:val="center"/>
          </w:tcPr>
          <w:p w14:paraId="62228EE4" w14:textId="77777777" w:rsidR="0006114C" w:rsidRPr="00FD1EE4" w:rsidRDefault="0006114C" w:rsidP="00460A8A">
            <w:pPr>
              <w:spacing w:before="240"/>
              <w:rPr>
                <w:rFonts w:ascii="GHEA Grapalat" w:eastAsia="GHEA Grapalat" w:hAnsi="GHEA Grapalat" w:cs="GHEA Grapalat"/>
              </w:rPr>
            </w:pPr>
          </w:p>
        </w:tc>
      </w:tr>
      <w:tr w:rsidR="0006114C" w:rsidRPr="00FD1EE4" w14:paraId="5366D104" w14:textId="77777777" w:rsidTr="00DA7713">
        <w:tc>
          <w:tcPr>
            <w:tcW w:w="4855" w:type="dxa"/>
            <w:shd w:val="clear" w:color="auto" w:fill="D9E2F3"/>
            <w:vAlign w:val="center"/>
          </w:tcPr>
          <w:p w14:paraId="7CA9EBAA" w14:textId="77777777" w:rsidR="0006114C" w:rsidRPr="00FD1EE4" w:rsidRDefault="0006114C" w:rsidP="00460A8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Регистрационный номер штата</w:t>
            </w:r>
          </w:p>
        </w:tc>
        <w:tc>
          <w:tcPr>
            <w:tcW w:w="5490" w:type="dxa"/>
            <w:vAlign w:val="center"/>
          </w:tcPr>
          <w:p w14:paraId="1DC2C0B0" w14:textId="77777777" w:rsidR="0006114C" w:rsidRPr="00FD1EE4" w:rsidRDefault="0006114C" w:rsidP="00460A8A">
            <w:pPr>
              <w:spacing w:before="240"/>
              <w:rPr>
                <w:rFonts w:ascii="GHEA Grapalat" w:eastAsia="GHEA Grapalat" w:hAnsi="GHEA Grapalat" w:cs="GHEA Grapalat"/>
              </w:rPr>
            </w:pPr>
          </w:p>
        </w:tc>
      </w:tr>
      <w:tr w:rsidR="0006114C" w:rsidRPr="00FD1EE4" w14:paraId="1B2E262F" w14:textId="77777777" w:rsidTr="00DA7713">
        <w:tc>
          <w:tcPr>
            <w:tcW w:w="4855" w:type="dxa"/>
            <w:shd w:val="clear" w:color="auto" w:fill="D9E2F3"/>
            <w:vAlign w:val="center"/>
          </w:tcPr>
          <w:p w14:paraId="2A6D5F52" w14:textId="77777777" w:rsidR="0006114C" w:rsidRPr="00FD1EE4" w:rsidRDefault="0006114C" w:rsidP="00460A8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месяц, год регистрации</w:t>
            </w:r>
          </w:p>
        </w:tc>
        <w:tc>
          <w:tcPr>
            <w:tcW w:w="5490" w:type="dxa"/>
            <w:vAlign w:val="center"/>
          </w:tcPr>
          <w:p w14:paraId="40EE9099" w14:textId="77777777" w:rsidR="0006114C" w:rsidRPr="00FD1EE4" w:rsidRDefault="0006114C" w:rsidP="00460A8A">
            <w:pPr>
              <w:spacing w:before="240"/>
              <w:rPr>
                <w:rFonts w:ascii="GHEA Grapalat" w:eastAsia="GHEA Grapalat" w:hAnsi="GHEA Grapalat" w:cs="GHEA Grapalat"/>
              </w:rPr>
            </w:pPr>
          </w:p>
        </w:tc>
      </w:tr>
      <w:tr w:rsidR="0006114C" w:rsidRPr="00FD1EE4" w14:paraId="481DC8A8" w14:textId="77777777" w:rsidTr="00DA7713">
        <w:tc>
          <w:tcPr>
            <w:tcW w:w="4855" w:type="dxa"/>
            <w:shd w:val="clear" w:color="auto" w:fill="D9E2F3"/>
            <w:vAlign w:val="center"/>
          </w:tcPr>
          <w:p w14:paraId="547BA26E" w14:textId="77777777" w:rsidR="0006114C" w:rsidRPr="00FD1EE4" w:rsidRDefault="0006114C" w:rsidP="00460A8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5490" w:type="dxa"/>
            <w:vAlign w:val="center"/>
          </w:tcPr>
          <w:p w14:paraId="26132922" w14:textId="77777777" w:rsidR="0006114C" w:rsidRPr="00FD1EE4" w:rsidRDefault="0006114C" w:rsidP="00460A8A">
            <w:pPr>
              <w:spacing w:before="240"/>
              <w:rPr>
                <w:rFonts w:ascii="GHEA Grapalat" w:eastAsia="GHEA Grapalat" w:hAnsi="GHEA Grapalat" w:cs="GHEA Grapalat"/>
              </w:rPr>
            </w:pPr>
          </w:p>
        </w:tc>
      </w:tr>
      <w:tr w:rsidR="0006114C" w:rsidRPr="00FD1EE4" w14:paraId="386EF039" w14:textId="77777777" w:rsidTr="00DA7713">
        <w:tc>
          <w:tcPr>
            <w:tcW w:w="4855" w:type="dxa"/>
            <w:shd w:val="clear" w:color="auto" w:fill="D9E2F3"/>
            <w:vAlign w:val="center"/>
          </w:tcPr>
          <w:p w14:paraId="39A79D90" w14:textId="77777777" w:rsidR="0006114C" w:rsidRPr="00FD1EE4" w:rsidRDefault="0006114C" w:rsidP="00460A8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Штат регистрации</w:t>
            </w:r>
          </w:p>
        </w:tc>
        <w:tc>
          <w:tcPr>
            <w:tcW w:w="5490" w:type="dxa"/>
            <w:vAlign w:val="center"/>
          </w:tcPr>
          <w:p w14:paraId="6E54708E" w14:textId="77777777" w:rsidR="0006114C" w:rsidRPr="00FD1EE4" w:rsidRDefault="0006114C" w:rsidP="00460A8A">
            <w:pPr>
              <w:spacing w:before="240"/>
              <w:rPr>
                <w:rFonts w:ascii="GHEA Grapalat" w:eastAsia="GHEA Grapalat" w:hAnsi="GHEA Grapalat" w:cs="GHEA Grapalat"/>
              </w:rPr>
            </w:pPr>
          </w:p>
        </w:tc>
      </w:tr>
      <w:tr w:rsidR="0006114C" w:rsidRPr="00FD1EE4" w14:paraId="64DD11D8" w14:textId="77777777" w:rsidTr="00DA7713">
        <w:tc>
          <w:tcPr>
            <w:tcW w:w="4855" w:type="dxa"/>
            <w:shd w:val="clear" w:color="auto" w:fill="D9E2F3"/>
            <w:vAlign w:val="center"/>
          </w:tcPr>
          <w:p w14:paraId="13027F45" w14:textId="77777777" w:rsidR="0006114C" w:rsidRPr="00FD1EE4" w:rsidRDefault="0006114C" w:rsidP="00460A8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главы исполнительного органа</w:t>
            </w:r>
          </w:p>
        </w:tc>
        <w:tc>
          <w:tcPr>
            <w:tcW w:w="5490" w:type="dxa"/>
            <w:vAlign w:val="center"/>
          </w:tcPr>
          <w:p w14:paraId="61D93542" w14:textId="77777777" w:rsidR="0006114C" w:rsidRPr="00FD1EE4" w:rsidRDefault="0006114C" w:rsidP="00460A8A">
            <w:pPr>
              <w:spacing w:before="240"/>
              <w:rPr>
                <w:rFonts w:ascii="GHEA Grapalat" w:eastAsia="GHEA Grapalat" w:hAnsi="GHEA Grapalat" w:cs="GHEA Grapalat"/>
              </w:rPr>
            </w:pPr>
          </w:p>
        </w:tc>
      </w:tr>
    </w:tbl>
    <w:p w14:paraId="100288C1"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Лицо, подающее декларацию</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517C1E0D" w14:textId="77777777" w:rsidTr="00460A8A">
        <w:tc>
          <w:tcPr>
            <w:tcW w:w="4855" w:type="dxa"/>
            <w:shd w:val="clear" w:color="auto" w:fill="D9E2F3"/>
            <w:vAlign w:val="center"/>
          </w:tcPr>
          <w:p w14:paraId="4C44FC33" w14:textId="77777777" w:rsidR="0006114C" w:rsidRPr="00FD1EE4" w:rsidRDefault="0006114C" w:rsidP="00460A8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лица, подающего декларацию.</w:t>
            </w:r>
          </w:p>
        </w:tc>
        <w:tc>
          <w:tcPr>
            <w:tcW w:w="5490" w:type="dxa"/>
            <w:vAlign w:val="center"/>
          </w:tcPr>
          <w:p w14:paraId="0D8C1130" w14:textId="77777777" w:rsidR="0006114C" w:rsidRPr="00FD1EE4" w:rsidRDefault="0006114C" w:rsidP="00460A8A">
            <w:pPr>
              <w:spacing w:before="240"/>
              <w:rPr>
                <w:rFonts w:ascii="GHEA Grapalat" w:eastAsia="GHEA Grapalat" w:hAnsi="GHEA Grapalat" w:cs="GHEA Grapalat"/>
              </w:rPr>
            </w:pPr>
          </w:p>
        </w:tc>
      </w:tr>
      <w:tr w:rsidR="0006114C" w:rsidRPr="00FD1EE4" w14:paraId="2DC12605" w14:textId="77777777" w:rsidTr="00460A8A">
        <w:tc>
          <w:tcPr>
            <w:tcW w:w="4855" w:type="dxa"/>
            <w:shd w:val="clear" w:color="auto" w:fill="D9E2F3"/>
            <w:vAlign w:val="center"/>
          </w:tcPr>
          <w:p w14:paraId="2199BABB" w14:textId="77777777" w:rsidR="0006114C" w:rsidRPr="00FD1EE4" w:rsidRDefault="0006114C" w:rsidP="00460A8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Позиция лица, подающего декларацию.</w:t>
            </w:r>
          </w:p>
        </w:tc>
        <w:tc>
          <w:tcPr>
            <w:tcW w:w="5490" w:type="dxa"/>
            <w:vAlign w:val="center"/>
          </w:tcPr>
          <w:p w14:paraId="219D61E4" w14:textId="77777777" w:rsidR="0006114C" w:rsidRPr="00FD1EE4" w:rsidRDefault="0006114C" w:rsidP="00460A8A">
            <w:pPr>
              <w:spacing w:before="240"/>
              <w:rPr>
                <w:rFonts w:ascii="GHEA Grapalat" w:eastAsia="GHEA Grapalat" w:hAnsi="GHEA Grapalat" w:cs="GHEA Grapalat"/>
              </w:rPr>
            </w:pPr>
          </w:p>
        </w:tc>
      </w:tr>
    </w:tbl>
    <w:p w14:paraId="65DC5E83"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Подача декларации</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41904925" w14:textId="77777777" w:rsidTr="00460A8A">
        <w:tc>
          <w:tcPr>
            <w:tcW w:w="4855" w:type="dxa"/>
            <w:shd w:val="clear" w:color="auto" w:fill="D9E2F3"/>
            <w:vAlign w:val="center"/>
          </w:tcPr>
          <w:p w14:paraId="5222B97B" w14:textId="77777777" w:rsidR="0006114C" w:rsidRPr="00FD1EE4" w:rsidRDefault="0006114C" w:rsidP="00460A8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месяц, год подписания декларации</w:t>
            </w:r>
          </w:p>
        </w:tc>
        <w:tc>
          <w:tcPr>
            <w:tcW w:w="5490" w:type="dxa"/>
            <w:vAlign w:val="center"/>
          </w:tcPr>
          <w:p w14:paraId="1932811F" w14:textId="77777777" w:rsidR="0006114C" w:rsidRPr="00FD1EE4" w:rsidRDefault="0006114C" w:rsidP="00460A8A">
            <w:pPr>
              <w:spacing w:before="240"/>
              <w:rPr>
                <w:rFonts w:ascii="GHEA Grapalat" w:eastAsia="GHEA Grapalat" w:hAnsi="GHEA Grapalat" w:cs="GHEA Grapalat"/>
              </w:rPr>
            </w:pPr>
          </w:p>
        </w:tc>
      </w:tr>
      <w:tr w:rsidR="0006114C" w:rsidRPr="00FD1EE4" w14:paraId="44F614CF" w14:textId="77777777" w:rsidTr="00460A8A">
        <w:tc>
          <w:tcPr>
            <w:tcW w:w="4855" w:type="dxa"/>
            <w:shd w:val="clear" w:color="auto" w:fill="D9E2F3"/>
            <w:vAlign w:val="center"/>
          </w:tcPr>
          <w:p w14:paraId="5752E3D6" w14:textId="77777777" w:rsidR="0006114C" w:rsidRPr="00FD1EE4" w:rsidRDefault="0006114C" w:rsidP="00460A8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Количество страниц в декларации</w:t>
            </w:r>
          </w:p>
        </w:tc>
        <w:tc>
          <w:tcPr>
            <w:tcW w:w="5490" w:type="dxa"/>
            <w:vAlign w:val="center"/>
          </w:tcPr>
          <w:p w14:paraId="21FB68F4" w14:textId="77777777" w:rsidR="0006114C" w:rsidRPr="00FD1EE4" w:rsidRDefault="0006114C" w:rsidP="00460A8A">
            <w:pPr>
              <w:spacing w:before="240"/>
              <w:rPr>
                <w:rFonts w:ascii="GHEA Grapalat" w:eastAsia="GHEA Grapalat" w:hAnsi="GHEA Grapalat" w:cs="GHEA Grapalat"/>
              </w:rPr>
            </w:pPr>
          </w:p>
        </w:tc>
      </w:tr>
      <w:tr w:rsidR="0006114C" w:rsidRPr="00FD1EE4" w14:paraId="4BC13FB5" w14:textId="77777777" w:rsidTr="00460A8A">
        <w:tc>
          <w:tcPr>
            <w:tcW w:w="4855" w:type="dxa"/>
            <w:shd w:val="clear" w:color="auto" w:fill="D9E2F3"/>
            <w:vAlign w:val="center"/>
          </w:tcPr>
          <w:p w14:paraId="2F891D92" w14:textId="77777777" w:rsidR="0006114C" w:rsidRPr="00FD1EE4" w:rsidRDefault="0006114C" w:rsidP="00460A8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Подпись лица, подающего декларацию.</w:t>
            </w:r>
          </w:p>
        </w:tc>
        <w:tc>
          <w:tcPr>
            <w:tcW w:w="5490" w:type="dxa"/>
            <w:vAlign w:val="center"/>
          </w:tcPr>
          <w:p w14:paraId="3A4031BF" w14:textId="77777777" w:rsidR="0006114C" w:rsidRPr="00FD1EE4" w:rsidRDefault="0006114C" w:rsidP="00460A8A">
            <w:pPr>
              <w:spacing w:before="240"/>
              <w:rPr>
                <w:rFonts w:ascii="GHEA Grapalat" w:eastAsia="GHEA Grapalat" w:hAnsi="GHEA Grapalat" w:cs="GHEA Grapalat"/>
              </w:rPr>
            </w:pPr>
          </w:p>
        </w:tc>
      </w:tr>
    </w:tbl>
    <w:p w14:paraId="0EC585EE" w14:textId="7520DB86" w:rsidR="0006114C" w:rsidRPr="00FD1EE4" w:rsidRDefault="0006114C" w:rsidP="008F6325">
      <w:pPr>
        <w:rPr>
          <w:rFonts w:ascii="GHEA Grapalat" w:eastAsia="GHEA Grapalat" w:hAnsi="GHEA Grapalat" w:cs="GHEA Grapalat"/>
        </w:rPr>
      </w:pPr>
    </w:p>
    <w:p w14:paraId="4AAFA918" w14:textId="77777777" w:rsidR="0006114C" w:rsidRPr="00FD1EE4" w:rsidRDefault="0006114C"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Акции</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информация о листинге</w:t>
      </w:r>
    </w:p>
    <w:p w14:paraId="4FF6C8F2"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о котировках акций</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1A2311DB" w14:textId="77777777" w:rsidTr="00460A8A">
        <w:tc>
          <w:tcPr>
            <w:tcW w:w="4855" w:type="dxa"/>
            <w:shd w:val="clear" w:color="auto" w:fill="D9E2F3"/>
            <w:vAlign w:val="center"/>
          </w:tcPr>
          <w:p w14:paraId="4987D3D7" w14:textId="77777777" w:rsidR="0006114C" w:rsidRPr="00FD1EE4" w:rsidRDefault="0006114C"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5490" w:type="dxa"/>
            <w:vAlign w:val="center"/>
          </w:tcPr>
          <w:p w14:paraId="7AD6B678" w14:textId="77777777" w:rsidR="0006114C" w:rsidRPr="00FD1EE4" w:rsidRDefault="0006114C" w:rsidP="0062566A">
            <w:pPr>
              <w:spacing w:before="240"/>
              <w:rPr>
                <w:rFonts w:ascii="GHEA Grapalat" w:eastAsia="GHEA Grapalat" w:hAnsi="GHEA Grapalat" w:cs="GHEA Grapalat"/>
              </w:rPr>
            </w:pPr>
          </w:p>
        </w:tc>
      </w:tr>
      <w:tr w:rsidR="0006114C" w:rsidRPr="00FD1EE4" w14:paraId="28D550FC" w14:textId="77777777" w:rsidTr="00460A8A">
        <w:tc>
          <w:tcPr>
            <w:tcW w:w="4855" w:type="dxa"/>
            <w:shd w:val="clear" w:color="auto" w:fill="D9E2F3"/>
            <w:vAlign w:val="center"/>
          </w:tcPr>
          <w:p w14:paraId="4E70C690" w14:textId="77777777" w:rsidR="0006114C" w:rsidRPr="00FD1EE4" w:rsidRDefault="0006114C"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Ссылка на документы, доступные на бирже.</w:t>
            </w:r>
          </w:p>
        </w:tc>
        <w:tc>
          <w:tcPr>
            <w:tcW w:w="5490" w:type="dxa"/>
            <w:vAlign w:val="center"/>
          </w:tcPr>
          <w:p w14:paraId="577E7181" w14:textId="77777777" w:rsidR="0006114C" w:rsidRPr="00FD1EE4" w:rsidRDefault="0006114C" w:rsidP="0062566A">
            <w:pPr>
              <w:spacing w:before="240"/>
              <w:rPr>
                <w:rFonts w:ascii="GHEA Grapalat" w:eastAsia="GHEA Grapalat" w:hAnsi="GHEA Grapalat" w:cs="GHEA Grapalat"/>
              </w:rPr>
            </w:pPr>
          </w:p>
        </w:tc>
      </w:tr>
    </w:tbl>
    <w:p w14:paraId="1A909556"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Информация о юридическом лице, контролирующем организацию.</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4C5E6572" w14:textId="77777777" w:rsidTr="0062566A">
        <w:tc>
          <w:tcPr>
            <w:tcW w:w="4855" w:type="dxa"/>
            <w:shd w:val="clear" w:color="auto" w:fill="D9E2F3"/>
            <w:vAlign w:val="center"/>
          </w:tcPr>
          <w:p w14:paraId="37BDCA27" w14:textId="77777777" w:rsidR="0006114C" w:rsidRPr="00FD1EE4" w:rsidRDefault="0006114C"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5490" w:type="dxa"/>
            <w:vAlign w:val="center"/>
          </w:tcPr>
          <w:p w14:paraId="0700FFB5" w14:textId="77777777" w:rsidR="0006114C" w:rsidRPr="00FD1EE4" w:rsidRDefault="0006114C" w:rsidP="0062566A">
            <w:pPr>
              <w:spacing w:before="240"/>
              <w:rPr>
                <w:rFonts w:ascii="GHEA Grapalat" w:eastAsia="GHEA Grapalat" w:hAnsi="GHEA Grapalat" w:cs="GHEA Grapalat"/>
              </w:rPr>
            </w:pPr>
          </w:p>
        </w:tc>
      </w:tr>
      <w:tr w:rsidR="0006114C" w:rsidRPr="00FD1EE4" w14:paraId="743E7554" w14:textId="77777777" w:rsidTr="0062566A">
        <w:tc>
          <w:tcPr>
            <w:tcW w:w="4855" w:type="dxa"/>
            <w:shd w:val="clear" w:color="auto" w:fill="D9E2F3"/>
            <w:vAlign w:val="center"/>
          </w:tcPr>
          <w:p w14:paraId="5C66A413" w14:textId="77777777" w:rsidR="0006114C" w:rsidRPr="00FD1EE4" w:rsidRDefault="0006114C"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5490" w:type="dxa"/>
            <w:vAlign w:val="center"/>
          </w:tcPr>
          <w:p w14:paraId="68B148B0" w14:textId="77777777" w:rsidR="0006114C" w:rsidRPr="00FD1EE4" w:rsidRDefault="0006114C" w:rsidP="0062566A">
            <w:pPr>
              <w:spacing w:before="240"/>
              <w:rPr>
                <w:rFonts w:ascii="GHEA Grapalat" w:eastAsia="GHEA Grapalat" w:hAnsi="GHEA Grapalat" w:cs="GHEA Grapalat"/>
              </w:rPr>
            </w:pPr>
          </w:p>
        </w:tc>
      </w:tr>
      <w:tr w:rsidR="0006114C" w:rsidRPr="00FD1EE4" w14:paraId="1F9E4148" w14:textId="77777777" w:rsidTr="0062566A">
        <w:tc>
          <w:tcPr>
            <w:tcW w:w="4855" w:type="dxa"/>
            <w:shd w:val="clear" w:color="auto" w:fill="D9E2F3"/>
            <w:vAlign w:val="center"/>
          </w:tcPr>
          <w:p w14:paraId="1B281F37" w14:textId="77777777" w:rsidR="0006114C" w:rsidRPr="00FD1EE4" w:rsidRDefault="0006114C"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Регистрационный номер штата</w:t>
            </w:r>
          </w:p>
        </w:tc>
        <w:tc>
          <w:tcPr>
            <w:tcW w:w="5490" w:type="dxa"/>
            <w:vAlign w:val="center"/>
          </w:tcPr>
          <w:p w14:paraId="6D4232A8" w14:textId="77777777" w:rsidR="0006114C" w:rsidRPr="00FD1EE4" w:rsidRDefault="0006114C" w:rsidP="0062566A">
            <w:pPr>
              <w:spacing w:before="240"/>
              <w:rPr>
                <w:rFonts w:ascii="GHEA Grapalat" w:eastAsia="GHEA Grapalat" w:hAnsi="GHEA Grapalat" w:cs="GHEA Grapalat"/>
              </w:rPr>
            </w:pPr>
          </w:p>
        </w:tc>
      </w:tr>
      <w:tr w:rsidR="0006114C" w:rsidRPr="00FD1EE4" w14:paraId="7514D824" w14:textId="77777777" w:rsidTr="0062566A">
        <w:tc>
          <w:tcPr>
            <w:tcW w:w="4855" w:type="dxa"/>
            <w:shd w:val="clear" w:color="auto" w:fill="D9E2F3"/>
            <w:vAlign w:val="center"/>
          </w:tcPr>
          <w:p w14:paraId="153B3084" w14:textId="77777777" w:rsidR="0006114C" w:rsidRPr="00FD1EE4" w:rsidRDefault="0006114C"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месяц, год регистрации</w:t>
            </w:r>
          </w:p>
        </w:tc>
        <w:tc>
          <w:tcPr>
            <w:tcW w:w="5490" w:type="dxa"/>
            <w:vAlign w:val="center"/>
          </w:tcPr>
          <w:p w14:paraId="1AC0E4C3" w14:textId="77777777" w:rsidR="0006114C" w:rsidRPr="00FD1EE4" w:rsidRDefault="0006114C" w:rsidP="0062566A">
            <w:pPr>
              <w:spacing w:before="240"/>
              <w:rPr>
                <w:rFonts w:ascii="GHEA Grapalat" w:eastAsia="GHEA Grapalat" w:hAnsi="GHEA Grapalat" w:cs="GHEA Grapalat"/>
              </w:rPr>
            </w:pPr>
          </w:p>
        </w:tc>
      </w:tr>
      <w:tr w:rsidR="0006114C" w:rsidRPr="00FD1EE4" w14:paraId="3D62E5AA" w14:textId="77777777" w:rsidTr="0062566A">
        <w:tc>
          <w:tcPr>
            <w:tcW w:w="4855" w:type="dxa"/>
            <w:shd w:val="clear" w:color="auto" w:fill="D9E2F3"/>
            <w:vAlign w:val="center"/>
          </w:tcPr>
          <w:p w14:paraId="3BB4CBF9" w14:textId="77777777" w:rsidR="0006114C" w:rsidRPr="00FD1EE4" w:rsidRDefault="0006114C"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5490" w:type="dxa"/>
            <w:vAlign w:val="center"/>
          </w:tcPr>
          <w:p w14:paraId="2201E2B4" w14:textId="77777777" w:rsidR="0006114C" w:rsidRPr="00FD1EE4" w:rsidRDefault="0006114C" w:rsidP="0062566A">
            <w:pPr>
              <w:spacing w:before="240"/>
              <w:rPr>
                <w:rFonts w:ascii="GHEA Grapalat" w:eastAsia="GHEA Grapalat" w:hAnsi="GHEA Grapalat" w:cs="GHEA Grapalat"/>
              </w:rPr>
            </w:pPr>
          </w:p>
        </w:tc>
      </w:tr>
      <w:tr w:rsidR="0006114C" w:rsidRPr="00FD1EE4" w14:paraId="50F75146" w14:textId="77777777" w:rsidTr="0062566A">
        <w:tc>
          <w:tcPr>
            <w:tcW w:w="4855" w:type="dxa"/>
            <w:shd w:val="clear" w:color="auto" w:fill="D9E2F3"/>
            <w:vAlign w:val="center"/>
          </w:tcPr>
          <w:p w14:paraId="16116F2C" w14:textId="77777777" w:rsidR="0006114C" w:rsidRPr="00FD1EE4" w:rsidRDefault="0006114C"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Штат регистрации</w:t>
            </w:r>
          </w:p>
        </w:tc>
        <w:tc>
          <w:tcPr>
            <w:tcW w:w="5490" w:type="dxa"/>
            <w:vAlign w:val="center"/>
          </w:tcPr>
          <w:p w14:paraId="35E2983E" w14:textId="77777777" w:rsidR="0006114C" w:rsidRPr="00FD1EE4" w:rsidRDefault="0006114C" w:rsidP="0062566A">
            <w:pPr>
              <w:spacing w:before="240"/>
              <w:rPr>
                <w:rFonts w:ascii="GHEA Grapalat" w:eastAsia="GHEA Grapalat" w:hAnsi="GHEA Grapalat" w:cs="GHEA Grapalat"/>
              </w:rPr>
            </w:pPr>
          </w:p>
        </w:tc>
      </w:tr>
      <w:tr w:rsidR="0006114C" w:rsidRPr="00FD1EE4" w14:paraId="3FB35368" w14:textId="77777777" w:rsidTr="0062566A">
        <w:tc>
          <w:tcPr>
            <w:tcW w:w="4855" w:type="dxa"/>
            <w:shd w:val="clear" w:color="auto" w:fill="D9E2F3"/>
            <w:vAlign w:val="center"/>
          </w:tcPr>
          <w:p w14:paraId="3AF5C099" w14:textId="77777777" w:rsidR="0006114C" w:rsidRPr="00FD1EE4" w:rsidRDefault="0006114C"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главы исполнительного органа</w:t>
            </w:r>
          </w:p>
        </w:tc>
        <w:tc>
          <w:tcPr>
            <w:tcW w:w="5490" w:type="dxa"/>
            <w:vAlign w:val="center"/>
          </w:tcPr>
          <w:p w14:paraId="00EA8314" w14:textId="77777777" w:rsidR="0006114C" w:rsidRPr="00FD1EE4" w:rsidRDefault="0006114C" w:rsidP="0062566A">
            <w:pPr>
              <w:spacing w:before="240"/>
              <w:rPr>
                <w:rFonts w:ascii="GHEA Grapalat" w:eastAsia="GHEA Grapalat" w:hAnsi="GHEA Grapalat" w:cs="GHEA Grapalat"/>
              </w:rPr>
            </w:pPr>
          </w:p>
        </w:tc>
      </w:tr>
    </w:tbl>
    <w:p w14:paraId="5D939F03" w14:textId="77777777" w:rsidR="0006114C" w:rsidRPr="00574FF7"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Уровень контроля</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6A40C4B0" w14:textId="77777777" w:rsidTr="0062566A">
        <w:tc>
          <w:tcPr>
            <w:tcW w:w="4855" w:type="dxa"/>
            <w:shd w:val="clear" w:color="auto" w:fill="D9E2F3"/>
            <w:vAlign w:val="center"/>
          </w:tcPr>
          <w:p w14:paraId="0348206B" w14:textId="77777777" w:rsidR="0006114C" w:rsidRPr="00FD1EE4" w:rsidRDefault="0006114C" w:rsidP="0062566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5490" w:type="dxa"/>
            <w:vAlign w:val="center"/>
          </w:tcPr>
          <w:p w14:paraId="011052AF" w14:textId="77777777" w:rsidR="0006114C" w:rsidRPr="00FD1EE4" w:rsidRDefault="0006114C" w:rsidP="0062566A">
            <w:pPr>
              <w:spacing w:before="240"/>
              <w:rPr>
                <w:rFonts w:ascii="GHEA Grapalat" w:eastAsia="GHEA Grapalat" w:hAnsi="GHEA Grapalat" w:cs="GHEA Grapalat"/>
              </w:rPr>
            </w:pPr>
          </w:p>
        </w:tc>
      </w:tr>
      <w:tr w:rsidR="0006114C" w:rsidRPr="00FD1EE4" w14:paraId="4ED60494" w14:textId="77777777" w:rsidTr="001D5140">
        <w:trPr>
          <w:trHeight w:val="519"/>
        </w:trPr>
        <w:tc>
          <w:tcPr>
            <w:tcW w:w="4855" w:type="dxa"/>
            <w:shd w:val="clear" w:color="auto" w:fill="D9E2F3"/>
            <w:vAlign w:val="center"/>
          </w:tcPr>
          <w:p w14:paraId="51C67EDB" w14:textId="77777777" w:rsidR="0006114C" w:rsidRPr="00FD1EE4" w:rsidRDefault="0006114C" w:rsidP="0062566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5490" w:type="dxa"/>
            <w:vAlign w:val="center"/>
          </w:tcPr>
          <w:p w14:paraId="46FD6602" w14:textId="77777777" w:rsidR="0006114C" w:rsidRPr="00FD1EE4" w:rsidRDefault="0006114C" w:rsidP="0062566A">
            <w:pPr>
              <w:spacing w:before="240"/>
              <w:rPr>
                <w:rFonts w:ascii="GHEA Grapalat" w:eastAsia="GHEA Grapalat" w:hAnsi="GHEA Grapalat" w:cs="GHEA Grapalat"/>
              </w:rPr>
            </w:pPr>
            <w:r>
              <w:rPr>
                <w:rFonts w:ascii="MS Gothic" w:eastAsia="MS Gothic" w:hAnsi="MS Gothic" w:cs="GHEA Grapalat" w:hint="eastAsia"/>
              </w:rPr>
              <w:t xml:space="preserve">☐ </w:t>
            </w:r>
            <w:r w:rsidRPr="00FD1EE4">
              <w:rPr>
                <w:rFonts w:ascii="GHEA Grapalat" w:eastAsia="GHEA Grapalat" w:hAnsi="GHEA Grapalat" w:cs="GHEA Grapalat"/>
              </w:rPr>
              <w:tab/>
              <w:t>Непосредственное участие</w:t>
            </w:r>
          </w:p>
          <w:p w14:paraId="023F3B63" w14:textId="77777777" w:rsidR="0006114C" w:rsidRPr="00FD1EE4" w:rsidRDefault="0006114C" w:rsidP="0062566A">
            <w:pPr>
              <w:spacing w:before="240"/>
              <w:rPr>
                <w:rFonts w:ascii="GHEA Grapalat" w:eastAsia="GHEA Grapalat" w:hAnsi="GHEA Grapalat" w:cs="GHEA Grapalat"/>
              </w:rPr>
            </w:pPr>
            <w:r>
              <w:rPr>
                <w:rFonts w:ascii="MS Gothic" w:eastAsia="MS Gothic" w:hAnsi="MS Gothic" w:cs="GHEA Grapalat" w:hint="eastAsia"/>
              </w:rPr>
              <w:t xml:space="preserve">☐ </w:t>
            </w:r>
            <w:r w:rsidRPr="00FD1EE4">
              <w:rPr>
                <w:rFonts w:ascii="GHEA Grapalat" w:eastAsia="GHEA Grapalat" w:hAnsi="GHEA Grapalat" w:cs="GHEA Grapalat"/>
              </w:rPr>
              <w:tab/>
              <w:t>Косвенное участие</w:t>
            </w:r>
          </w:p>
        </w:tc>
      </w:tr>
    </w:tbl>
    <w:p w14:paraId="0E1E23E4" w14:textId="4C6C6320" w:rsidR="0006114C" w:rsidRPr="0062566A" w:rsidRDefault="0006114C" w:rsidP="0062566A">
      <w:pPr>
        <w:pStyle w:val="aff3"/>
        <w:numPr>
          <w:ilvl w:val="0"/>
          <w:numId w:val="29"/>
        </w:numPr>
        <w:pBdr>
          <w:top w:val="nil"/>
          <w:left w:val="nil"/>
          <w:bottom w:val="nil"/>
          <w:right w:val="nil"/>
          <w:between w:val="nil"/>
        </w:pBdr>
        <w:spacing w:before="240"/>
        <w:rPr>
          <w:rFonts w:ascii="GHEA Grapalat" w:eastAsia="GHEA Grapalat" w:hAnsi="GHEA Grapalat" w:cs="GHEA Grapalat"/>
          <w:b/>
          <w:color w:val="000000"/>
        </w:rPr>
      </w:pPr>
      <w:r w:rsidRPr="0062566A">
        <w:rPr>
          <w:rFonts w:ascii="GHEA Grapalat" w:hAnsi="GHEA Grapalat"/>
        </w:rPr>
        <w:br w:type="page"/>
      </w:r>
      <w:r w:rsidRPr="0062566A">
        <w:rPr>
          <w:rFonts w:ascii="GHEA Grapalat" w:eastAsia="GHEA Grapalat" w:hAnsi="GHEA Grapalat" w:cs="GHEA Grapalat"/>
          <w:b/>
          <w:color w:val="000000"/>
        </w:rPr>
        <w:t>Участие государственной, общественной или международной организации.</w:t>
      </w:r>
    </w:p>
    <w:p w14:paraId="355396F4"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государства или местного сообщества</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2D4CFA96" w14:textId="77777777" w:rsidTr="00C52993">
        <w:tc>
          <w:tcPr>
            <w:tcW w:w="4855" w:type="dxa"/>
            <w:shd w:val="clear" w:color="auto" w:fill="D9E2F3"/>
            <w:vAlign w:val="center"/>
          </w:tcPr>
          <w:p w14:paraId="62D2E029"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штата</w:t>
            </w:r>
          </w:p>
        </w:tc>
        <w:tc>
          <w:tcPr>
            <w:tcW w:w="5490" w:type="dxa"/>
            <w:vAlign w:val="center"/>
          </w:tcPr>
          <w:p w14:paraId="4EEE76B6" w14:textId="77777777" w:rsidR="0006114C" w:rsidRPr="00FD1EE4" w:rsidRDefault="0006114C" w:rsidP="00C52993">
            <w:pPr>
              <w:spacing w:before="240"/>
              <w:rPr>
                <w:rFonts w:ascii="GHEA Grapalat" w:eastAsia="GHEA Grapalat" w:hAnsi="GHEA Grapalat" w:cs="GHEA Grapalat"/>
              </w:rPr>
            </w:pPr>
          </w:p>
        </w:tc>
      </w:tr>
      <w:tr w:rsidR="0006114C" w:rsidRPr="00FD1EE4" w14:paraId="179A8043" w14:textId="77777777" w:rsidTr="00C52993">
        <w:tc>
          <w:tcPr>
            <w:tcW w:w="4855" w:type="dxa"/>
            <w:shd w:val="clear" w:color="auto" w:fill="D9E2F3"/>
            <w:vAlign w:val="center"/>
          </w:tcPr>
          <w:p w14:paraId="7D36177E"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сообщества</w:t>
            </w:r>
          </w:p>
        </w:tc>
        <w:tc>
          <w:tcPr>
            <w:tcW w:w="5490" w:type="dxa"/>
            <w:vAlign w:val="center"/>
          </w:tcPr>
          <w:p w14:paraId="1F303629" w14:textId="77777777" w:rsidR="0006114C" w:rsidRPr="00FD1EE4" w:rsidRDefault="0006114C" w:rsidP="00C52993">
            <w:pPr>
              <w:spacing w:before="240"/>
              <w:rPr>
                <w:rFonts w:ascii="GHEA Grapalat" w:eastAsia="GHEA Grapalat" w:hAnsi="GHEA Grapalat" w:cs="GHEA Grapalat"/>
              </w:rPr>
            </w:pPr>
          </w:p>
        </w:tc>
      </w:tr>
      <w:tr w:rsidR="0006114C" w:rsidRPr="00FD1EE4" w14:paraId="30521E39" w14:textId="77777777" w:rsidTr="00C52993">
        <w:tc>
          <w:tcPr>
            <w:tcW w:w="4855" w:type="dxa"/>
            <w:shd w:val="clear" w:color="auto" w:fill="D9E2F3"/>
            <w:vAlign w:val="center"/>
          </w:tcPr>
          <w:p w14:paraId="1D375B1D"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5490" w:type="dxa"/>
            <w:vAlign w:val="center"/>
          </w:tcPr>
          <w:p w14:paraId="6FAF3A07" w14:textId="77777777" w:rsidR="0006114C" w:rsidRPr="00FD1EE4" w:rsidRDefault="0006114C" w:rsidP="00C52993">
            <w:pPr>
              <w:spacing w:before="240"/>
              <w:rPr>
                <w:rFonts w:ascii="GHEA Grapalat" w:eastAsia="GHEA Grapalat" w:hAnsi="GHEA Grapalat" w:cs="GHEA Grapalat"/>
              </w:rPr>
            </w:pPr>
          </w:p>
        </w:tc>
      </w:tr>
      <w:tr w:rsidR="0006114C" w:rsidRPr="00FD1EE4" w14:paraId="0EB85E0D" w14:textId="77777777" w:rsidTr="001D5140">
        <w:trPr>
          <w:trHeight w:val="447"/>
        </w:trPr>
        <w:tc>
          <w:tcPr>
            <w:tcW w:w="4855" w:type="dxa"/>
            <w:shd w:val="clear" w:color="auto" w:fill="D9E2F3"/>
            <w:vAlign w:val="center"/>
          </w:tcPr>
          <w:p w14:paraId="595E37F6" w14:textId="77777777" w:rsidR="0006114C" w:rsidRPr="00FD1EE4" w:rsidRDefault="0006114C" w:rsidP="00C5299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5490" w:type="dxa"/>
            <w:vAlign w:val="center"/>
          </w:tcPr>
          <w:p w14:paraId="0E95CE9B" w14:textId="77777777" w:rsidR="0006114C" w:rsidRPr="00FD1EE4" w:rsidRDefault="0006114C" w:rsidP="00C52993">
            <w:pPr>
              <w:spacing w:before="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Непосредственное участие</w:t>
            </w:r>
          </w:p>
          <w:p w14:paraId="2423DBEA" w14:textId="77777777" w:rsidR="0006114C" w:rsidRPr="00FD1EE4" w:rsidRDefault="0006114C" w:rsidP="00C52993">
            <w:pPr>
              <w:spacing w:before="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bl>
    <w:p w14:paraId="51FCDB7C"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в международной организации</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427DFA09" w14:textId="77777777" w:rsidTr="00C52993">
        <w:tc>
          <w:tcPr>
            <w:tcW w:w="4855" w:type="dxa"/>
            <w:shd w:val="clear" w:color="auto" w:fill="D9E2F3"/>
            <w:vAlign w:val="center"/>
          </w:tcPr>
          <w:p w14:paraId="6C7CF7D0"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международной организации</w:t>
            </w:r>
          </w:p>
        </w:tc>
        <w:tc>
          <w:tcPr>
            <w:tcW w:w="5490" w:type="dxa"/>
            <w:vAlign w:val="center"/>
          </w:tcPr>
          <w:p w14:paraId="113BE99E" w14:textId="77777777" w:rsidR="0006114C" w:rsidRPr="00FD1EE4" w:rsidRDefault="0006114C" w:rsidP="00C52993">
            <w:pPr>
              <w:spacing w:before="240"/>
              <w:rPr>
                <w:rFonts w:ascii="GHEA Grapalat" w:eastAsia="GHEA Grapalat" w:hAnsi="GHEA Grapalat" w:cs="GHEA Grapalat"/>
              </w:rPr>
            </w:pPr>
          </w:p>
        </w:tc>
      </w:tr>
      <w:tr w:rsidR="0006114C" w:rsidRPr="00FD1EE4" w14:paraId="65C0D903" w14:textId="77777777" w:rsidTr="00C52993">
        <w:tc>
          <w:tcPr>
            <w:tcW w:w="4855" w:type="dxa"/>
            <w:shd w:val="clear" w:color="auto" w:fill="D9E2F3"/>
            <w:vAlign w:val="center"/>
          </w:tcPr>
          <w:p w14:paraId="75EE087A" w14:textId="77777777" w:rsidR="0006114C" w:rsidRPr="00FD1EE4" w:rsidRDefault="0006114C" w:rsidP="00C5299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международной организации латинскими буквами.</w:t>
            </w:r>
          </w:p>
        </w:tc>
        <w:tc>
          <w:tcPr>
            <w:tcW w:w="5490" w:type="dxa"/>
            <w:vAlign w:val="center"/>
          </w:tcPr>
          <w:p w14:paraId="47C82F06" w14:textId="77777777" w:rsidR="0006114C" w:rsidRPr="00FD1EE4" w:rsidRDefault="0006114C" w:rsidP="00C52993">
            <w:pPr>
              <w:spacing w:before="240"/>
              <w:rPr>
                <w:rFonts w:ascii="GHEA Grapalat" w:eastAsia="GHEA Grapalat" w:hAnsi="GHEA Grapalat" w:cs="GHEA Grapalat"/>
              </w:rPr>
            </w:pPr>
          </w:p>
        </w:tc>
      </w:tr>
      <w:tr w:rsidR="0006114C" w:rsidRPr="00FD1EE4" w14:paraId="28C552EC" w14:textId="77777777" w:rsidTr="00C52993">
        <w:tc>
          <w:tcPr>
            <w:tcW w:w="4855" w:type="dxa"/>
            <w:shd w:val="clear" w:color="auto" w:fill="D9E2F3"/>
            <w:vAlign w:val="center"/>
          </w:tcPr>
          <w:p w14:paraId="32522E25"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5490" w:type="dxa"/>
            <w:vAlign w:val="center"/>
          </w:tcPr>
          <w:p w14:paraId="15C1040E" w14:textId="77777777" w:rsidR="0006114C" w:rsidRPr="00FD1EE4" w:rsidRDefault="0006114C" w:rsidP="00C52993">
            <w:pPr>
              <w:spacing w:before="240"/>
              <w:rPr>
                <w:rFonts w:ascii="GHEA Grapalat" w:eastAsia="GHEA Grapalat" w:hAnsi="GHEA Grapalat" w:cs="GHEA Grapalat"/>
              </w:rPr>
            </w:pPr>
          </w:p>
        </w:tc>
      </w:tr>
      <w:tr w:rsidR="0006114C" w:rsidRPr="00FD1EE4" w14:paraId="784611BC" w14:textId="77777777" w:rsidTr="00C52993">
        <w:tc>
          <w:tcPr>
            <w:tcW w:w="4855" w:type="dxa"/>
            <w:shd w:val="clear" w:color="auto" w:fill="D9E2F3"/>
            <w:vAlign w:val="center"/>
          </w:tcPr>
          <w:p w14:paraId="350AE64D" w14:textId="77777777" w:rsidR="0006114C" w:rsidRPr="00FD1EE4" w:rsidRDefault="0006114C" w:rsidP="00C5299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5490" w:type="dxa"/>
            <w:vAlign w:val="center"/>
          </w:tcPr>
          <w:p w14:paraId="7E31E525" w14:textId="77777777" w:rsidR="0006114C" w:rsidRPr="00FD1EE4" w:rsidRDefault="0006114C" w:rsidP="00C52993">
            <w:pPr>
              <w:spacing w:before="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Непосредственное участие</w:t>
            </w:r>
          </w:p>
          <w:p w14:paraId="5B30C017" w14:textId="77777777" w:rsidR="0006114C" w:rsidRPr="00FD1EE4" w:rsidRDefault="0006114C" w:rsidP="00C52993">
            <w:pPr>
              <w:spacing w:before="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bl>
    <w:p w14:paraId="33236244" w14:textId="77777777" w:rsidR="0006114C" w:rsidRPr="00FD1EE4" w:rsidRDefault="0006114C" w:rsidP="008F6325">
      <w:pPr>
        <w:rPr>
          <w:rFonts w:ascii="GHEA Grapalat" w:eastAsia="GHEA Grapalat" w:hAnsi="GHEA Grapalat" w:cs="GHEA Grapalat"/>
          <w:b/>
        </w:rPr>
      </w:pPr>
      <w:r w:rsidRPr="00FD1EE4">
        <w:rPr>
          <w:rFonts w:ascii="GHEA Grapalat" w:hAnsi="GHEA Grapalat"/>
        </w:rPr>
        <w:br w:type="page"/>
      </w:r>
    </w:p>
    <w:p w14:paraId="6F7DA60A" w14:textId="77777777" w:rsidR="0006114C" w:rsidRPr="00FD1EE4" w:rsidRDefault="0006114C"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Информация о бенефициарном владельце</w:t>
      </w:r>
    </w:p>
    <w:p w14:paraId="4257B795" w14:textId="77777777" w:rsidR="0006114C" w:rsidRPr="00FD1EE4" w:rsidRDefault="0006114C" w:rsidP="00CD5EA4">
      <w:pPr>
        <w:numPr>
          <w:ilvl w:val="1"/>
          <w:numId w:val="29"/>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Персональные идентификационные данные</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73193856" w14:textId="77777777" w:rsidTr="00C52993">
        <w:tc>
          <w:tcPr>
            <w:tcW w:w="4855" w:type="dxa"/>
            <w:shd w:val="clear" w:color="auto" w:fill="D9E2F3"/>
            <w:vAlign w:val="center"/>
          </w:tcPr>
          <w:p w14:paraId="3A2AA2F9"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5490" w:type="dxa"/>
            <w:vAlign w:val="center"/>
          </w:tcPr>
          <w:p w14:paraId="10BB0E1D" w14:textId="77777777" w:rsidR="0006114C" w:rsidRPr="00FD1EE4" w:rsidRDefault="0006114C" w:rsidP="00C52993">
            <w:pPr>
              <w:spacing w:before="240"/>
              <w:rPr>
                <w:rFonts w:ascii="GHEA Grapalat" w:eastAsia="GHEA Grapalat" w:hAnsi="GHEA Grapalat" w:cs="GHEA Grapalat"/>
              </w:rPr>
            </w:pPr>
          </w:p>
        </w:tc>
      </w:tr>
      <w:tr w:rsidR="0006114C" w:rsidRPr="00FD1EE4" w14:paraId="3B8B9A15" w14:textId="77777777" w:rsidTr="00C52993">
        <w:tc>
          <w:tcPr>
            <w:tcW w:w="4855" w:type="dxa"/>
            <w:shd w:val="clear" w:color="auto" w:fill="D9E2F3"/>
            <w:vAlign w:val="center"/>
          </w:tcPr>
          <w:p w14:paraId="29933839"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w:t>
            </w:r>
          </w:p>
        </w:tc>
        <w:tc>
          <w:tcPr>
            <w:tcW w:w="5490" w:type="dxa"/>
            <w:vAlign w:val="center"/>
          </w:tcPr>
          <w:p w14:paraId="0FE0BBA6" w14:textId="77777777" w:rsidR="0006114C" w:rsidRPr="00FD1EE4" w:rsidRDefault="0006114C" w:rsidP="00C52993">
            <w:pPr>
              <w:spacing w:before="240"/>
              <w:rPr>
                <w:rFonts w:ascii="GHEA Grapalat" w:eastAsia="GHEA Grapalat" w:hAnsi="GHEA Grapalat" w:cs="GHEA Grapalat"/>
              </w:rPr>
            </w:pPr>
          </w:p>
        </w:tc>
      </w:tr>
      <w:tr w:rsidR="0006114C" w:rsidRPr="00FD1EE4" w14:paraId="2AA07892" w14:textId="77777777" w:rsidTr="00C52993">
        <w:tc>
          <w:tcPr>
            <w:tcW w:w="4855" w:type="dxa"/>
            <w:shd w:val="clear" w:color="auto" w:fill="D9E2F3"/>
            <w:vAlign w:val="center"/>
          </w:tcPr>
          <w:p w14:paraId="75A2FC1B"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(на латыни)</w:t>
            </w:r>
          </w:p>
        </w:tc>
        <w:tc>
          <w:tcPr>
            <w:tcW w:w="5490" w:type="dxa"/>
            <w:vAlign w:val="center"/>
          </w:tcPr>
          <w:p w14:paraId="08AE87E8" w14:textId="77777777" w:rsidR="0006114C" w:rsidRPr="00FD1EE4" w:rsidRDefault="0006114C" w:rsidP="00C52993">
            <w:pPr>
              <w:spacing w:before="240"/>
              <w:rPr>
                <w:rFonts w:ascii="GHEA Grapalat" w:eastAsia="GHEA Grapalat" w:hAnsi="GHEA Grapalat" w:cs="GHEA Grapalat"/>
              </w:rPr>
            </w:pPr>
          </w:p>
        </w:tc>
      </w:tr>
      <w:tr w:rsidR="0006114C" w:rsidRPr="00FD1EE4" w14:paraId="2ED2BDD0" w14:textId="77777777" w:rsidTr="00C52993">
        <w:tc>
          <w:tcPr>
            <w:tcW w:w="4855" w:type="dxa"/>
            <w:shd w:val="clear" w:color="auto" w:fill="D9E2F3"/>
            <w:vAlign w:val="center"/>
          </w:tcPr>
          <w:p w14:paraId="693E2FBC"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 (латинскими буквами)</w:t>
            </w:r>
          </w:p>
        </w:tc>
        <w:tc>
          <w:tcPr>
            <w:tcW w:w="5490" w:type="dxa"/>
            <w:vAlign w:val="center"/>
          </w:tcPr>
          <w:p w14:paraId="11BA3011" w14:textId="77777777" w:rsidR="0006114C" w:rsidRPr="00FD1EE4" w:rsidRDefault="0006114C" w:rsidP="00C52993">
            <w:pPr>
              <w:spacing w:before="240"/>
              <w:rPr>
                <w:rFonts w:ascii="GHEA Grapalat" w:eastAsia="GHEA Grapalat" w:hAnsi="GHEA Grapalat" w:cs="GHEA Grapalat"/>
              </w:rPr>
            </w:pPr>
          </w:p>
        </w:tc>
      </w:tr>
      <w:tr w:rsidR="0006114C" w:rsidRPr="00FD1EE4" w14:paraId="6381582F" w14:textId="77777777" w:rsidTr="00C52993">
        <w:tc>
          <w:tcPr>
            <w:tcW w:w="4855" w:type="dxa"/>
            <w:shd w:val="clear" w:color="auto" w:fill="D9E2F3"/>
            <w:vAlign w:val="center"/>
          </w:tcPr>
          <w:p w14:paraId="65C8B2E5"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Гражданство</w:t>
            </w:r>
          </w:p>
        </w:tc>
        <w:tc>
          <w:tcPr>
            <w:tcW w:w="5490" w:type="dxa"/>
            <w:vAlign w:val="center"/>
          </w:tcPr>
          <w:p w14:paraId="5F83EF54" w14:textId="77777777" w:rsidR="0006114C" w:rsidRPr="00FD1EE4" w:rsidRDefault="0006114C" w:rsidP="00C52993">
            <w:pPr>
              <w:spacing w:before="240"/>
              <w:rPr>
                <w:rFonts w:ascii="GHEA Grapalat" w:eastAsia="GHEA Grapalat" w:hAnsi="GHEA Grapalat" w:cs="GHEA Grapalat"/>
              </w:rPr>
            </w:pPr>
          </w:p>
        </w:tc>
      </w:tr>
      <w:tr w:rsidR="0006114C" w:rsidRPr="00FD1EE4" w14:paraId="2132BCD3" w14:textId="77777777" w:rsidTr="00C52993">
        <w:tc>
          <w:tcPr>
            <w:tcW w:w="4855" w:type="dxa"/>
            <w:shd w:val="clear" w:color="auto" w:fill="D9E2F3"/>
            <w:vAlign w:val="center"/>
          </w:tcPr>
          <w:p w14:paraId="7420E7C6"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рождения, месяц, год</w:t>
            </w:r>
          </w:p>
        </w:tc>
        <w:tc>
          <w:tcPr>
            <w:tcW w:w="5490" w:type="dxa"/>
            <w:vAlign w:val="center"/>
          </w:tcPr>
          <w:p w14:paraId="2D689BEE" w14:textId="77777777" w:rsidR="0006114C" w:rsidRPr="00FD1EE4" w:rsidRDefault="0006114C" w:rsidP="00C52993">
            <w:pPr>
              <w:spacing w:before="240"/>
              <w:rPr>
                <w:rFonts w:ascii="GHEA Grapalat" w:eastAsia="GHEA Grapalat" w:hAnsi="GHEA Grapalat" w:cs="GHEA Grapalat"/>
              </w:rPr>
            </w:pPr>
          </w:p>
        </w:tc>
      </w:tr>
    </w:tbl>
    <w:p w14:paraId="3282A972"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Удостоверение личности</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317A68DD" w14:textId="77777777" w:rsidTr="00C52993">
        <w:tc>
          <w:tcPr>
            <w:tcW w:w="4855" w:type="dxa"/>
            <w:shd w:val="clear" w:color="auto" w:fill="D9E2F3"/>
            <w:vAlign w:val="center"/>
          </w:tcPr>
          <w:p w14:paraId="59AB3621"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документа</w:t>
            </w:r>
          </w:p>
        </w:tc>
        <w:tc>
          <w:tcPr>
            <w:tcW w:w="5490" w:type="dxa"/>
            <w:vAlign w:val="center"/>
          </w:tcPr>
          <w:p w14:paraId="18488747" w14:textId="77777777" w:rsidR="0006114C" w:rsidRPr="00FD1EE4" w:rsidRDefault="0006114C" w:rsidP="00C52993">
            <w:pPr>
              <w:spacing w:before="240"/>
              <w:rPr>
                <w:rFonts w:ascii="GHEA Grapalat" w:eastAsia="GHEA Grapalat" w:hAnsi="GHEA Grapalat" w:cs="GHEA Grapalat"/>
              </w:rPr>
            </w:pPr>
          </w:p>
        </w:tc>
      </w:tr>
      <w:tr w:rsidR="0006114C" w:rsidRPr="00FD1EE4" w14:paraId="4771A0CB" w14:textId="77777777" w:rsidTr="00C52993">
        <w:tc>
          <w:tcPr>
            <w:tcW w:w="4855" w:type="dxa"/>
            <w:shd w:val="clear" w:color="auto" w:fill="D9E2F3"/>
            <w:vAlign w:val="center"/>
          </w:tcPr>
          <w:p w14:paraId="4015B75C"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документа</w:t>
            </w:r>
          </w:p>
        </w:tc>
        <w:tc>
          <w:tcPr>
            <w:tcW w:w="5490" w:type="dxa"/>
            <w:vAlign w:val="center"/>
          </w:tcPr>
          <w:p w14:paraId="1C280C6E" w14:textId="77777777" w:rsidR="0006114C" w:rsidRPr="00FD1EE4" w:rsidRDefault="0006114C" w:rsidP="00C52993">
            <w:pPr>
              <w:spacing w:before="240"/>
              <w:rPr>
                <w:rFonts w:ascii="GHEA Grapalat" w:eastAsia="GHEA Grapalat" w:hAnsi="GHEA Grapalat" w:cs="GHEA Grapalat"/>
              </w:rPr>
            </w:pPr>
          </w:p>
        </w:tc>
      </w:tr>
      <w:tr w:rsidR="0006114C" w:rsidRPr="00FD1EE4" w14:paraId="4999BEBA" w14:textId="77777777" w:rsidTr="00C52993">
        <w:tc>
          <w:tcPr>
            <w:tcW w:w="4855" w:type="dxa"/>
            <w:shd w:val="clear" w:color="auto" w:fill="D9E2F3"/>
            <w:vAlign w:val="center"/>
          </w:tcPr>
          <w:p w14:paraId="6D325480"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выпуска</w:t>
            </w:r>
          </w:p>
        </w:tc>
        <w:tc>
          <w:tcPr>
            <w:tcW w:w="5490" w:type="dxa"/>
            <w:vAlign w:val="center"/>
          </w:tcPr>
          <w:p w14:paraId="3EE09AA7" w14:textId="77777777" w:rsidR="0006114C" w:rsidRPr="00FD1EE4" w:rsidRDefault="0006114C" w:rsidP="00C52993">
            <w:pPr>
              <w:spacing w:before="240"/>
              <w:rPr>
                <w:rFonts w:ascii="GHEA Grapalat" w:eastAsia="GHEA Grapalat" w:hAnsi="GHEA Grapalat" w:cs="GHEA Grapalat"/>
              </w:rPr>
            </w:pPr>
          </w:p>
        </w:tc>
      </w:tr>
      <w:tr w:rsidR="0006114C" w:rsidRPr="00FD1EE4" w14:paraId="2517329C" w14:textId="77777777" w:rsidTr="00C52993">
        <w:tc>
          <w:tcPr>
            <w:tcW w:w="4855" w:type="dxa"/>
            <w:shd w:val="clear" w:color="auto" w:fill="D9E2F3"/>
            <w:vAlign w:val="center"/>
          </w:tcPr>
          <w:p w14:paraId="2A36B90B"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Предоставление полномочий</w:t>
            </w:r>
          </w:p>
        </w:tc>
        <w:tc>
          <w:tcPr>
            <w:tcW w:w="5490" w:type="dxa"/>
            <w:vAlign w:val="center"/>
          </w:tcPr>
          <w:p w14:paraId="10659BD0" w14:textId="77777777" w:rsidR="0006114C" w:rsidRPr="00FD1EE4" w:rsidRDefault="0006114C" w:rsidP="00C52993">
            <w:pPr>
              <w:spacing w:before="240"/>
              <w:rPr>
                <w:rFonts w:ascii="GHEA Grapalat" w:eastAsia="GHEA Grapalat" w:hAnsi="GHEA Grapalat" w:cs="GHEA Grapalat"/>
              </w:rPr>
            </w:pPr>
          </w:p>
        </w:tc>
      </w:tr>
      <w:tr w:rsidR="0006114C" w:rsidRPr="00FD1EE4" w14:paraId="5F060E2A" w14:textId="77777777" w:rsidTr="00C52993">
        <w:tc>
          <w:tcPr>
            <w:tcW w:w="4855" w:type="dxa"/>
            <w:shd w:val="clear" w:color="auto" w:fill="D9E2F3"/>
            <w:vAlign w:val="center"/>
          </w:tcPr>
          <w:p w14:paraId="05FD5F6B"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социального страхования или эквивалентный номер</w:t>
            </w:r>
          </w:p>
        </w:tc>
        <w:tc>
          <w:tcPr>
            <w:tcW w:w="5490" w:type="dxa"/>
            <w:vAlign w:val="center"/>
          </w:tcPr>
          <w:p w14:paraId="6442500E" w14:textId="77777777" w:rsidR="0006114C" w:rsidRPr="00FD1EE4" w:rsidRDefault="0006114C" w:rsidP="00C52993">
            <w:pPr>
              <w:spacing w:before="240"/>
              <w:rPr>
                <w:rFonts w:ascii="GHEA Grapalat" w:eastAsia="GHEA Grapalat" w:hAnsi="GHEA Grapalat" w:cs="GHEA Grapalat"/>
              </w:rPr>
            </w:pPr>
          </w:p>
        </w:tc>
      </w:tr>
    </w:tbl>
    <w:p w14:paraId="065A3C60" w14:textId="77777777" w:rsidR="0006114C" w:rsidRPr="00FD1EE4" w:rsidRDefault="0006114C" w:rsidP="00CD5EA4">
      <w:pPr>
        <w:numPr>
          <w:ilvl w:val="1"/>
          <w:numId w:val="29"/>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Адрес личной регистрации</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0DC83E8A" w14:textId="77777777" w:rsidTr="00C52993">
        <w:tc>
          <w:tcPr>
            <w:tcW w:w="4855" w:type="dxa"/>
            <w:shd w:val="clear" w:color="auto" w:fill="D9E2F3"/>
            <w:vAlign w:val="center"/>
          </w:tcPr>
          <w:p w14:paraId="4ECADD8E"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5490" w:type="dxa"/>
            <w:vAlign w:val="center"/>
          </w:tcPr>
          <w:p w14:paraId="57A270A5" w14:textId="77777777" w:rsidR="0006114C" w:rsidRPr="00FD1EE4" w:rsidRDefault="0006114C" w:rsidP="00C52993">
            <w:pPr>
              <w:spacing w:before="240"/>
              <w:rPr>
                <w:rFonts w:ascii="GHEA Grapalat" w:eastAsia="GHEA Grapalat" w:hAnsi="GHEA Grapalat" w:cs="GHEA Grapalat"/>
              </w:rPr>
            </w:pPr>
          </w:p>
        </w:tc>
      </w:tr>
      <w:tr w:rsidR="0006114C" w:rsidRPr="00FD1EE4" w14:paraId="6704E050" w14:textId="77777777" w:rsidTr="00C52993">
        <w:tc>
          <w:tcPr>
            <w:tcW w:w="4855" w:type="dxa"/>
            <w:shd w:val="clear" w:color="auto" w:fill="D9E2F3"/>
            <w:vAlign w:val="center"/>
          </w:tcPr>
          <w:p w14:paraId="5613EA61"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5490" w:type="dxa"/>
            <w:vAlign w:val="center"/>
          </w:tcPr>
          <w:p w14:paraId="5513788F" w14:textId="77777777" w:rsidR="0006114C" w:rsidRPr="00FD1EE4" w:rsidRDefault="0006114C" w:rsidP="00C52993">
            <w:pPr>
              <w:spacing w:before="240"/>
              <w:rPr>
                <w:rFonts w:ascii="GHEA Grapalat" w:eastAsia="GHEA Grapalat" w:hAnsi="GHEA Grapalat" w:cs="GHEA Grapalat"/>
              </w:rPr>
            </w:pPr>
          </w:p>
        </w:tc>
      </w:tr>
      <w:tr w:rsidR="0006114C" w:rsidRPr="00FD1EE4" w14:paraId="2AAF9BF7" w14:textId="77777777" w:rsidTr="00C52993">
        <w:tc>
          <w:tcPr>
            <w:tcW w:w="4855" w:type="dxa"/>
            <w:shd w:val="clear" w:color="auto" w:fill="D9E2F3"/>
            <w:vAlign w:val="center"/>
          </w:tcPr>
          <w:p w14:paraId="411E3926"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5490" w:type="dxa"/>
            <w:vAlign w:val="center"/>
          </w:tcPr>
          <w:p w14:paraId="3F8349B6" w14:textId="77777777" w:rsidR="0006114C" w:rsidRPr="00FD1EE4" w:rsidRDefault="0006114C" w:rsidP="00C52993">
            <w:pPr>
              <w:spacing w:before="240"/>
              <w:rPr>
                <w:rFonts w:ascii="GHEA Grapalat" w:eastAsia="GHEA Grapalat" w:hAnsi="GHEA Grapalat" w:cs="GHEA Grapalat"/>
              </w:rPr>
            </w:pPr>
          </w:p>
        </w:tc>
      </w:tr>
      <w:tr w:rsidR="0006114C" w:rsidRPr="00FD1EE4" w14:paraId="4AA4440E" w14:textId="77777777" w:rsidTr="00C52993">
        <w:tc>
          <w:tcPr>
            <w:tcW w:w="4855" w:type="dxa"/>
            <w:shd w:val="clear" w:color="auto" w:fill="D9E2F3"/>
            <w:vAlign w:val="center"/>
          </w:tcPr>
          <w:p w14:paraId="2DFF2C32"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улицы, здание (дом), квартира</w:t>
            </w:r>
          </w:p>
        </w:tc>
        <w:tc>
          <w:tcPr>
            <w:tcW w:w="5490" w:type="dxa"/>
            <w:vAlign w:val="center"/>
          </w:tcPr>
          <w:p w14:paraId="314F4F5C" w14:textId="77777777" w:rsidR="0006114C" w:rsidRPr="00FD1EE4" w:rsidRDefault="0006114C" w:rsidP="00C52993">
            <w:pPr>
              <w:spacing w:before="240"/>
              <w:rPr>
                <w:rFonts w:ascii="GHEA Grapalat" w:eastAsia="GHEA Grapalat" w:hAnsi="GHEA Grapalat" w:cs="GHEA Grapalat"/>
              </w:rPr>
            </w:pPr>
          </w:p>
        </w:tc>
      </w:tr>
    </w:tbl>
    <w:p w14:paraId="1AD39971"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Адрес проживания человека</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166741BC" w14:textId="77777777" w:rsidTr="00C52993">
        <w:tc>
          <w:tcPr>
            <w:tcW w:w="4855" w:type="dxa"/>
            <w:shd w:val="clear" w:color="auto" w:fill="D9E2F3"/>
            <w:vAlign w:val="center"/>
          </w:tcPr>
          <w:p w14:paraId="42B23B0C"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5490" w:type="dxa"/>
            <w:vAlign w:val="center"/>
          </w:tcPr>
          <w:p w14:paraId="4A9021A3" w14:textId="77777777" w:rsidR="0006114C" w:rsidRPr="00FD1EE4" w:rsidRDefault="0006114C" w:rsidP="00C52993">
            <w:pPr>
              <w:spacing w:before="240"/>
              <w:rPr>
                <w:rFonts w:ascii="GHEA Grapalat" w:eastAsia="GHEA Grapalat" w:hAnsi="GHEA Grapalat" w:cs="GHEA Grapalat"/>
              </w:rPr>
            </w:pPr>
          </w:p>
        </w:tc>
      </w:tr>
      <w:tr w:rsidR="0006114C" w:rsidRPr="00FD1EE4" w14:paraId="4CA8C996" w14:textId="77777777" w:rsidTr="00C52993">
        <w:tc>
          <w:tcPr>
            <w:tcW w:w="4855" w:type="dxa"/>
            <w:shd w:val="clear" w:color="auto" w:fill="D9E2F3"/>
            <w:vAlign w:val="center"/>
          </w:tcPr>
          <w:p w14:paraId="125182C5"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5490" w:type="dxa"/>
            <w:vAlign w:val="center"/>
          </w:tcPr>
          <w:p w14:paraId="5C127F41" w14:textId="77777777" w:rsidR="0006114C" w:rsidRPr="00FD1EE4" w:rsidRDefault="0006114C" w:rsidP="00C52993">
            <w:pPr>
              <w:spacing w:before="240"/>
              <w:rPr>
                <w:rFonts w:ascii="GHEA Grapalat" w:eastAsia="GHEA Grapalat" w:hAnsi="GHEA Grapalat" w:cs="GHEA Grapalat"/>
              </w:rPr>
            </w:pPr>
          </w:p>
        </w:tc>
      </w:tr>
      <w:tr w:rsidR="0006114C" w:rsidRPr="00FD1EE4" w14:paraId="5EF6C8D3" w14:textId="77777777" w:rsidTr="00C52993">
        <w:tc>
          <w:tcPr>
            <w:tcW w:w="4855" w:type="dxa"/>
            <w:shd w:val="clear" w:color="auto" w:fill="D9E2F3"/>
            <w:vAlign w:val="center"/>
          </w:tcPr>
          <w:p w14:paraId="024A6BB1"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5490" w:type="dxa"/>
            <w:vAlign w:val="center"/>
          </w:tcPr>
          <w:p w14:paraId="7C1223DD" w14:textId="77777777" w:rsidR="0006114C" w:rsidRPr="00FD1EE4" w:rsidRDefault="0006114C" w:rsidP="00C52993">
            <w:pPr>
              <w:spacing w:before="240"/>
              <w:rPr>
                <w:rFonts w:ascii="GHEA Grapalat" w:eastAsia="GHEA Grapalat" w:hAnsi="GHEA Grapalat" w:cs="GHEA Grapalat"/>
              </w:rPr>
            </w:pPr>
          </w:p>
        </w:tc>
      </w:tr>
      <w:tr w:rsidR="0006114C" w:rsidRPr="00FD1EE4" w14:paraId="59268319" w14:textId="77777777" w:rsidTr="00C52993">
        <w:tc>
          <w:tcPr>
            <w:tcW w:w="4855" w:type="dxa"/>
            <w:shd w:val="clear" w:color="auto" w:fill="D9E2F3"/>
            <w:vAlign w:val="center"/>
          </w:tcPr>
          <w:p w14:paraId="3C833B04"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улицы, здание (дом), квартира</w:t>
            </w:r>
          </w:p>
        </w:tc>
        <w:tc>
          <w:tcPr>
            <w:tcW w:w="5490" w:type="dxa"/>
            <w:vAlign w:val="center"/>
          </w:tcPr>
          <w:p w14:paraId="117BE5AB" w14:textId="77777777" w:rsidR="0006114C" w:rsidRPr="00FD1EE4" w:rsidRDefault="0006114C" w:rsidP="00C52993">
            <w:pPr>
              <w:spacing w:before="240"/>
              <w:rPr>
                <w:rFonts w:ascii="GHEA Grapalat" w:eastAsia="GHEA Grapalat" w:hAnsi="GHEA Grapalat" w:cs="GHEA Grapalat"/>
              </w:rPr>
            </w:pPr>
          </w:p>
        </w:tc>
      </w:tr>
    </w:tbl>
    <w:p w14:paraId="358035D7" w14:textId="77777777" w:rsidR="0006114C" w:rsidRPr="00FD1EE4" w:rsidRDefault="0006114C"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Основания для признания лица бенефициарным владельцем (за исключением организаций, предоставляющих отчетность в секторе использования недр)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5FAA1688" w14:textId="77777777" w:rsidTr="00C52993">
        <w:trPr>
          <w:trHeight w:val="924"/>
        </w:trPr>
        <w:tc>
          <w:tcPr>
            <w:tcW w:w="10345" w:type="dxa"/>
            <w:gridSpan w:val="2"/>
            <w:vAlign w:val="center"/>
          </w:tcPr>
          <w:p w14:paraId="129E5831" w14:textId="77777777" w:rsidR="0006114C" w:rsidRPr="00FD1EE4" w:rsidRDefault="0006114C" w:rsidP="00C52993">
            <w:pPr>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а </w:t>
            </w:r>
            <w:r w:rsidRPr="00FD1EE4">
              <w:rPr>
                <w:rFonts w:ascii="Cambria Math" w:eastAsia="Cambria Math" w:hAnsi="Cambria Math" w:cs="Cambria Math"/>
              </w:rPr>
              <w:t xml:space="preserve">. </w:t>
            </w:r>
            <w:r w:rsidRPr="00FD1EE4">
              <w:rPr>
                <w:rFonts w:ascii="GHEA Grapalat" w:eastAsia="GHEA Grapalat" w:hAnsi="GHEA Grapalat" w:cs="GHEA Grapalat"/>
              </w:rPr>
              <w:t>прямо или косвенно владеет 20 процентами или более голосующих акций (акциями, паями) юридического лица или прямо или косвенно имеет 20 процентов или более участия в уставном капитале юридического лица.</w:t>
            </w:r>
          </w:p>
        </w:tc>
      </w:tr>
      <w:tr w:rsidR="0006114C" w:rsidRPr="00FD1EE4" w14:paraId="5E304819" w14:textId="77777777" w:rsidTr="005E37C6">
        <w:trPr>
          <w:trHeight w:val="375"/>
        </w:trPr>
        <w:tc>
          <w:tcPr>
            <w:tcW w:w="4855" w:type="dxa"/>
            <w:shd w:val="clear" w:color="auto" w:fill="D9E2F3"/>
            <w:vAlign w:val="center"/>
          </w:tcPr>
          <w:p w14:paraId="1B2F4B3B"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5490" w:type="dxa"/>
            <w:shd w:val="clear" w:color="auto" w:fill="FFFFFF"/>
            <w:vAlign w:val="center"/>
          </w:tcPr>
          <w:p w14:paraId="0065D886" w14:textId="77777777" w:rsidR="0006114C" w:rsidRPr="00FD1EE4" w:rsidRDefault="0006114C" w:rsidP="00C52993">
            <w:pPr>
              <w:rPr>
                <w:rFonts w:ascii="GHEA Grapalat" w:eastAsia="GHEA Grapalat" w:hAnsi="GHEA Grapalat" w:cs="GHEA Grapalat"/>
              </w:rPr>
            </w:pPr>
          </w:p>
        </w:tc>
      </w:tr>
      <w:tr w:rsidR="0006114C" w:rsidRPr="00FD1EE4" w14:paraId="3BF43F59" w14:textId="77777777" w:rsidTr="005E37C6">
        <w:trPr>
          <w:trHeight w:val="942"/>
        </w:trPr>
        <w:tc>
          <w:tcPr>
            <w:tcW w:w="4855" w:type="dxa"/>
            <w:shd w:val="clear" w:color="auto" w:fill="D9E2F3"/>
            <w:vAlign w:val="center"/>
          </w:tcPr>
          <w:p w14:paraId="7D4AC27E"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5490" w:type="dxa"/>
            <w:vAlign w:val="center"/>
          </w:tcPr>
          <w:p w14:paraId="38145B14" w14:textId="77777777" w:rsidR="0006114C" w:rsidRPr="00FD1EE4" w:rsidRDefault="0006114C" w:rsidP="00C52993">
            <w:pPr>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Непосредственное участие</w:t>
            </w:r>
          </w:p>
          <w:p w14:paraId="7FF6D91E" w14:textId="77777777" w:rsidR="0006114C" w:rsidRPr="00FD1EE4" w:rsidRDefault="0006114C" w:rsidP="00C52993">
            <w:pPr>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r w:rsidR="0006114C" w:rsidRPr="00FD1EE4" w14:paraId="39FCF351" w14:textId="77777777" w:rsidTr="00C52993">
        <w:tc>
          <w:tcPr>
            <w:tcW w:w="10345" w:type="dxa"/>
            <w:gridSpan w:val="2"/>
            <w:vAlign w:val="center"/>
          </w:tcPr>
          <w:p w14:paraId="242EFF18" w14:textId="77777777" w:rsidR="0006114C" w:rsidRPr="00FD1EE4" w:rsidRDefault="0006114C" w:rsidP="00C52993">
            <w:pPr>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b </w:t>
            </w:r>
            <w:r w:rsidRPr="00FD1EE4">
              <w:rPr>
                <w:rFonts w:ascii="Cambria Math" w:eastAsia="Cambria Math" w:hAnsi="Cambria Math" w:cs="Cambria Math"/>
              </w:rPr>
              <w:t xml:space="preserve">. </w:t>
            </w:r>
            <w:r w:rsidRPr="00FD1EE4">
              <w:rPr>
                <w:rFonts w:ascii="GHEA Grapalat" w:eastAsia="GHEA Grapalat" w:hAnsi="GHEA Grapalat" w:cs="GHEA Grapalat"/>
              </w:rPr>
              <w:t>осуществляет фактический (де-факто) контроль над юридическим лицом иными средствами.</w:t>
            </w:r>
          </w:p>
        </w:tc>
      </w:tr>
      <w:tr w:rsidR="0006114C" w:rsidRPr="00FD1EE4" w14:paraId="3B73051E" w14:textId="77777777" w:rsidTr="00C52993">
        <w:tc>
          <w:tcPr>
            <w:tcW w:w="10345" w:type="dxa"/>
            <w:gridSpan w:val="2"/>
            <w:vAlign w:val="center"/>
          </w:tcPr>
          <w:p w14:paraId="380F3BB9" w14:textId="77777777" w:rsidR="0006114C" w:rsidRPr="00FD1EE4" w:rsidRDefault="0006114C" w:rsidP="00C52993">
            <w:pPr>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c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является должностным лицом, осуществляющим общее или текущее управление деятельностью соответствующего юридического лица.</w:t>
            </w:r>
            <w:r w:rsidRPr="00FD1EE4">
              <w:rPr>
                <w:rFonts w:ascii="GHEA Grapalat" w:hAnsi="GHEA Grapalat"/>
              </w:rPr>
              <w:t xml:space="preserve"> </w:t>
            </w:r>
            <w:r w:rsidRPr="00FD1EE4">
              <w:rPr>
                <w:rFonts w:ascii="GHEA Grapalat" w:eastAsia="GHEA Grapalat" w:hAnsi="GHEA Grapalat" w:cs="GHEA Grapalat"/>
              </w:rPr>
              <w:t>в случае отсутствия физического лица, отвечающего требованиям пунктов «а» и «б»</w:t>
            </w:r>
          </w:p>
        </w:tc>
      </w:tr>
    </w:tbl>
    <w:p w14:paraId="469832BB"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Основания для признания лица бенефициарным владельцем (для организаций, предоставляющих отчетность в секторе использования недр)</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20227E26" w14:textId="77777777" w:rsidTr="005E37C6">
        <w:trPr>
          <w:trHeight w:val="924"/>
        </w:trPr>
        <w:tc>
          <w:tcPr>
            <w:tcW w:w="10345" w:type="dxa"/>
            <w:gridSpan w:val="2"/>
            <w:vAlign w:val="center"/>
          </w:tcPr>
          <w:p w14:paraId="57DEF9D0" w14:textId="77777777" w:rsidR="0006114C" w:rsidRPr="00FD1EE4" w:rsidRDefault="0006114C" w:rsidP="005E37C6">
            <w:pPr>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а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прямо или косвенно владеет 10 процентами или более голосующих акций (акциями, паями) юридического лица или прямо или косвенно имеет 10 процентов или более доли в уставном капитале юридического лица.</w:t>
            </w:r>
          </w:p>
        </w:tc>
      </w:tr>
      <w:tr w:rsidR="0006114C" w:rsidRPr="00FD1EE4" w14:paraId="4246C1C0" w14:textId="77777777" w:rsidTr="005E37C6">
        <w:trPr>
          <w:trHeight w:val="684"/>
        </w:trPr>
        <w:tc>
          <w:tcPr>
            <w:tcW w:w="4855" w:type="dxa"/>
            <w:shd w:val="clear" w:color="auto" w:fill="D9E2F3"/>
            <w:vAlign w:val="center"/>
          </w:tcPr>
          <w:p w14:paraId="664E4C9F" w14:textId="77777777" w:rsidR="0006114C" w:rsidRPr="00FD1EE4" w:rsidRDefault="0006114C" w:rsidP="005E37C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5490" w:type="dxa"/>
            <w:shd w:val="clear" w:color="auto" w:fill="auto"/>
            <w:vAlign w:val="center"/>
          </w:tcPr>
          <w:p w14:paraId="64DE6147" w14:textId="77777777" w:rsidR="0006114C" w:rsidRPr="00FD1EE4" w:rsidRDefault="0006114C" w:rsidP="005E37C6">
            <w:pPr>
              <w:rPr>
                <w:rFonts w:ascii="GHEA Grapalat" w:eastAsia="GHEA Grapalat" w:hAnsi="GHEA Grapalat" w:cs="GHEA Grapalat"/>
              </w:rPr>
            </w:pPr>
          </w:p>
        </w:tc>
      </w:tr>
      <w:tr w:rsidR="0006114C" w:rsidRPr="00FD1EE4" w14:paraId="7C19C715" w14:textId="77777777" w:rsidTr="005E37C6">
        <w:trPr>
          <w:trHeight w:val="942"/>
        </w:trPr>
        <w:tc>
          <w:tcPr>
            <w:tcW w:w="4855" w:type="dxa"/>
            <w:shd w:val="clear" w:color="auto" w:fill="D9E2F3"/>
            <w:vAlign w:val="center"/>
          </w:tcPr>
          <w:p w14:paraId="2F83BE3D" w14:textId="77777777" w:rsidR="0006114C" w:rsidRPr="00FD1EE4" w:rsidRDefault="0006114C" w:rsidP="005E37C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5490" w:type="dxa"/>
            <w:vAlign w:val="center"/>
          </w:tcPr>
          <w:p w14:paraId="6C25FBAE" w14:textId="77777777" w:rsidR="0006114C" w:rsidRPr="00FD1EE4" w:rsidRDefault="0006114C" w:rsidP="005E37C6">
            <w:pPr>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Непосредственное участие</w:t>
            </w:r>
          </w:p>
          <w:p w14:paraId="08353408" w14:textId="77777777" w:rsidR="0006114C" w:rsidRPr="00FD1EE4" w:rsidRDefault="0006114C" w:rsidP="005E37C6">
            <w:pPr>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Косвенное участие</w:t>
            </w:r>
          </w:p>
        </w:tc>
      </w:tr>
      <w:tr w:rsidR="0006114C" w:rsidRPr="00FD1EE4" w14:paraId="45829AC8" w14:textId="77777777" w:rsidTr="005E37C6">
        <w:tc>
          <w:tcPr>
            <w:tcW w:w="10345" w:type="dxa"/>
            <w:gridSpan w:val="2"/>
            <w:vAlign w:val="center"/>
          </w:tcPr>
          <w:p w14:paraId="03F768F8" w14:textId="77777777" w:rsidR="0006114C" w:rsidRPr="00FD1EE4" w:rsidRDefault="0006114C" w:rsidP="005E37C6">
            <w:pPr>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б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имеет право назначать или отстранять большинство членов руководящих органов юридического лица.</w:t>
            </w:r>
          </w:p>
        </w:tc>
      </w:tr>
      <w:tr w:rsidR="0006114C" w:rsidRPr="00FD1EE4" w14:paraId="37F7C641" w14:textId="77777777" w:rsidTr="005E37C6">
        <w:tc>
          <w:tcPr>
            <w:tcW w:w="10345" w:type="dxa"/>
            <w:gridSpan w:val="2"/>
            <w:vAlign w:val="center"/>
          </w:tcPr>
          <w:p w14:paraId="3E78B656" w14:textId="77777777" w:rsidR="0006114C" w:rsidRPr="00FD1EE4" w:rsidRDefault="0006114C" w:rsidP="005E37C6">
            <w:pPr>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c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получил выгоду от юридического лица бесплатно в размере не менее 15 процентов от прибыли, полученной этим юридическим лицом в году, предшествующем отчетному году.</w:t>
            </w:r>
          </w:p>
        </w:tc>
      </w:tr>
      <w:tr w:rsidR="0006114C" w:rsidRPr="00FD1EE4" w14:paraId="616213C2" w14:textId="77777777" w:rsidTr="005E37C6">
        <w:tc>
          <w:tcPr>
            <w:tcW w:w="10345" w:type="dxa"/>
            <w:gridSpan w:val="2"/>
            <w:vAlign w:val="center"/>
          </w:tcPr>
          <w:p w14:paraId="377D6A41" w14:textId="77777777" w:rsidR="0006114C" w:rsidRPr="00FD1EE4" w:rsidRDefault="0006114C" w:rsidP="005E37C6">
            <w:pPr>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д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осуществляет реальный (де-факто) контроль над юридическим лицом иными способами</w:t>
            </w:r>
          </w:p>
        </w:tc>
      </w:tr>
      <w:tr w:rsidR="0006114C" w:rsidRPr="00FD1EE4" w14:paraId="3D49BD43" w14:textId="77777777" w:rsidTr="005E37C6">
        <w:tc>
          <w:tcPr>
            <w:tcW w:w="10345" w:type="dxa"/>
            <w:gridSpan w:val="2"/>
            <w:vAlign w:val="center"/>
          </w:tcPr>
          <w:p w14:paraId="0A9CD2A5" w14:textId="77777777" w:rsidR="0006114C" w:rsidRPr="00FD1EE4" w:rsidRDefault="0006114C" w:rsidP="005E37C6">
            <w:pPr>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 xml:space="preserve">е </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является должностным лицом, осуществляющим общее или текущее управление деятельностью юридического лица в случае отсутствия физического лица, отвечающего требованиям пунктов «а» – «d».</w:t>
            </w:r>
          </w:p>
        </w:tc>
      </w:tr>
    </w:tbl>
    <w:p w14:paraId="50EE8B74"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Информация о статусе бенефициарного владельца</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0230B8D7" w14:textId="77777777" w:rsidTr="00CD5EA4">
        <w:trPr>
          <w:trHeight w:val="204"/>
        </w:trPr>
        <w:tc>
          <w:tcPr>
            <w:tcW w:w="4855" w:type="dxa"/>
            <w:shd w:val="clear" w:color="auto" w:fill="D9E2F3"/>
            <w:vAlign w:val="center"/>
          </w:tcPr>
          <w:p w14:paraId="6A68D25B"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месяц, год наступления срока получения права собственности.</w:t>
            </w:r>
          </w:p>
        </w:tc>
        <w:tc>
          <w:tcPr>
            <w:tcW w:w="5490" w:type="dxa"/>
            <w:vAlign w:val="center"/>
          </w:tcPr>
          <w:p w14:paraId="525AD881" w14:textId="77777777" w:rsidR="0006114C" w:rsidRPr="00FD1EE4" w:rsidRDefault="0006114C" w:rsidP="00F631A7">
            <w:pPr>
              <w:spacing w:before="240"/>
              <w:rPr>
                <w:rFonts w:ascii="GHEA Grapalat" w:eastAsia="GHEA Grapalat" w:hAnsi="GHEA Grapalat" w:cs="GHEA Grapalat"/>
              </w:rPr>
            </w:pPr>
          </w:p>
        </w:tc>
      </w:tr>
      <w:tr w:rsidR="0006114C" w:rsidRPr="00FD1EE4" w14:paraId="551CE33E" w14:textId="77777777" w:rsidTr="005E37C6">
        <w:tc>
          <w:tcPr>
            <w:tcW w:w="4855" w:type="dxa"/>
            <w:shd w:val="clear" w:color="auto" w:fill="D9E2F3"/>
            <w:vAlign w:val="center"/>
          </w:tcPr>
          <w:p w14:paraId="222FB9C5"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Осуществление контроля над организацией</w:t>
            </w:r>
          </w:p>
        </w:tc>
        <w:tc>
          <w:tcPr>
            <w:tcW w:w="5490" w:type="dxa"/>
            <w:vAlign w:val="center"/>
          </w:tcPr>
          <w:p w14:paraId="1BF66DBF" w14:textId="77777777" w:rsidR="0006114C" w:rsidRPr="00FD1EE4" w:rsidRDefault="0006114C" w:rsidP="00F631A7">
            <w:pPr>
              <w:spacing w:before="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Раздельный</w:t>
            </w:r>
          </w:p>
          <w:p w14:paraId="57DD0530" w14:textId="77777777" w:rsidR="0006114C" w:rsidRPr="00FD1EE4" w:rsidRDefault="0006114C" w:rsidP="00F631A7">
            <w:pPr>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Совместно с аффилированными лицами</w:t>
            </w:r>
          </w:p>
        </w:tc>
      </w:tr>
      <w:tr w:rsidR="0006114C" w:rsidRPr="00FD1EE4" w14:paraId="7652F2FA" w14:textId="77777777" w:rsidTr="00CD5EA4">
        <w:trPr>
          <w:trHeight w:val="699"/>
        </w:trPr>
        <w:tc>
          <w:tcPr>
            <w:tcW w:w="4855" w:type="dxa"/>
            <w:shd w:val="clear" w:color="auto" w:fill="D9E2F3"/>
            <w:vAlign w:val="center"/>
          </w:tcPr>
          <w:p w14:paraId="5046B570"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Бенефициарным владельцем отчетной организации в секторе недр является должностное лицо или член его семьи.</w:t>
            </w:r>
          </w:p>
        </w:tc>
        <w:tc>
          <w:tcPr>
            <w:tcW w:w="5490" w:type="dxa"/>
            <w:vAlign w:val="center"/>
          </w:tcPr>
          <w:p w14:paraId="43AB6374" w14:textId="77777777" w:rsidR="0006114C" w:rsidRPr="00FD1EE4" w:rsidRDefault="0006114C" w:rsidP="00F631A7">
            <w:pPr>
              <w:spacing w:before="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Да</w:t>
            </w:r>
          </w:p>
          <w:p w14:paraId="211323D9" w14:textId="77777777" w:rsidR="0006114C" w:rsidRPr="00FD1EE4" w:rsidRDefault="0006114C" w:rsidP="00F631A7">
            <w:pPr>
              <w:spacing w:before="240"/>
              <w:rPr>
                <w:rFonts w:ascii="GHEA Grapalat" w:eastAsia="GHEA Grapalat" w:hAnsi="GHEA Grapalat" w:cs="GHEA Grapalat"/>
              </w:rPr>
            </w:pPr>
            <w:r w:rsidRPr="00FD1EE4">
              <w:rPr>
                <w:rFonts w:ascii="Segoe UI Symbol" w:eastAsia="MS Gothic" w:hAnsi="Segoe UI Symbol" w:cs="Segoe UI Symbol"/>
              </w:rPr>
              <w:t xml:space="preserve">☐ </w:t>
            </w:r>
            <w:r w:rsidRPr="00FD1EE4">
              <w:rPr>
                <w:rFonts w:ascii="GHEA Grapalat" w:eastAsia="GHEA Grapalat" w:hAnsi="GHEA Grapalat" w:cs="GHEA Grapalat"/>
              </w:rPr>
              <w:tab/>
              <w:t>Нет</w:t>
            </w:r>
          </w:p>
        </w:tc>
      </w:tr>
    </w:tbl>
    <w:p w14:paraId="67405508"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Контактная информация бенефициарного владельца</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44C21A2A" w14:textId="77777777" w:rsidTr="00F631A7">
        <w:tc>
          <w:tcPr>
            <w:tcW w:w="4855" w:type="dxa"/>
            <w:shd w:val="clear" w:color="auto" w:fill="D9E2F3"/>
            <w:vAlign w:val="center"/>
          </w:tcPr>
          <w:p w14:paraId="2A0B099F"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Cambria Math" w:eastAsia="Cambria Math" w:hAnsi="Cambria Math" w:cs="Cambria Math"/>
                <w:color w:val="000000"/>
              </w:rPr>
              <w:t xml:space="preserve">Адрес </w:t>
            </w:r>
            <w:r w:rsidRPr="00FD1EE4">
              <w:rPr>
                <w:rFonts w:ascii="GHEA Grapalat" w:eastAsia="GHEA Grapalat" w:hAnsi="GHEA Grapalat" w:cs="GHEA Grapalat"/>
                <w:color w:val="000000"/>
              </w:rPr>
              <w:t>электронной почты</w:t>
            </w:r>
          </w:p>
        </w:tc>
        <w:tc>
          <w:tcPr>
            <w:tcW w:w="5490" w:type="dxa"/>
            <w:vAlign w:val="center"/>
          </w:tcPr>
          <w:p w14:paraId="047CD9F4" w14:textId="77777777" w:rsidR="0006114C" w:rsidRPr="00FD1EE4" w:rsidRDefault="0006114C" w:rsidP="00F631A7">
            <w:pPr>
              <w:spacing w:before="240"/>
              <w:rPr>
                <w:rFonts w:ascii="GHEA Grapalat" w:eastAsia="GHEA Grapalat" w:hAnsi="GHEA Grapalat" w:cs="GHEA Grapalat"/>
              </w:rPr>
            </w:pPr>
          </w:p>
        </w:tc>
      </w:tr>
      <w:tr w:rsidR="0006114C" w:rsidRPr="00FD1EE4" w14:paraId="1B7D8C07" w14:textId="77777777" w:rsidTr="00F631A7">
        <w:tc>
          <w:tcPr>
            <w:tcW w:w="4855" w:type="dxa"/>
            <w:shd w:val="clear" w:color="auto" w:fill="D9E2F3"/>
            <w:vAlign w:val="center"/>
          </w:tcPr>
          <w:p w14:paraId="6572A3C2"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телефона</w:t>
            </w:r>
          </w:p>
        </w:tc>
        <w:tc>
          <w:tcPr>
            <w:tcW w:w="5490" w:type="dxa"/>
            <w:vAlign w:val="center"/>
          </w:tcPr>
          <w:p w14:paraId="7A0135E5" w14:textId="77777777" w:rsidR="0006114C" w:rsidRPr="00FD1EE4" w:rsidRDefault="0006114C" w:rsidP="00F631A7">
            <w:pPr>
              <w:spacing w:before="240"/>
              <w:rPr>
                <w:rFonts w:ascii="GHEA Grapalat" w:eastAsia="GHEA Grapalat" w:hAnsi="GHEA Grapalat" w:cs="GHEA Grapalat"/>
              </w:rPr>
            </w:pPr>
          </w:p>
        </w:tc>
      </w:tr>
    </w:tbl>
    <w:p w14:paraId="3A71A982" w14:textId="600F0DE0" w:rsidR="0006114C" w:rsidRPr="00FD1EE4" w:rsidRDefault="0006114C" w:rsidP="008F6325">
      <w:pPr>
        <w:pBdr>
          <w:top w:val="nil"/>
          <w:left w:val="nil"/>
          <w:bottom w:val="nil"/>
          <w:right w:val="nil"/>
          <w:between w:val="nil"/>
        </w:pBdr>
        <w:ind w:left="792"/>
        <w:rPr>
          <w:rFonts w:ascii="GHEA Grapalat" w:eastAsia="GHEA Grapalat" w:hAnsi="GHEA Grapalat" w:cs="GHEA Grapalat"/>
          <w:i/>
          <w:color w:val="000000"/>
        </w:rPr>
      </w:pPr>
    </w:p>
    <w:p w14:paraId="3580A636" w14:textId="77777777" w:rsidR="0006114C" w:rsidRPr="00FD1EE4" w:rsidRDefault="0006114C"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Промежуточные юридические лица</w:t>
      </w:r>
    </w:p>
    <w:p w14:paraId="2375321F"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Сведения об организации</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1F6A1CCC" w14:textId="77777777" w:rsidTr="00F631A7">
        <w:tc>
          <w:tcPr>
            <w:tcW w:w="4855" w:type="dxa"/>
            <w:shd w:val="clear" w:color="auto" w:fill="D9E2F3"/>
            <w:vAlign w:val="center"/>
          </w:tcPr>
          <w:p w14:paraId="62109432"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5490" w:type="dxa"/>
            <w:vAlign w:val="center"/>
          </w:tcPr>
          <w:p w14:paraId="31122033" w14:textId="77777777" w:rsidR="0006114C" w:rsidRPr="00FD1EE4" w:rsidRDefault="0006114C" w:rsidP="00F631A7">
            <w:pPr>
              <w:spacing w:before="240"/>
              <w:rPr>
                <w:rFonts w:ascii="GHEA Grapalat" w:eastAsia="GHEA Grapalat" w:hAnsi="GHEA Grapalat" w:cs="GHEA Grapalat"/>
              </w:rPr>
            </w:pPr>
          </w:p>
        </w:tc>
      </w:tr>
      <w:tr w:rsidR="0006114C" w:rsidRPr="00FD1EE4" w14:paraId="0530AF2F" w14:textId="77777777" w:rsidTr="00F631A7">
        <w:tc>
          <w:tcPr>
            <w:tcW w:w="4855" w:type="dxa"/>
            <w:shd w:val="clear" w:color="auto" w:fill="D9E2F3"/>
            <w:vAlign w:val="center"/>
          </w:tcPr>
          <w:p w14:paraId="44DF7089"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5490" w:type="dxa"/>
            <w:vAlign w:val="center"/>
          </w:tcPr>
          <w:p w14:paraId="4AED1AF9" w14:textId="77777777" w:rsidR="0006114C" w:rsidRPr="00FD1EE4" w:rsidRDefault="0006114C" w:rsidP="00F631A7">
            <w:pPr>
              <w:spacing w:before="240"/>
              <w:rPr>
                <w:rFonts w:ascii="GHEA Grapalat" w:eastAsia="GHEA Grapalat" w:hAnsi="GHEA Grapalat" w:cs="GHEA Grapalat"/>
              </w:rPr>
            </w:pPr>
          </w:p>
        </w:tc>
      </w:tr>
      <w:tr w:rsidR="0006114C" w:rsidRPr="00FD1EE4" w14:paraId="0BFE9C2F" w14:textId="77777777" w:rsidTr="00F631A7">
        <w:tc>
          <w:tcPr>
            <w:tcW w:w="4855" w:type="dxa"/>
            <w:shd w:val="clear" w:color="auto" w:fill="D9E2F3"/>
            <w:vAlign w:val="center"/>
          </w:tcPr>
          <w:p w14:paraId="37BD40B1"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Регистрационный номер штата</w:t>
            </w:r>
          </w:p>
        </w:tc>
        <w:tc>
          <w:tcPr>
            <w:tcW w:w="5490" w:type="dxa"/>
            <w:vAlign w:val="center"/>
          </w:tcPr>
          <w:p w14:paraId="72679CFD" w14:textId="77777777" w:rsidR="0006114C" w:rsidRPr="00FD1EE4" w:rsidRDefault="0006114C" w:rsidP="00F631A7">
            <w:pPr>
              <w:spacing w:before="240"/>
              <w:rPr>
                <w:rFonts w:ascii="GHEA Grapalat" w:eastAsia="GHEA Grapalat" w:hAnsi="GHEA Grapalat" w:cs="GHEA Grapalat"/>
              </w:rPr>
            </w:pPr>
          </w:p>
        </w:tc>
      </w:tr>
      <w:tr w:rsidR="0006114C" w:rsidRPr="00FD1EE4" w14:paraId="18793298" w14:textId="77777777" w:rsidTr="00F631A7">
        <w:tc>
          <w:tcPr>
            <w:tcW w:w="4855" w:type="dxa"/>
            <w:shd w:val="clear" w:color="auto" w:fill="D9E2F3"/>
            <w:vAlign w:val="center"/>
          </w:tcPr>
          <w:p w14:paraId="41BA7DBB"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месяц, год регистрации</w:t>
            </w:r>
          </w:p>
        </w:tc>
        <w:tc>
          <w:tcPr>
            <w:tcW w:w="5490" w:type="dxa"/>
            <w:vAlign w:val="center"/>
          </w:tcPr>
          <w:p w14:paraId="2A7653CA" w14:textId="77777777" w:rsidR="0006114C" w:rsidRPr="00FD1EE4" w:rsidRDefault="0006114C" w:rsidP="00F631A7">
            <w:pPr>
              <w:spacing w:before="240"/>
              <w:rPr>
                <w:rFonts w:ascii="GHEA Grapalat" w:eastAsia="GHEA Grapalat" w:hAnsi="GHEA Grapalat" w:cs="GHEA Grapalat"/>
              </w:rPr>
            </w:pPr>
          </w:p>
        </w:tc>
      </w:tr>
      <w:tr w:rsidR="0006114C" w:rsidRPr="00FD1EE4" w14:paraId="3C490DAA" w14:textId="77777777" w:rsidTr="00F631A7">
        <w:tc>
          <w:tcPr>
            <w:tcW w:w="4855" w:type="dxa"/>
            <w:shd w:val="clear" w:color="auto" w:fill="D9E2F3"/>
            <w:vAlign w:val="center"/>
          </w:tcPr>
          <w:p w14:paraId="7C96AC42"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5490" w:type="dxa"/>
            <w:vAlign w:val="center"/>
          </w:tcPr>
          <w:p w14:paraId="3B5B6546" w14:textId="77777777" w:rsidR="0006114C" w:rsidRPr="00FD1EE4" w:rsidRDefault="0006114C" w:rsidP="00F631A7">
            <w:pPr>
              <w:spacing w:before="240"/>
              <w:rPr>
                <w:rFonts w:ascii="GHEA Grapalat" w:eastAsia="GHEA Grapalat" w:hAnsi="GHEA Grapalat" w:cs="GHEA Grapalat"/>
              </w:rPr>
            </w:pPr>
          </w:p>
        </w:tc>
      </w:tr>
      <w:tr w:rsidR="0006114C" w:rsidRPr="00FD1EE4" w14:paraId="0C65DB8D" w14:textId="77777777" w:rsidTr="00F631A7">
        <w:tc>
          <w:tcPr>
            <w:tcW w:w="4855" w:type="dxa"/>
            <w:shd w:val="clear" w:color="auto" w:fill="D9E2F3"/>
            <w:vAlign w:val="center"/>
          </w:tcPr>
          <w:p w14:paraId="599E076D"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Штат регистрации</w:t>
            </w:r>
          </w:p>
        </w:tc>
        <w:tc>
          <w:tcPr>
            <w:tcW w:w="5490" w:type="dxa"/>
            <w:vAlign w:val="center"/>
          </w:tcPr>
          <w:p w14:paraId="1E8FC42E" w14:textId="77777777" w:rsidR="0006114C" w:rsidRPr="00FD1EE4" w:rsidRDefault="0006114C" w:rsidP="00F631A7">
            <w:pPr>
              <w:spacing w:before="240"/>
              <w:rPr>
                <w:rFonts w:ascii="GHEA Grapalat" w:eastAsia="GHEA Grapalat" w:hAnsi="GHEA Grapalat" w:cs="GHEA Grapalat"/>
              </w:rPr>
            </w:pPr>
          </w:p>
        </w:tc>
      </w:tr>
      <w:tr w:rsidR="0006114C" w:rsidRPr="00FD1EE4" w14:paraId="4B5BF21B" w14:textId="77777777" w:rsidTr="00F631A7">
        <w:tc>
          <w:tcPr>
            <w:tcW w:w="4855" w:type="dxa"/>
            <w:shd w:val="clear" w:color="auto" w:fill="D9E2F3"/>
            <w:vAlign w:val="center"/>
          </w:tcPr>
          <w:p w14:paraId="3AA46499"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главы исполнительного органа</w:t>
            </w:r>
          </w:p>
        </w:tc>
        <w:tc>
          <w:tcPr>
            <w:tcW w:w="5490" w:type="dxa"/>
            <w:vAlign w:val="center"/>
          </w:tcPr>
          <w:p w14:paraId="4FB41A26" w14:textId="77777777" w:rsidR="0006114C" w:rsidRPr="00FD1EE4" w:rsidRDefault="0006114C" w:rsidP="00F631A7">
            <w:pPr>
              <w:spacing w:before="240"/>
              <w:rPr>
                <w:rFonts w:ascii="GHEA Grapalat" w:eastAsia="GHEA Grapalat" w:hAnsi="GHEA Grapalat" w:cs="GHEA Grapalat"/>
              </w:rPr>
            </w:pPr>
          </w:p>
        </w:tc>
      </w:tr>
    </w:tbl>
    <w:p w14:paraId="2163C888"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Информация о бенефициарном владельце</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2BDA3695" w14:textId="77777777" w:rsidTr="00550C10">
        <w:trPr>
          <w:trHeight w:val="105"/>
        </w:trPr>
        <w:tc>
          <w:tcPr>
            <w:tcW w:w="4855" w:type="dxa"/>
            <w:vMerge w:val="restart"/>
            <w:shd w:val="clear" w:color="auto" w:fill="D9E2F3"/>
            <w:vAlign w:val="center"/>
          </w:tcPr>
          <w:p w14:paraId="0C10D144" w14:textId="77777777" w:rsidR="0006114C" w:rsidRPr="00FD1EE4" w:rsidRDefault="0006114C" w:rsidP="00F631A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бенефициарного владельца (владельцев), для которого организация является промежуточным юридическим лицом.</w:t>
            </w:r>
          </w:p>
        </w:tc>
        <w:tc>
          <w:tcPr>
            <w:tcW w:w="5490" w:type="dxa"/>
          </w:tcPr>
          <w:p w14:paraId="7C38D898" w14:textId="77777777" w:rsidR="0006114C" w:rsidRPr="001D5140" w:rsidRDefault="0006114C" w:rsidP="00F631A7">
            <w:pPr>
              <w:spacing w:before="240"/>
              <w:rPr>
                <w:rFonts w:ascii="GHEA Grapalat" w:eastAsia="GHEA Grapalat" w:hAnsi="GHEA Grapalat" w:cs="GHEA Grapalat"/>
                <w:sz w:val="18"/>
              </w:rPr>
            </w:pPr>
          </w:p>
        </w:tc>
      </w:tr>
      <w:tr w:rsidR="0006114C" w:rsidRPr="00FD1EE4" w14:paraId="721A4AAC" w14:textId="77777777" w:rsidTr="00550C10">
        <w:trPr>
          <w:trHeight w:val="70"/>
        </w:trPr>
        <w:tc>
          <w:tcPr>
            <w:tcW w:w="4855" w:type="dxa"/>
            <w:vMerge/>
            <w:shd w:val="clear" w:color="auto" w:fill="D9E2F3"/>
            <w:vAlign w:val="center"/>
          </w:tcPr>
          <w:p w14:paraId="6D6CB33D" w14:textId="77777777" w:rsidR="0006114C" w:rsidRPr="00FD1EE4" w:rsidRDefault="0006114C" w:rsidP="00F631A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5490" w:type="dxa"/>
          </w:tcPr>
          <w:p w14:paraId="7E252571" w14:textId="77777777" w:rsidR="0006114C" w:rsidRPr="001D5140" w:rsidRDefault="0006114C" w:rsidP="00F631A7">
            <w:pPr>
              <w:spacing w:before="240"/>
              <w:rPr>
                <w:rFonts w:ascii="GHEA Grapalat" w:eastAsia="GHEA Grapalat" w:hAnsi="GHEA Grapalat" w:cs="GHEA Grapalat"/>
                <w:sz w:val="18"/>
              </w:rPr>
            </w:pPr>
          </w:p>
        </w:tc>
      </w:tr>
      <w:tr w:rsidR="0006114C" w:rsidRPr="00FD1EE4" w14:paraId="45E5F44F" w14:textId="77777777" w:rsidTr="00550C10">
        <w:trPr>
          <w:trHeight w:val="132"/>
        </w:trPr>
        <w:tc>
          <w:tcPr>
            <w:tcW w:w="4855" w:type="dxa"/>
            <w:vMerge/>
            <w:shd w:val="clear" w:color="auto" w:fill="D9E2F3"/>
            <w:vAlign w:val="center"/>
          </w:tcPr>
          <w:p w14:paraId="75AF949A" w14:textId="77777777" w:rsidR="0006114C" w:rsidRPr="00FD1EE4" w:rsidRDefault="0006114C" w:rsidP="00F631A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5490" w:type="dxa"/>
          </w:tcPr>
          <w:p w14:paraId="6BE4DC57" w14:textId="77777777" w:rsidR="0006114C" w:rsidRPr="001D5140" w:rsidRDefault="0006114C" w:rsidP="00F631A7">
            <w:pPr>
              <w:spacing w:before="240"/>
              <w:rPr>
                <w:rFonts w:ascii="GHEA Grapalat" w:eastAsia="GHEA Grapalat" w:hAnsi="GHEA Grapalat" w:cs="GHEA Grapalat"/>
                <w:sz w:val="18"/>
              </w:rPr>
            </w:pPr>
          </w:p>
        </w:tc>
      </w:tr>
      <w:tr w:rsidR="0006114C" w:rsidRPr="00FD1EE4" w14:paraId="55A1E67A" w14:textId="77777777" w:rsidTr="00550C10">
        <w:trPr>
          <w:trHeight w:val="70"/>
        </w:trPr>
        <w:tc>
          <w:tcPr>
            <w:tcW w:w="4855" w:type="dxa"/>
            <w:vMerge/>
            <w:shd w:val="clear" w:color="auto" w:fill="D9E2F3"/>
            <w:vAlign w:val="center"/>
          </w:tcPr>
          <w:p w14:paraId="21DA5A89" w14:textId="77777777" w:rsidR="0006114C" w:rsidRPr="00FD1EE4" w:rsidRDefault="0006114C" w:rsidP="00F631A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5490" w:type="dxa"/>
          </w:tcPr>
          <w:p w14:paraId="50CFF975" w14:textId="77777777" w:rsidR="0006114C" w:rsidRPr="001D5140" w:rsidRDefault="0006114C" w:rsidP="00F631A7">
            <w:pPr>
              <w:spacing w:before="240"/>
              <w:rPr>
                <w:rFonts w:ascii="GHEA Grapalat" w:eastAsia="GHEA Grapalat" w:hAnsi="GHEA Grapalat" w:cs="GHEA Grapalat"/>
                <w:sz w:val="18"/>
              </w:rPr>
            </w:pPr>
          </w:p>
        </w:tc>
      </w:tr>
      <w:tr w:rsidR="0006114C" w:rsidRPr="00FD1EE4" w14:paraId="2A527948" w14:textId="77777777" w:rsidTr="00550C10">
        <w:trPr>
          <w:trHeight w:val="70"/>
        </w:trPr>
        <w:tc>
          <w:tcPr>
            <w:tcW w:w="4855" w:type="dxa"/>
            <w:vMerge/>
            <w:shd w:val="clear" w:color="auto" w:fill="D9E2F3"/>
            <w:vAlign w:val="center"/>
          </w:tcPr>
          <w:p w14:paraId="3F13C284" w14:textId="77777777" w:rsidR="0006114C" w:rsidRPr="00FD1EE4" w:rsidRDefault="0006114C" w:rsidP="00F631A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5490" w:type="dxa"/>
          </w:tcPr>
          <w:p w14:paraId="741A26E1" w14:textId="77777777" w:rsidR="0006114C" w:rsidRPr="001D5140" w:rsidRDefault="0006114C" w:rsidP="00F631A7">
            <w:pPr>
              <w:spacing w:before="240"/>
              <w:rPr>
                <w:rFonts w:ascii="GHEA Grapalat" w:eastAsia="GHEA Grapalat" w:hAnsi="GHEA Grapalat" w:cs="GHEA Grapalat"/>
                <w:sz w:val="18"/>
              </w:rPr>
            </w:pPr>
          </w:p>
        </w:tc>
      </w:tr>
    </w:tbl>
    <w:p w14:paraId="3903763B" w14:textId="77777777" w:rsidR="0006114C"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Данные о листинге акций промежуточного юридического лица</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56A2127F" w14:textId="77777777" w:rsidTr="00CD5EA4">
        <w:trPr>
          <w:trHeight w:val="159"/>
        </w:trPr>
        <w:tc>
          <w:tcPr>
            <w:tcW w:w="4855" w:type="dxa"/>
            <w:shd w:val="clear" w:color="auto" w:fill="D9E2F3"/>
            <w:vAlign w:val="center"/>
          </w:tcPr>
          <w:p w14:paraId="54DB7C51" w14:textId="77777777" w:rsidR="0006114C" w:rsidRPr="00FD1EE4" w:rsidRDefault="0006114C" w:rsidP="00550C1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5490" w:type="dxa"/>
            <w:vAlign w:val="center"/>
          </w:tcPr>
          <w:p w14:paraId="033D02D3" w14:textId="77777777" w:rsidR="0006114C" w:rsidRPr="00CD5EA4" w:rsidRDefault="0006114C" w:rsidP="00550C10">
            <w:pPr>
              <w:spacing w:before="240"/>
              <w:rPr>
                <w:rFonts w:ascii="GHEA Grapalat" w:eastAsia="GHEA Grapalat" w:hAnsi="GHEA Grapalat" w:cs="GHEA Grapalat"/>
                <w:sz w:val="18"/>
              </w:rPr>
            </w:pPr>
          </w:p>
        </w:tc>
      </w:tr>
      <w:tr w:rsidR="0006114C" w:rsidRPr="00FD1EE4" w14:paraId="47CD59C7" w14:textId="77777777" w:rsidTr="00550C10">
        <w:tc>
          <w:tcPr>
            <w:tcW w:w="4855" w:type="dxa"/>
            <w:shd w:val="clear" w:color="auto" w:fill="D9E2F3"/>
            <w:vAlign w:val="center"/>
          </w:tcPr>
          <w:p w14:paraId="22AC74AC" w14:textId="77777777" w:rsidR="0006114C" w:rsidRPr="00FD1EE4" w:rsidRDefault="0006114C" w:rsidP="00550C1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Ссылка на документы, доступные на бирже.</w:t>
            </w:r>
          </w:p>
        </w:tc>
        <w:tc>
          <w:tcPr>
            <w:tcW w:w="5490" w:type="dxa"/>
            <w:vAlign w:val="center"/>
          </w:tcPr>
          <w:p w14:paraId="4D04AF7E" w14:textId="77777777" w:rsidR="0006114C" w:rsidRPr="00CD5EA4" w:rsidRDefault="0006114C" w:rsidP="00550C10">
            <w:pPr>
              <w:spacing w:before="240"/>
              <w:rPr>
                <w:rFonts w:ascii="GHEA Grapalat" w:eastAsia="GHEA Grapalat" w:hAnsi="GHEA Grapalat" w:cs="GHEA Grapalat"/>
                <w:sz w:val="18"/>
              </w:rPr>
            </w:pPr>
          </w:p>
        </w:tc>
      </w:tr>
    </w:tbl>
    <w:p w14:paraId="302FD0DA" w14:textId="77777777" w:rsidR="0006114C" w:rsidRPr="00FD1EE4" w:rsidRDefault="0006114C"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Дополнительные примечания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36"/>
      </w:tblGrid>
      <w:tr w:rsidR="0006114C" w:rsidRPr="00FD1EE4" w14:paraId="0B63F96A" w14:textId="77777777" w:rsidTr="006E04ED">
        <w:trPr>
          <w:trHeight w:val="377"/>
        </w:trPr>
        <w:tc>
          <w:tcPr>
            <w:tcW w:w="10336" w:type="dxa"/>
            <w:shd w:val="clear" w:color="auto" w:fill="DEEAF6"/>
          </w:tcPr>
          <w:p w14:paraId="0F5001DB" w14:textId="77777777" w:rsidR="0006114C" w:rsidRPr="00DD4B8A" w:rsidRDefault="0006114C"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Дополнительная информация или дополнительные разъяснения, касающиеся данных, заполненных или подлежащих заполнению в декларации.</w:t>
            </w:r>
          </w:p>
        </w:tc>
      </w:tr>
      <w:tr w:rsidR="0006114C" w:rsidRPr="00FD1EE4" w14:paraId="3CA9B8D4" w14:textId="77777777" w:rsidTr="006E04ED">
        <w:trPr>
          <w:trHeight w:val="609"/>
        </w:trPr>
        <w:tc>
          <w:tcPr>
            <w:tcW w:w="10336" w:type="dxa"/>
            <w:shd w:val="clear" w:color="auto" w:fill="auto"/>
          </w:tcPr>
          <w:p w14:paraId="15641C98" w14:textId="77777777" w:rsidR="0006114C" w:rsidRPr="00DD4B8A" w:rsidRDefault="0006114C" w:rsidP="008F6325">
            <w:pPr>
              <w:rPr>
                <w:rFonts w:ascii="GHEA Grapalat" w:eastAsia="GHEA Grapalat" w:hAnsi="GHEA Grapalat" w:cs="GHEA Grapalat"/>
                <w:b/>
                <w:color w:val="000000"/>
              </w:rPr>
            </w:pPr>
          </w:p>
        </w:tc>
      </w:tr>
    </w:tbl>
    <w:p w14:paraId="1FF4DBF1" w14:textId="77777777" w:rsidR="0006114C" w:rsidRPr="006E04ED" w:rsidRDefault="0006114C" w:rsidP="006E04ED">
      <w:pPr>
        <w:jc w:val="center"/>
        <w:rPr>
          <w:rFonts w:ascii="GHEA Grapalat" w:eastAsia="GHEA Grapalat" w:hAnsi="GHEA Grapalat" w:cs="GHEA Grapalat"/>
          <w:b/>
          <w:sz w:val="20"/>
        </w:rPr>
      </w:pPr>
      <w:r w:rsidRPr="006E04ED">
        <w:rPr>
          <w:rFonts w:ascii="GHEA Grapalat" w:eastAsia="GHEA Grapalat" w:hAnsi="GHEA Grapalat" w:cs="GHEA Grapalat"/>
          <w:b/>
          <w:sz w:val="20"/>
        </w:rPr>
        <w:t>I. Порядок заполнения декларации</w:t>
      </w:r>
    </w:p>
    <w:p w14:paraId="0FA66D98" w14:textId="77777777" w:rsidR="0006114C" w:rsidRPr="006E04ED" w:rsidRDefault="0006114C" w:rsidP="006E04ED">
      <w:pPr>
        <w:pBdr>
          <w:top w:val="nil"/>
          <w:left w:val="nil"/>
          <w:bottom w:val="nil"/>
          <w:right w:val="nil"/>
          <w:between w:val="nil"/>
        </w:pBdr>
        <w:ind w:left="567"/>
        <w:jc w:val="center"/>
        <w:rPr>
          <w:rFonts w:ascii="GHEA Grapalat" w:eastAsia="GHEA Grapalat" w:hAnsi="GHEA Grapalat" w:cs="GHEA Grapalat"/>
          <w:color w:val="000000"/>
          <w:sz w:val="20"/>
        </w:rPr>
      </w:pPr>
    </w:p>
    <w:p w14:paraId="7EC706CE" w14:textId="77777777" w:rsidR="0006114C" w:rsidRPr="006E04ED" w:rsidRDefault="0006114C" w:rsidP="006E04ED">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6E04ED">
        <w:rPr>
          <w:rFonts w:ascii="GHEA Grapalat" w:eastAsia="GHEA Grapalat" w:hAnsi="GHEA Grapalat" w:cs="GHEA Grapalat"/>
          <w:color w:val="000000"/>
          <w:sz w:val="20"/>
        </w:rPr>
        <w:t xml:space="preserve">Раздел 1 декларации (Организация) содержит данные юридического лица, подающего декларацию (далее именуемого Организация). Подразделы в этом разделе заполняются в соответствии со следующими правилами </w:t>
      </w:r>
      <w:r w:rsidRPr="006E04ED">
        <w:rPr>
          <w:rFonts w:ascii="Cambria Math" w:eastAsia="GHEA Grapalat" w:hAnsi="Cambria Math" w:cs="GHEA Grapalat"/>
          <w:color w:val="000000"/>
          <w:sz w:val="20"/>
        </w:rPr>
        <w:t>:</w:t>
      </w:r>
    </w:p>
    <w:p w14:paraId="345CFB95"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В подразделе «Данные об организации» указываются название организации (включая латинские буквы) и данные о государственной регистрации, а также примечание об организационно-правовой форме.</w:t>
      </w:r>
    </w:p>
    <w:p w14:paraId="6E2C4896" w14:textId="77777777" w:rsidR="0006114C" w:rsidRPr="006E04ED" w:rsidRDefault="0006114C" w:rsidP="006E04ED">
      <w:pPr>
        <w:numPr>
          <w:ilvl w:val="1"/>
          <w:numId w:val="30"/>
        </w:numP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 xml:space="preserve">В подразделе «Лицо, подающее заявление» заполняются данные физического лица, подписывающего документы, включенные в заявление о </w:t>
      </w:r>
      <w:r w:rsidRPr="006E04ED">
        <w:rPr>
          <w:rFonts w:ascii="GHEA Grapalat" w:eastAsia="GHEA Grapalat" w:hAnsi="GHEA Grapalat" w:cs="GHEA Grapalat"/>
          <w:sz w:val="20"/>
          <w:lang w:val="hy-AM"/>
        </w:rPr>
        <w:t xml:space="preserve">данной процедуре </w:t>
      </w:r>
      <w:r w:rsidRPr="006E04ED">
        <w:rPr>
          <w:rFonts w:ascii="GHEA Grapalat" w:eastAsia="GHEA Grapalat" w:hAnsi="GHEA Grapalat" w:cs="GHEA Grapalat"/>
          <w:sz w:val="20"/>
        </w:rPr>
        <w:t>.</w:t>
      </w:r>
    </w:p>
    <w:p w14:paraId="33E98AF1" w14:textId="77777777" w:rsidR="0006114C" w:rsidRPr="006E04ED" w:rsidRDefault="0006114C" w:rsidP="006E04ED">
      <w:pPr>
        <w:numPr>
          <w:ilvl w:val="1"/>
          <w:numId w:val="30"/>
        </w:numP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В подразделе «Подача декларации» указываются день, месяц, год подписания декларации, количество страниц декларации, а также подпись лица, подающего декларацию.</w:t>
      </w:r>
    </w:p>
    <w:p w14:paraId="2184217C" w14:textId="77777777" w:rsidR="0006114C" w:rsidRPr="006E04ED" w:rsidRDefault="0006114C" w:rsidP="006E04ED">
      <w:pPr>
        <w:ind w:firstLine="567"/>
        <w:jc w:val="both"/>
        <w:rPr>
          <w:rFonts w:ascii="GHEA Grapalat" w:eastAsia="GHEA Grapalat" w:hAnsi="GHEA Grapalat" w:cs="GHEA Grapalat"/>
          <w:sz w:val="20"/>
        </w:rPr>
      </w:pPr>
    </w:p>
    <w:p w14:paraId="65055508" w14:textId="77777777" w:rsidR="0006114C" w:rsidRPr="006E04ED" w:rsidRDefault="0006114C" w:rsidP="006E04ED">
      <w:pPr>
        <w:numPr>
          <w:ilvl w:val="0"/>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color w:val="000000"/>
          <w:sz w:val="20"/>
        </w:rPr>
        <w:t xml:space="preserve">Раздел 2 </w:t>
      </w:r>
      <w:r w:rsidRPr="006E04ED">
        <w:rPr>
          <w:rFonts w:ascii="GHEA Grapalat" w:eastAsia="GHEA Grapalat" w:hAnsi="GHEA Grapalat" w:cs="GHEA Grapalat"/>
          <w:sz w:val="20"/>
        </w:rPr>
        <w:t>Декларации (Данные о листинге акций)</w:t>
      </w:r>
      <w:r w:rsidRPr="006E04ED">
        <w:rPr>
          <w:rFonts w:ascii="GHEA Grapalat" w:eastAsia="GHEA Grapalat" w:hAnsi="GHEA Grapalat" w:cs="GHEA Grapalat"/>
          <w:b/>
          <w:color w:val="000000"/>
          <w:sz w:val="20"/>
        </w:rPr>
        <w:t xml:space="preserve"> </w:t>
      </w:r>
      <w:r w:rsidRPr="006E04ED">
        <w:rPr>
          <w:rFonts w:ascii="GHEA Grapalat" w:eastAsia="GHEA Grapalat" w:hAnsi="GHEA Grapalat" w:cs="GHEA Grapalat"/>
          <w:color w:val="000000"/>
          <w:sz w:val="20"/>
        </w:rPr>
        <w:t xml:space="preserve">Заполняется, если акции Организации или иного юридического лица, полностью контролирующего Организацию, </w:t>
      </w:r>
      <w:r w:rsidRPr="006E04ED">
        <w:rPr>
          <w:rFonts w:ascii="GHEA Grapalat" w:eastAsia="GHEA Grapalat" w:hAnsi="GHEA Grapalat" w:cs="GHEA Grapalat"/>
          <w:sz w:val="20"/>
        </w:rPr>
        <w:t xml:space="preserve">котируются </w:t>
      </w:r>
      <w:r w:rsidRPr="006E04ED">
        <w:rPr>
          <w:rFonts w:ascii="GHEA Grapalat" w:eastAsia="GHEA Grapalat" w:hAnsi="GHEA Grapalat" w:cs="GHEA Grapalat"/>
          <w:color w:val="000000"/>
          <w:sz w:val="20"/>
        </w:rPr>
        <w:t xml:space="preserve">на рынке, включенном в список рынков, регулируемых критериями надлежащего раскрытия информации о бенефициарных владельцах, утвержденными Министром юстиции Республики Армения. В случае соответствия указанным критериям, </w:t>
      </w:r>
      <w:r w:rsidRPr="006E04ED">
        <w:rPr>
          <w:rFonts w:ascii="GHEA Grapalat" w:eastAsia="GHEA Grapalat" w:hAnsi="GHEA Grapalat" w:cs="GHEA Grapalat"/>
          <w:sz w:val="20"/>
        </w:rPr>
        <w:t xml:space="preserve">этот </w:t>
      </w:r>
      <w:r w:rsidRPr="006E04ED">
        <w:rPr>
          <w:rFonts w:ascii="GHEA Grapalat" w:eastAsia="GHEA Grapalat" w:hAnsi="GHEA Grapalat" w:cs="GHEA Grapalat"/>
          <w:color w:val="000000"/>
          <w:sz w:val="20"/>
        </w:rPr>
        <w:t xml:space="preserve">раздел заполняется для Организации или иного юридического лица, полностью контролирующего </w:t>
      </w:r>
      <w:r w:rsidRPr="006E04ED">
        <w:rPr>
          <w:rFonts w:ascii="GHEA Grapalat" w:eastAsia="GHEA Grapalat" w:hAnsi="GHEA Grapalat" w:cs="GHEA Grapalat"/>
          <w:sz w:val="20"/>
        </w:rPr>
        <w:t xml:space="preserve">Организацию . При заполнении этого раздела следующие разделы декларации не подлежат заполнению, за исключением раздела 5, который заполняется, если юридическое лицо, полностью контролирующее Организацию, имеет косвенное участие в уставном капитале Организации. </w:t>
      </w:r>
      <w:r w:rsidRPr="006E04ED">
        <w:rPr>
          <w:rFonts w:ascii="GHEA Grapalat" w:eastAsia="GHEA Grapalat" w:hAnsi="GHEA Grapalat" w:cs="GHEA Grapalat"/>
          <w:color w:val="000000"/>
          <w:sz w:val="20"/>
        </w:rPr>
        <w:t xml:space="preserve">Подразделы в этом разделе заполняются в соответствии со следующими правилами </w:t>
      </w:r>
      <w:r w:rsidRPr="006E04ED">
        <w:rPr>
          <w:rFonts w:ascii="Cambria Math" w:eastAsia="GHEA Grapalat" w:hAnsi="Cambria Math" w:cs="GHEA Grapalat"/>
          <w:color w:val="000000"/>
          <w:sz w:val="20"/>
        </w:rPr>
        <w:t>…</w:t>
      </w:r>
    </w:p>
    <w:p w14:paraId="189BFC95"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В подразделе «Данные о листинге акций» указывается название фондовой биржи, в скобках — рыночный идентификационный код биржи, на которой котируются акции Организации или другого юридического лица, полностью контролирующего Организацию, а также ссылка на имеющиеся на бирже документы, если таковые имеются, содержащие информацию о владельцах соответствующего юридического лица.</w:t>
      </w:r>
    </w:p>
    <w:p w14:paraId="3335B074"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подающему декларацию, а к другому юридическому лицу, полностью контролирующему организацию. Этот подраздел содержит наименование (включая латинские буквы) и регистрационные данные юридического лица, контролирующего организацию, включая примечание об организационно-правовой форме, а также имя и фамилию руководителя исполнительного органа.</w:t>
      </w:r>
    </w:p>
    <w:p w14:paraId="2DBF2131"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 xml:space="preserve">Подраздел «Уровень контроля» заполняется, если в подпункте 2.1 декларации были заполнены данные, касающиеся юридического лица, полностью контролирующего Организацию </w:t>
      </w:r>
      <w:r w:rsidRPr="006E04ED">
        <w:rPr>
          <w:rFonts w:ascii="Cambria Math" w:eastAsia="Cambria Math" w:hAnsi="Cambria Math" w:cs="Cambria Math"/>
          <w:sz w:val="20"/>
        </w:rPr>
        <w:t xml:space="preserve">. </w:t>
      </w:r>
      <w:r w:rsidRPr="006E04ED">
        <w:rPr>
          <w:rFonts w:ascii="GHEA Grapalat" w:eastAsia="GHEA Grapalat" w:hAnsi="GHEA Grapalat" w:cs="GHEA Grapalat"/>
          <w:sz w:val="20"/>
        </w:rPr>
        <w:t>В этом подразделе указывается доля участия юридического лица, контролирующего Организацию, в уставном капитале Организации, выраженная в процентах, а также вид участия. Примечания к доле и виду участия в уставном капитале составляются с учетом правил, изложенных в пункте «а» подпункта 5 пункта 4 настоящих Правил.</w:t>
      </w:r>
    </w:p>
    <w:p w14:paraId="1869207B" w14:textId="77777777" w:rsidR="0006114C" w:rsidRPr="006E04ED" w:rsidRDefault="0006114C" w:rsidP="006E04ED">
      <w:pPr>
        <w:pBdr>
          <w:top w:val="nil"/>
          <w:left w:val="nil"/>
          <w:bottom w:val="nil"/>
          <w:right w:val="nil"/>
          <w:between w:val="nil"/>
        </w:pBdr>
        <w:ind w:firstLine="567"/>
        <w:jc w:val="both"/>
        <w:rPr>
          <w:rFonts w:ascii="GHEA Grapalat" w:eastAsia="GHEA Grapalat" w:hAnsi="GHEA Grapalat" w:cs="GHEA Grapalat"/>
          <w:sz w:val="20"/>
        </w:rPr>
      </w:pPr>
    </w:p>
    <w:p w14:paraId="140FD3B2" w14:textId="77777777" w:rsidR="0006114C" w:rsidRPr="006E04ED" w:rsidRDefault="0006114C" w:rsidP="006E04ED">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6E04ED">
        <w:rPr>
          <w:rFonts w:ascii="GHEA Grapalat" w:eastAsia="GHEA Grapalat" w:hAnsi="GHEA Grapalat" w:cs="GHEA Grapalat"/>
          <w:color w:val="000000"/>
          <w:sz w:val="20"/>
        </w:rPr>
        <w:t>Раздел 3 Декларации (Участие государства, сообщества или международной организации)</w:t>
      </w:r>
      <w:r w:rsidRPr="006E04ED">
        <w:rPr>
          <w:rFonts w:ascii="GHEA Grapalat" w:eastAsia="GHEA Grapalat" w:hAnsi="GHEA Grapalat" w:cs="GHEA Grapalat"/>
          <w:b/>
          <w:color w:val="000000"/>
          <w:sz w:val="20"/>
        </w:rPr>
        <w:t xml:space="preserve"> </w:t>
      </w:r>
      <w:r w:rsidRPr="006E04ED">
        <w:rPr>
          <w:rFonts w:ascii="GHEA Grapalat" w:eastAsia="GHEA Grapalat" w:hAnsi="GHEA Grapalat" w:cs="GHEA Grapalat"/>
          <w:color w:val="000000"/>
          <w:sz w:val="20"/>
        </w:rPr>
        <w:t xml:space="preserve">Этот раздел заполняется, если какое-либо государство, сообщество или международная организация имеет прямое или косвенное участие в уставном капитале Организации. Раздел может быть заполнен несколько раз, если несколько государств, сообществ или международных организаций имеют прямое или косвенное участие в уставном капитале Организации. Подразделы в этом разделе заполняются в соответствии со следующими правилами </w:t>
      </w:r>
      <w:r w:rsidRPr="006E04ED">
        <w:rPr>
          <w:rFonts w:ascii="Cambria Math" w:eastAsia="GHEA Grapalat" w:hAnsi="Cambria Math" w:cs="GHEA Grapalat"/>
          <w:color w:val="000000"/>
          <w:sz w:val="20"/>
        </w:rPr>
        <w:t>:</w:t>
      </w:r>
    </w:p>
    <w:p w14:paraId="3E39124E"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Подпункт «Участие государства или общины» заполняется при наличии прямого или косвенного участия государства или общины в уставном капитале юридического лица, подающего декларацию. В случае участия государства в этом подпункте указывается наименование государства, а в случае участия общины — также наименование общины. В этом подпункте также указывается размер участия государства или общины в уставном капитале юридического лица, выраженный в процентах, а также вид участия. Примечания к размеру и виду участия в уставном капитале составляются с учетом правил, изложенных в пункте «а» подпункта 5 пункта 4 настоящих Правил.</w:t>
      </w:r>
    </w:p>
    <w:p w14:paraId="2E800E7B"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Подраздел «Участие международной организации» заполняется при наличии прямого или косвенного участия международной организации в уставном капитале юридического лица, подающего декларацию. В этом подразделе указывается наименование международной организации (включая латинские буквы), доля участия международной организации в уставном капитале юридического лица, выраженная в процентах, а также вид участия. Примечания к доле и виду участия в уставном капитале приводятся с учетом правил, установленных в пункте «а» подпункта 5 пункта 4 настоящих Правил.</w:t>
      </w:r>
    </w:p>
    <w:p w14:paraId="01B85DDA" w14:textId="77777777" w:rsidR="0006114C" w:rsidRPr="006E04ED" w:rsidRDefault="0006114C" w:rsidP="006E04ED">
      <w:pPr>
        <w:pBdr>
          <w:top w:val="nil"/>
          <w:left w:val="nil"/>
          <w:bottom w:val="nil"/>
          <w:right w:val="nil"/>
          <w:between w:val="nil"/>
        </w:pBdr>
        <w:ind w:left="1789" w:firstLine="567"/>
        <w:jc w:val="both"/>
        <w:rPr>
          <w:rFonts w:ascii="GHEA Grapalat" w:eastAsia="GHEA Grapalat" w:hAnsi="GHEA Grapalat" w:cs="GHEA Grapalat"/>
          <w:sz w:val="20"/>
        </w:rPr>
      </w:pPr>
    </w:p>
    <w:p w14:paraId="18F52D85" w14:textId="77777777" w:rsidR="0006114C" w:rsidRPr="006E04ED" w:rsidRDefault="0006114C" w:rsidP="006E04ED">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6E04ED">
        <w:rPr>
          <w:rFonts w:ascii="GHEA Grapalat" w:eastAsia="GHEA Grapalat" w:hAnsi="GHEA Grapalat" w:cs="GHEA Grapalat"/>
          <w:color w:val="000000"/>
          <w:sz w:val="20"/>
        </w:rPr>
        <w:t xml:space="preserve">Раздел 4 Декларации (Информация о бенефициарных владельцах) заполняется отдельно для каждого бенефициарного владельца с указанием количества бенефициарных владельцев Организации. Подразделы в этом разделе заполняются в соответствии со следующими правилами </w:t>
      </w:r>
      <w:r w:rsidRPr="006E04ED">
        <w:rPr>
          <w:rFonts w:ascii="Cambria Math" w:eastAsia="GHEA Grapalat" w:hAnsi="Cambria Math" w:cs="GHEA Grapalat"/>
          <w:color w:val="000000"/>
          <w:sz w:val="20"/>
        </w:rPr>
        <w:t>:</w:t>
      </w:r>
    </w:p>
    <w:p w14:paraId="10DFF913"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В подразделе «Личные идентификационные данные» необходимо заполнить личные данные бенефициарного владельца. Данные заполняются так же, как они заполнены в удостоверении личности бенефициарного владельца. Если имя и фамилия лица в удостоверении личности не написаны армянскими или латинскими буквами, в декларации следует указать их транскрипцию.</w:t>
      </w:r>
    </w:p>
    <w:p w14:paraId="7B630964"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В подразделе «Удостоверение личности» заполняется информация об удостоверении личности бенефициарного владельца:</w:t>
      </w:r>
    </w:p>
    <w:p w14:paraId="216C4A13"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В подразделе «Регистрационный адрес лица» указывается адрес места регистрации бенефициарного владельца.</w:t>
      </w:r>
    </w:p>
    <w:p w14:paraId="52628169"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Подраздел «Адрес проживания лица» заполняется, если регистрационный адрес бенефициарного владельца отличается от его адреса проживания. Адрес проживания бенефициарного владельца заполняется в этом подразделе.</w:t>
      </w:r>
    </w:p>
    <w:p w14:paraId="280B7010"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 xml:space="preserve">«Основания для признания лица бенефициарным владельцем (за исключением организаций, предоставляющих отчетность в секторе недр)» заполняется, если юридическое лицо, подающее декларацию, не является организацией, предоставляющей отчетность в секторе недр. В этом подразделе указывается, на каком(их) основании(ях) лицо является бенефициарным владельцем Организации, как это предусмотрено Законом «О борьбе с отмыванием денег и финансированием терроризма», и содержится информация, требуемая в отношении этих оснований. В случае, если лицо является бенефициарным владельцем на нескольких основаниях, в соответствующих пунктах делается пометка по всем основаниям. В этом подразделе данные об основаниях заполняются в соответствии со следующими правилами </w:t>
      </w:r>
      <w:r w:rsidRPr="006E04ED">
        <w:rPr>
          <w:rFonts w:ascii="Cambria Math" w:eastAsia="GHEA Grapalat" w:hAnsi="Cambria Math" w:cs="GHEA Grapalat"/>
          <w:sz w:val="20"/>
        </w:rPr>
        <w:t>: ․</w:t>
      </w:r>
    </w:p>
    <w:p w14:paraId="59D6E443" w14:textId="77777777" w:rsidR="0006114C" w:rsidRPr="006E04ED" w:rsidRDefault="0006114C"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 xml:space="preserve">а </w:t>
      </w:r>
      <w:r w:rsidRPr="006E04ED">
        <w:rPr>
          <w:rFonts w:ascii="Cambria Math" w:eastAsia="GHEA Grapalat" w:hAnsi="Cambria Math" w:cs="GHEA Grapalat"/>
          <w:sz w:val="20"/>
        </w:rPr>
        <w:t xml:space="preserve">. В пункте </w:t>
      </w:r>
      <w:r w:rsidRPr="006E04ED">
        <w:rPr>
          <w:rFonts w:ascii="GHEA Grapalat" w:eastAsia="GHEA Grapalat" w:hAnsi="GHEA Grapalat" w:cs="GHEA Grapalat"/>
          <w:sz w:val="20"/>
        </w:rPr>
        <w:t xml:space="preserve">« </w:t>
      </w:r>
      <w:r w:rsidRPr="006E04ED">
        <w:rPr>
          <w:rFonts w:ascii="GHEA Grapalat" w:eastAsia="GHEA Grapalat" w:hAnsi="GHEA Grapalat" w:cs="GHEA Grapalat"/>
          <w:b/>
          <w:sz w:val="20"/>
        </w:rPr>
        <w:t xml:space="preserve">а </w:t>
      </w:r>
      <w:r w:rsidRPr="006E04ED">
        <w:rPr>
          <w:rFonts w:ascii="GHEA Grapalat" w:eastAsia="GHEA Grapalat" w:hAnsi="GHEA Grapalat" w:cs="GHEA Grapalat"/>
          <w:sz w:val="20"/>
        </w:rPr>
        <w:t>» настоящего подраздела указывается, если физическое лицо прямо или косвенно владеет 20 процентами или более голосующих акций (акциями, паями) Организации или прямо или косвенно имеет 20 процентов или более участия в уставном капитале Организации. Участие может осуществляться в силу владения акцией (акцией, паем) Организации (прямое участие) или в силу владения акцией (акцией, паем) другого юридического лица, владеющего акцией (акцией, паем) Организации (косвенное участие). Косвенное участие может осуществляться независимо от количества промежуточных юридических лиц в цепочке между физическим лицом и юридическим лицом, владеющим акцией (акцией, паем) Организации. Поле «Доля участия» указывает долю участия в уставном капитале Организации, выраженную в процентах. Доля участия рассчитывается как сумма всех процентов участия в уставном капитале Организации в результате прямого и косвенного участия бенефициарного владельца. В случае косвенного участия доля бенефициарного владельца в уставном капитале Организации рассчитывается на основе доли участия каждой предыдущей промежуточной организации, то есть путем умножения доли участия в процентах участвующего юридического лица Организации на долю участия в процентах соответствующего участника в уставном капитале участвующего юридического лица Организации, и так далее до определения бенефициарного владельца. Поле «Вид участия» указывает, является ли участие в уставном капитале прямым или косвенным. В случае одновременного наличия прямого и косвенного участия в уставном капитале отмечается наличие как прямого, так и косвенного участия.</w:t>
      </w:r>
    </w:p>
    <w:p w14:paraId="23FFBF00" w14:textId="77777777" w:rsidR="0006114C" w:rsidRPr="006E04ED" w:rsidRDefault="0006114C"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 xml:space="preserve">b </w:t>
      </w:r>
      <w:r w:rsidRPr="006E04ED">
        <w:rPr>
          <w:rFonts w:ascii="Cambria Math" w:eastAsia="GHEA Grapalat" w:hAnsi="Cambria Math" w:cs="GHEA Grapalat"/>
          <w:sz w:val="20"/>
        </w:rPr>
        <w:t xml:space="preserve">. В пункте « </w:t>
      </w:r>
      <w:r w:rsidRPr="006E04ED">
        <w:rPr>
          <w:rFonts w:ascii="GHEA Grapalat" w:eastAsia="GHEA Grapalat" w:hAnsi="GHEA Grapalat" w:cs="GHEA Grapalat"/>
          <w:b/>
          <w:sz w:val="20"/>
        </w:rPr>
        <w:t xml:space="preserve">b » </w:t>
      </w:r>
      <w:r w:rsidRPr="006E04ED">
        <w:rPr>
          <w:rFonts w:ascii="GHEA Grapalat" w:eastAsia="GHEA Grapalat" w:hAnsi="GHEA Grapalat" w:cs="GHEA Grapalat"/>
          <w:sz w:val="20"/>
        </w:rPr>
        <w:t>настоящего подраздела делается пометка , если лицо не является бенефициарным владельцем организации в значении пункта «a», но контролирует организацию на основании правовых инструментов (включая заключенные сделки), на основе личного влияния иного характера или иными средствами.</w:t>
      </w:r>
    </w:p>
    <w:p w14:paraId="254F229E" w14:textId="77777777" w:rsidR="0006114C" w:rsidRPr="006E04ED" w:rsidRDefault="0006114C"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 xml:space="preserve">c </w:t>
      </w:r>
      <w:r w:rsidRPr="006E04ED">
        <w:rPr>
          <w:rFonts w:ascii="Cambria Math" w:eastAsia="GHEA Grapalat" w:hAnsi="Cambria Math" w:cs="GHEA Grapalat"/>
          <w:sz w:val="20"/>
        </w:rPr>
        <w:t xml:space="preserve">. В пункте « </w:t>
      </w:r>
      <w:r w:rsidRPr="006E04ED">
        <w:rPr>
          <w:rFonts w:ascii="GHEA Grapalat" w:eastAsia="GHEA Grapalat" w:hAnsi="GHEA Grapalat" w:cs="GHEA Grapalat"/>
          <w:b/>
          <w:sz w:val="20"/>
        </w:rPr>
        <w:t xml:space="preserve">c » </w:t>
      </w:r>
      <w:r w:rsidRPr="006E04ED">
        <w:rPr>
          <w:rFonts w:ascii="GHEA Grapalat" w:eastAsia="GHEA Grapalat" w:hAnsi="GHEA Grapalat" w:cs="GHEA Grapalat"/>
          <w:sz w:val="20"/>
        </w:rPr>
        <w:t>настоящего подраздела делается пометка , если лицо является должностным лицом, осуществляющим общее или текущее управление деятельностью Организации, в случае, если нет физического лица, отвечающего требованиям пунктов «a» и «b» настоящего подраздела.</w:t>
      </w:r>
    </w:p>
    <w:p w14:paraId="67EFC30A"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bookmarkStart w:id="8" w:name="_heading=h.gjdgxs" w:colFirst="0" w:colLast="0"/>
      <w:bookmarkEnd w:id="8"/>
      <w:r w:rsidRPr="006E04ED">
        <w:rPr>
          <w:rFonts w:ascii="GHEA Grapalat" w:eastAsia="GHEA Grapalat" w:hAnsi="GHEA Grapalat" w:cs="GHEA Grapalat"/>
          <w:sz w:val="20"/>
        </w:rPr>
        <w:t xml:space="preserve">«Основания для определения бенефициарного владельца </w:t>
      </w:r>
      <w:proofErr w:type="gramStart"/>
      <w:r w:rsidRPr="006E04ED">
        <w:rPr>
          <w:rFonts w:ascii="GHEA Grapalat" w:eastAsia="GHEA Grapalat" w:hAnsi="GHEA Grapalat" w:cs="GHEA Grapalat"/>
          <w:sz w:val="20"/>
        </w:rPr>
        <w:t>( для</w:t>
      </w:r>
      <w:proofErr w:type="gramEnd"/>
      <w:r w:rsidRPr="006E04ED">
        <w:rPr>
          <w:rFonts w:ascii="GHEA Grapalat" w:eastAsia="GHEA Grapalat" w:hAnsi="GHEA Grapalat" w:cs="GHEA Grapalat"/>
          <w:sz w:val="20"/>
        </w:rPr>
        <w:t xml:space="preserve"> организаций, предоставляющих отчетность в секторе недр)» заполняется, если юридическое лицо, подающее декларацию, является организацией, предоставляющей отчетность в секторе недр. Идентификация бенефициарных владельцев осуществляется в соответствии с критериями, установленными Кодексом о недрах. Записи в этом подразделе вносятся с учетом правил, установленных в пунктах 4–5 настоящего порядка </w:t>
      </w:r>
      <w:r w:rsidRPr="006E04ED">
        <w:rPr>
          <w:rFonts w:ascii="Cambria Math" w:eastAsia="Cambria Math" w:hAnsi="Cambria Math" w:cs="Cambria Math"/>
          <w:sz w:val="20"/>
        </w:rPr>
        <w:t xml:space="preserve">. </w:t>
      </w:r>
      <w:r w:rsidRPr="006E04ED">
        <w:rPr>
          <w:rFonts w:ascii="GHEA Grapalat" w:eastAsia="GHEA Grapalat" w:hAnsi="GHEA Grapalat" w:cs="GHEA Grapalat"/>
          <w:sz w:val="20"/>
        </w:rPr>
        <w:t xml:space="preserve">Данные об основаниях в этом подразделе заполняются в соответствии со следующими правилами </w:t>
      </w:r>
      <w:r w:rsidRPr="006E04ED">
        <w:rPr>
          <w:rFonts w:ascii="Cambria Math" w:eastAsia="GHEA Grapalat" w:hAnsi="Cambria Math" w:cs="GHEA Grapalat"/>
          <w:sz w:val="20"/>
        </w:rPr>
        <w:t>…</w:t>
      </w:r>
    </w:p>
    <w:p w14:paraId="741A46F3" w14:textId="77777777" w:rsidR="0006114C" w:rsidRPr="006E04ED" w:rsidRDefault="0006114C"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 xml:space="preserve">а </w:t>
      </w:r>
      <w:r w:rsidRPr="006E04ED">
        <w:rPr>
          <w:rFonts w:ascii="Cambria Math" w:eastAsia="GHEA Grapalat" w:hAnsi="Cambria Math" w:cs="GHEA Grapalat"/>
          <w:sz w:val="20"/>
        </w:rPr>
        <w:t xml:space="preserve">. В пункте </w:t>
      </w:r>
      <w:r w:rsidRPr="006E04ED">
        <w:rPr>
          <w:rFonts w:ascii="GHEA Grapalat" w:eastAsia="GHEA Grapalat" w:hAnsi="GHEA Grapalat" w:cs="GHEA Grapalat"/>
          <w:sz w:val="20"/>
        </w:rPr>
        <w:t xml:space="preserve">« </w:t>
      </w:r>
      <w:r w:rsidRPr="006E04ED">
        <w:rPr>
          <w:rFonts w:ascii="GHEA Grapalat" w:eastAsia="GHEA Grapalat" w:hAnsi="GHEA Grapalat" w:cs="GHEA Grapalat"/>
          <w:b/>
          <w:sz w:val="20"/>
        </w:rPr>
        <w:t xml:space="preserve">а </w:t>
      </w:r>
      <w:r w:rsidRPr="006E04ED">
        <w:rPr>
          <w:rFonts w:ascii="GHEA Grapalat" w:eastAsia="GHEA Grapalat" w:hAnsi="GHEA Grapalat" w:cs="GHEA Grapalat"/>
          <w:sz w:val="20"/>
        </w:rPr>
        <w:t>» настоящего подраздела делается пометка, если физическое лицо прямо или косвенно владеет 10 процентами или более голосующих акций (акциями, паями) юридического лица или прямо или косвенно имеет 10 процентов или более участия в уставном капитале юридического лица. Настоящий подраздел дополняется с учетом правил, изложенных в пункте «а» подпункта 5 пункта 4 настоящей процедуры.</w:t>
      </w:r>
    </w:p>
    <w:p w14:paraId="2F20BCD5" w14:textId="77777777" w:rsidR="0006114C" w:rsidRPr="006E04ED" w:rsidRDefault="0006114C"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 xml:space="preserve">b </w:t>
      </w:r>
      <w:r w:rsidRPr="006E04ED">
        <w:rPr>
          <w:rFonts w:ascii="Cambria Math" w:eastAsia="GHEA Grapalat" w:hAnsi="Cambria Math" w:cs="GHEA Grapalat"/>
          <w:sz w:val="20"/>
        </w:rPr>
        <w:t xml:space="preserve">. В пункте « </w:t>
      </w:r>
      <w:r w:rsidRPr="006E04ED">
        <w:rPr>
          <w:rFonts w:ascii="GHEA Grapalat" w:eastAsia="GHEA Grapalat" w:hAnsi="GHEA Grapalat" w:cs="GHEA Grapalat"/>
          <w:b/>
          <w:sz w:val="20"/>
        </w:rPr>
        <w:t xml:space="preserve">b » </w:t>
      </w:r>
      <w:r w:rsidRPr="006E04ED">
        <w:rPr>
          <w:rFonts w:ascii="GHEA Grapalat" w:eastAsia="GHEA Grapalat" w:hAnsi="GHEA Grapalat" w:cs="GHEA Grapalat"/>
          <w:sz w:val="20"/>
        </w:rPr>
        <w:t>настоящего подраздела делается пометка , если лицо имеет право назначать или отстранять большинство членов органов управления юридического лица.</w:t>
      </w:r>
    </w:p>
    <w:p w14:paraId="15F9083B" w14:textId="77777777" w:rsidR="0006114C" w:rsidRPr="006E04ED" w:rsidRDefault="0006114C"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 xml:space="preserve">c </w:t>
      </w:r>
      <w:r w:rsidRPr="006E04ED">
        <w:rPr>
          <w:rFonts w:ascii="Cambria Math" w:eastAsia="GHEA Grapalat" w:hAnsi="Cambria Math" w:cs="GHEA Grapalat"/>
          <w:sz w:val="20"/>
        </w:rPr>
        <w:t xml:space="preserve">. В пункте « </w:t>
      </w:r>
      <w:r w:rsidRPr="006E04ED">
        <w:rPr>
          <w:rFonts w:ascii="GHEA Grapalat" w:eastAsia="GHEA Grapalat" w:hAnsi="GHEA Grapalat" w:cs="GHEA Grapalat"/>
          <w:b/>
          <w:sz w:val="20"/>
        </w:rPr>
        <w:t xml:space="preserve">c » </w:t>
      </w:r>
      <w:r w:rsidRPr="006E04ED">
        <w:rPr>
          <w:rFonts w:ascii="GHEA Grapalat" w:eastAsia="GHEA Grapalat" w:hAnsi="GHEA Grapalat" w:cs="GHEA Grapalat"/>
          <w:sz w:val="20"/>
        </w:rPr>
        <w:t>настоящего подраздела делается пометка , если лицо получило от Организации бесплатно выгоду в размере не менее 15 процентов от прибыли, полученной соответствующим юридическим лицом в течение года, предшествующего отчетному году.</w:t>
      </w:r>
    </w:p>
    <w:p w14:paraId="0DBD728A" w14:textId="77777777" w:rsidR="0006114C" w:rsidRPr="006E04ED" w:rsidRDefault="0006114C"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 xml:space="preserve">d </w:t>
      </w:r>
      <w:r w:rsidRPr="006E04ED">
        <w:rPr>
          <w:rFonts w:ascii="Cambria Math" w:eastAsia="GHEA Grapalat" w:hAnsi="Cambria Math" w:cs="GHEA Grapalat"/>
          <w:sz w:val="20"/>
        </w:rPr>
        <w:t xml:space="preserve">. </w:t>
      </w:r>
      <w:r w:rsidRPr="006E04ED">
        <w:rPr>
          <w:rFonts w:ascii="GHEA Grapalat" w:eastAsia="GHEA Grapalat" w:hAnsi="GHEA Grapalat" w:cs="GHEA Grapalat"/>
          <w:sz w:val="20"/>
        </w:rPr>
        <w:t xml:space="preserve">Этот подраздел " </w:t>
      </w:r>
      <w:r w:rsidRPr="006E04ED">
        <w:rPr>
          <w:rFonts w:ascii="GHEA Grapalat" w:eastAsia="GHEA Grapalat" w:hAnsi="GHEA Grapalat" w:cs="GHEA Grapalat"/>
          <w:b/>
          <w:sz w:val="20"/>
        </w:rPr>
        <w:t xml:space="preserve">d </w:t>
      </w:r>
      <w:r w:rsidRPr="006E04ED">
        <w:rPr>
          <w:rFonts w:ascii="GHEA Grapalat" w:eastAsia="GHEA Grapalat" w:hAnsi="GHEA Grapalat" w:cs="GHEA Grapalat"/>
          <w:sz w:val="20"/>
        </w:rPr>
        <w:t>"</w:t>
      </w:r>
      <w:r w:rsidRPr="006E04ED">
        <w:rPr>
          <w:rFonts w:ascii="GHEA Grapalat" w:eastAsia="GHEA Grapalat" w:hAnsi="GHEA Grapalat" w:cs="GHEA Grapalat"/>
          <w:b/>
          <w:sz w:val="20"/>
        </w:rPr>
        <w:t xml:space="preserve"> </w:t>
      </w:r>
      <w:r w:rsidRPr="006E04ED">
        <w:rPr>
          <w:rFonts w:ascii="GHEA Grapalat" w:eastAsia="GHEA Grapalat" w:hAnsi="GHEA Grapalat" w:cs="GHEA Grapalat"/>
          <w:sz w:val="20"/>
        </w:rPr>
        <w:t>В пункте 1 делается пометка, если лицо не является бенефициарным владельцем Организации в значении пунктов «а»-«с», но контролирует Организацию на основании правовых инструментов (включая заключенные сделки), на основе личного влияния иного характера или иными средствами.</w:t>
      </w:r>
    </w:p>
    <w:p w14:paraId="37DFC6F7" w14:textId="77777777" w:rsidR="0006114C" w:rsidRPr="006E04ED" w:rsidRDefault="0006114C"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 xml:space="preserve">e </w:t>
      </w:r>
      <w:r w:rsidRPr="006E04ED">
        <w:rPr>
          <w:rFonts w:ascii="Cambria Math" w:eastAsia="GHEA Grapalat" w:hAnsi="Cambria Math" w:cs="GHEA Grapalat"/>
          <w:sz w:val="20"/>
        </w:rPr>
        <w:t xml:space="preserve">. В пункте « </w:t>
      </w:r>
      <w:r w:rsidRPr="006E04ED">
        <w:rPr>
          <w:rFonts w:ascii="GHEA Grapalat" w:eastAsia="GHEA Grapalat" w:hAnsi="GHEA Grapalat" w:cs="GHEA Grapalat"/>
          <w:b/>
          <w:sz w:val="20"/>
        </w:rPr>
        <w:t xml:space="preserve">е » </w:t>
      </w:r>
      <w:r w:rsidRPr="006E04ED">
        <w:rPr>
          <w:rFonts w:ascii="GHEA Grapalat" w:eastAsia="GHEA Grapalat" w:hAnsi="GHEA Grapalat" w:cs="GHEA Grapalat"/>
          <w:sz w:val="20"/>
        </w:rPr>
        <w:t>настоящего подраздела делается пометка , если лицо является должностным лицом, осуществляющим общее или текущее управление деятельностью Организации, в случае, если нет физического лица, отвечающего требованиям пунктов «а»-«d» настоящего подраздела.</w:t>
      </w:r>
    </w:p>
    <w:p w14:paraId="1EE0B95D"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В подразделе «Информация о статусе бенефициарного владельца» указывается день, месяц и год, когда лицо становится бенефициарным владельцем Организации. В этот подраздел включается примечание о форме контроля, осуществляемого бенефициарным владельцем над Организацией. Примечание делается об осуществлении совместного контроля со связанными лицами, если бенефициарный владелец контролирует Организацию, действуя согласованно со связанным лицом, или может контролировать ее согласованно со связанным лицом. Если юридическое лицо, подающее декларацию, является отчетной организацией в секторе недр, в этот подраздел также включается примечание о том, является ли бенефициарный владелец должностным лицом или членом своей семьи в значении статьи 3, части 1, пункта 53 Кодекса о недрах.</w:t>
      </w:r>
    </w:p>
    <w:p w14:paraId="2E33F123"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В подразделе «Контактная информация бенефициарного владельца» указываются адрес электронной почты и номер телефона бенефициарного владельца.</w:t>
      </w:r>
    </w:p>
    <w:p w14:paraId="19B6A914" w14:textId="77777777" w:rsidR="0006114C" w:rsidRPr="006E04ED" w:rsidRDefault="0006114C" w:rsidP="006E04ED">
      <w:pPr>
        <w:pBdr>
          <w:top w:val="nil"/>
          <w:left w:val="nil"/>
          <w:bottom w:val="nil"/>
          <w:right w:val="nil"/>
          <w:between w:val="nil"/>
        </w:pBdr>
        <w:ind w:left="1789" w:firstLine="567"/>
        <w:jc w:val="both"/>
        <w:rPr>
          <w:rFonts w:ascii="GHEA Grapalat" w:eastAsia="GHEA Grapalat" w:hAnsi="GHEA Grapalat" w:cs="GHEA Grapalat"/>
          <w:sz w:val="20"/>
        </w:rPr>
      </w:pPr>
    </w:p>
    <w:p w14:paraId="0F81242F" w14:textId="77777777" w:rsidR="0006114C" w:rsidRPr="006E04ED" w:rsidRDefault="0006114C" w:rsidP="006E04ED">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6E04ED">
        <w:rPr>
          <w:rFonts w:ascii="GHEA Grapalat" w:eastAsia="GHEA Grapalat" w:hAnsi="GHEA Grapalat" w:cs="GHEA Grapalat"/>
          <w:sz w:val="20"/>
        </w:rPr>
        <w:t xml:space="preserve">Раздел 5 Декларации (Промежуточные юридические лица) заполняется, если бенефициарный владелец юридического лица, подающего декларацию, или юридического лица, полностью контролирующего Организацию, имеет косвенное участие в уставном капитале Организации. Этот раздел </w:t>
      </w:r>
      <w:r w:rsidRPr="006E04ED">
        <w:rPr>
          <w:rFonts w:ascii="GHEA Grapalat" w:eastAsia="GHEA Grapalat" w:hAnsi="GHEA Grapalat" w:cs="GHEA Grapalat"/>
          <w:color w:val="000000"/>
          <w:sz w:val="20"/>
        </w:rPr>
        <w:t xml:space="preserve">подлежит заполнению для каждого </w:t>
      </w:r>
      <w:r w:rsidRPr="006E04ED">
        <w:rPr>
          <w:rFonts w:ascii="GHEA Grapalat" w:eastAsia="GHEA Grapalat" w:hAnsi="GHEA Grapalat" w:cs="GHEA Grapalat"/>
          <w:sz w:val="20"/>
        </w:rPr>
        <w:t xml:space="preserve">промежуточного юридического лица отдельно, в количестве всех промежуточных юридических лиц. </w:t>
      </w:r>
      <w:r w:rsidRPr="006E04ED">
        <w:rPr>
          <w:rFonts w:ascii="GHEA Grapalat" w:eastAsia="GHEA Grapalat" w:hAnsi="GHEA Grapalat" w:cs="GHEA Grapalat"/>
          <w:color w:val="000000"/>
          <w:sz w:val="20"/>
        </w:rPr>
        <w:t xml:space="preserve">Подразделы в этом разделе заполняются в соответствии со следующими правилами </w:t>
      </w:r>
      <w:r w:rsidRPr="006E04ED">
        <w:rPr>
          <w:rFonts w:ascii="Cambria Math" w:eastAsia="GHEA Grapalat" w:hAnsi="Cambria Math" w:cs="GHEA Grapalat"/>
          <w:color w:val="000000"/>
          <w:sz w:val="20"/>
        </w:rPr>
        <w:t>: ․</w:t>
      </w:r>
    </w:p>
    <w:p w14:paraId="6855D03A"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В подразделе «Организационные данные» указываются наименование промежуточного юридического лица (включая латинские буквы) и регистрационные данные, а также примечание об организационно-правовой форме.</w:t>
      </w:r>
    </w:p>
    <w:p w14:paraId="3F2220E7"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В подразделе «Данные о бенефициарных владельцах» необходимо указать имя и фамилию бенефициарного владельца (владельцев), для которого организация, данные которой указаны в этом подразделе, является промежуточным юридическим лицом. Если данные о промежуточных юридических лицах указаны для юридического лица, полностью контролирующего Организацию, этот подраздел заполнять не нужно.</w:t>
      </w:r>
    </w:p>
    <w:p w14:paraId="1B5523F9"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Подраздел «Данные о листинге акций промежуточного юридического лица» не является обязательным. Этот подраздел может быть заполнен, если акции промежуточного юридического лица котируются на регулируемом рынке. В этом подразделе необходимо указать название фондовой биржи, в скобках – идентификационный код рынка (Market Identifier Code), на которой котируются акции юридического лица, а также ссылку на документы, доступные на бирже.</w:t>
      </w:r>
    </w:p>
    <w:p w14:paraId="2C51CA12" w14:textId="77777777" w:rsidR="0006114C" w:rsidRPr="006E04ED" w:rsidRDefault="0006114C" w:rsidP="006E04ED">
      <w:pPr>
        <w:pBdr>
          <w:top w:val="nil"/>
          <w:left w:val="nil"/>
          <w:bottom w:val="nil"/>
          <w:right w:val="nil"/>
          <w:between w:val="nil"/>
        </w:pBdr>
        <w:ind w:left="1789" w:firstLine="567"/>
        <w:jc w:val="both"/>
        <w:rPr>
          <w:rFonts w:ascii="GHEA Grapalat" w:eastAsia="GHEA Grapalat" w:hAnsi="GHEA Grapalat" w:cs="GHEA Grapalat"/>
          <w:sz w:val="20"/>
        </w:rPr>
      </w:pPr>
    </w:p>
    <w:p w14:paraId="58C1DA5F" w14:textId="77777777" w:rsidR="0006114C" w:rsidRPr="006E04ED" w:rsidRDefault="0006114C" w:rsidP="006E04ED">
      <w:pPr>
        <w:numPr>
          <w:ilvl w:val="0"/>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Раздел 6 Декларации (Дополнительные примечания) заполняется, если имеется дополнительная информация или дополнительные уточнения, относящиеся к данным, заполненным или подлежащим заполнению в декларации. Этот подраздел может содержать дополнительные уточнения относительно оснований для контроля Организации бенефициарным владельцем, относительно государственных (общинных) органов, осуществляющих контроль над Организацией в случае прямого или косвенного участия государства или общины в уставном капитале юридического лица, подающего декларацию, а также другие уточнения, относящиеся к декларации.</w:t>
      </w:r>
    </w:p>
    <w:p w14:paraId="1FE35371" w14:textId="77777777" w:rsidR="0006114C" w:rsidRPr="006E04ED" w:rsidRDefault="0006114C" w:rsidP="006E04ED">
      <w:pPr>
        <w:numPr>
          <w:ilvl w:val="0"/>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Заявление заполняется и подписывается лицом, подающим заявку.</w:t>
      </w:r>
    </w:p>
    <w:p w14:paraId="6F04E339" w14:textId="77777777" w:rsidR="0006114C" w:rsidRPr="00FA6936" w:rsidRDefault="0006114C" w:rsidP="008F6325">
      <w:pPr>
        <w:pStyle w:val="31"/>
        <w:spacing w:line="240" w:lineRule="auto"/>
        <w:ind w:left="360" w:firstLine="0"/>
        <w:rPr>
          <w:rFonts w:ascii="GHEA Grapalat" w:hAnsi="GHEA Grapalat" w:cs="Sylfaen"/>
          <w:i/>
          <w:sz w:val="16"/>
          <w:szCs w:val="16"/>
          <w:lang w:val="hy-AM" w:eastAsia="ru-RU"/>
        </w:rPr>
      </w:pPr>
    </w:p>
    <w:p w14:paraId="298E055C" w14:textId="77777777" w:rsidR="0006114C" w:rsidRPr="00FA6936" w:rsidRDefault="0006114C" w:rsidP="008F6325">
      <w:pPr>
        <w:pStyle w:val="31"/>
        <w:spacing w:line="240" w:lineRule="auto"/>
        <w:ind w:left="360" w:firstLine="0"/>
        <w:rPr>
          <w:rFonts w:ascii="GHEA Grapalat" w:hAnsi="GHEA Grapalat" w:cs="Sylfaen"/>
          <w:i/>
          <w:sz w:val="16"/>
          <w:szCs w:val="16"/>
          <w:lang w:val="hy-AM" w:eastAsia="ru-RU"/>
        </w:rPr>
      </w:pPr>
    </w:p>
    <w:p w14:paraId="48705371" w14:textId="77777777" w:rsidR="0006114C" w:rsidRPr="00FA6936" w:rsidRDefault="0006114C" w:rsidP="008F6325">
      <w:pPr>
        <w:pStyle w:val="31"/>
        <w:spacing w:line="240" w:lineRule="auto"/>
        <w:ind w:left="360" w:firstLine="0"/>
        <w:rPr>
          <w:rFonts w:ascii="GHEA Grapalat" w:hAnsi="GHEA Grapalat" w:cs="Sylfaen"/>
          <w:i/>
          <w:sz w:val="16"/>
          <w:szCs w:val="16"/>
          <w:lang w:val="hy-AM" w:eastAsia="ru-RU"/>
        </w:rPr>
      </w:pPr>
    </w:p>
    <w:p w14:paraId="183DF8A9" w14:textId="77777777" w:rsidR="0006114C" w:rsidRPr="00FA6936" w:rsidRDefault="0006114C" w:rsidP="008F6325">
      <w:pPr>
        <w:pStyle w:val="31"/>
        <w:spacing w:line="240" w:lineRule="auto"/>
        <w:ind w:left="360" w:firstLine="0"/>
        <w:rPr>
          <w:rFonts w:ascii="GHEA Grapalat" w:hAnsi="GHEA Grapalat" w:cs="Sylfaen"/>
          <w:i/>
          <w:sz w:val="16"/>
          <w:szCs w:val="16"/>
          <w:lang w:val="hy-AM" w:eastAsia="ru-RU"/>
        </w:rPr>
      </w:pPr>
    </w:p>
    <w:p w14:paraId="1C79205F" w14:textId="77777777" w:rsidR="0006114C" w:rsidRPr="00FA6936" w:rsidRDefault="0006114C" w:rsidP="008F6325">
      <w:pPr>
        <w:pStyle w:val="31"/>
        <w:spacing w:line="240" w:lineRule="auto"/>
        <w:ind w:left="360" w:firstLine="0"/>
        <w:rPr>
          <w:rFonts w:ascii="GHEA Grapalat" w:hAnsi="GHEA Grapalat" w:cs="Sylfaen"/>
          <w:i/>
          <w:sz w:val="16"/>
          <w:szCs w:val="16"/>
          <w:lang w:val="hy-AM" w:eastAsia="ru-RU"/>
        </w:rPr>
      </w:pPr>
    </w:p>
    <w:p w14:paraId="6DDBA018" w14:textId="77777777" w:rsidR="0006114C" w:rsidRPr="00FA6936" w:rsidRDefault="0006114C" w:rsidP="008F6325">
      <w:pPr>
        <w:pStyle w:val="31"/>
        <w:spacing w:line="240" w:lineRule="auto"/>
        <w:ind w:left="360" w:firstLine="0"/>
        <w:rPr>
          <w:rFonts w:ascii="GHEA Grapalat" w:hAnsi="GHEA Grapalat" w:cs="Sylfaen"/>
          <w:i/>
          <w:sz w:val="16"/>
          <w:szCs w:val="16"/>
          <w:lang w:val="hy-AM" w:eastAsia="ru-RU"/>
        </w:rPr>
      </w:pPr>
    </w:p>
    <w:p w14:paraId="1D99B2C8" w14:textId="77777777" w:rsidR="0006114C" w:rsidRPr="00FA6936" w:rsidRDefault="0006114C" w:rsidP="008F6325">
      <w:pPr>
        <w:pStyle w:val="31"/>
        <w:spacing w:line="240" w:lineRule="auto"/>
        <w:ind w:left="360" w:firstLine="0"/>
        <w:rPr>
          <w:rFonts w:ascii="GHEA Grapalat" w:hAnsi="GHEA Grapalat" w:cs="Sylfaen"/>
          <w:i/>
          <w:sz w:val="16"/>
          <w:szCs w:val="16"/>
          <w:lang w:val="hy-AM" w:eastAsia="ru-RU"/>
        </w:rPr>
      </w:pPr>
    </w:p>
    <w:p w14:paraId="2C6C5216" w14:textId="77777777" w:rsidR="0006114C" w:rsidRPr="00FA6936" w:rsidRDefault="0006114C"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заполняется</w:t>
      </w:r>
      <w:r w:rsidRPr="00FA6936">
        <w:rPr>
          <w:rFonts w:ascii="GHEA Grapalat" w:hAnsi="GHEA Grapalat"/>
          <w:i/>
          <w:sz w:val="16"/>
          <w:szCs w:val="16"/>
          <w:lang w:val="af-ZA"/>
        </w:rPr>
        <w:t xml:space="preserve"> </w:t>
      </w:r>
      <w:r w:rsidRPr="00FA6936">
        <w:rPr>
          <w:rFonts w:ascii="GHEA Grapalat" w:hAnsi="GHEA Grapalat"/>
          <w:i/>
          <w:sz w:val="16"/>
          <w:szCs w:val="16"/>
          <w:lang w:val="hy-AM"/>
        </w:rPr>
        <w:t>является</w:t>
      </w:r>
      <w:r w:rsidRPr="00FA6936">
        <w:rPr>
          <w:rFonts w:ascii="GHEA Grapalat" w:hAnsi="GHEA Grapalat"/>
          <w:i/>
          <w:sz w:val="16"/>
          <w:szCs w:val="16"/>
          <w:lang w:val="af-ZA"/>
        </w:rPr>
        <w:t xml:space="preserve"> </w:t>
      </w:r>
      <w:r w:rsidRPr="00FA6936">
        <w:rPr>
          <w:rFonts w:ascii="GHEA Grapalat" w:hAnsi="GHEA Grapalat"/>
          <w:i/>
          <w:sz w:val="16"/>
          <w:szCs w:val="16"/>
          <w:lang w:val="hy-AM"/>
        </w:rPr>
        <w:t>комиссия</w:t>
      </w:r>
      <w:r w:rsidRPr="00FA6936">
        <w:rPr>
          <w:rFonts w:ascii="GHEA Grapalat" w:hAnsi="GHEA Grapalat"/>
          <w:i/>
          <w:sz w:val="16"/>
          <w:szCs w:val="16"/>
          <w:lang w:val="af-ZA"/>
        </w:rPr>
        <w:t xml:space="preserve"> </w:t>
      </w:r>
      <w:r w:rsidRPr="00FA6936">
        <w:rPr>
          <w:rFonts w:ascii="GHEA Grapalat" w:hAnsi="GHEA Grapalat"/>
          <w:i/>
          <w:sz w:val="16"/>
          <w:szCs w:val="16"/>
          <w:lang w:val="hy-AM"/>
        </w:rPr>
        <w:t>секретарь</w:t>
      </w:r>
      <w:r w:rsidRPr="00FA6936">
        <w:rPr>
          <w:rFonts w:ascii="GHEA Grapalat" w:hAnsi="GHEA Grapalat"/>
          <w:i/>
          <w:sz w:val="16"/>
          <w:szCs w:val="16"/>
          <w:lang w:val="af-ZA"/>
        </w:rPr>
        <w:t xml:space="preserve"> </w:t>
      </w:r>
      <w:r w:rsidRPr="00FA6936">
        <w:rPr>
          <w:rFonts w:ascii="GHEA Grapalat" w:hAnsi="GHEA Grapalat"/>
          <w:i/>
          <w:sz w:val="16"/>
          <w:szCs w:val="16"/>
          <w:lang w:val="hy-AM"/>
        </w:rPr>
        <w:t xml:space="preserve">к </w:t>
      </w:r>
      <w:r w:rsidRPr="00FA6936">
        <w:rPr>
          <w:rFonts w:ascii="GHEA Grapalat" w:hAnsi="GHEA Grapalat"/>
          <w:i/>
          <w:sz w:val="16"/>
          <w:szCs w:val="16"/>
          <w:lang w:val="af-ZA"/>
        </w:rPr>
        <w:t xml:space="preserve">: </w:t>
      </w:r>
      <w:r w:rsidRPr="00FA6936">
        <w:rPr>
          <w:rFonts w:ascii="GHEA Grapalat" w:hAnsi="GHEA Grapalat"/>
          <w:i/>
          <w:sz w:val="16"/>
          <w:szCs w:val="16"/>
          <w:lang w:val="hy-AM"/>
        </w:rPr>
        <w:t>до</w:t>
      </w:r>
      <w:r w:rsidRPr="00FA6936">
        <w:rPr>
          <w:rFonts w:ascii="GHEA Grapalat" w:hAnsi="GHEA Grapalat"/>
          <w:i/>
          <w:sz w:val="16"/>
          <w:szCs w:val="16"/>
          <w:lang w:val="af-ZA"/>
        </w:rPr>
        <w:t xml:space="preserve"> </w:t>
      </w:r>
      <w:r w:rsidRPr="00FA6936">
        <w:rPr>
          <w:rFonts w:ascii="GHEA Grapalat" w:hAnsi="GHEA Grapalat"/>
          <w:i/>
          <w:sz w:val="16"/>
          <w:szCs w:val="16"/>
          <w:lang w:val="hy-AM"/>
        </w:rPr>
        <w:t>приглашение</w:t>
      </w:r>
      <w:r w:rsidRPr="00FA6936">
        <w:rPr>
          <w:rFonts w:ascii="GHEA Grapalat" w:hAnsi="GHEA Grapalat"/>
          <w:i/>
          <w:sz w:val="16"/>
          <w:szCs w:val="16"/>
          <w:lang w:val="af-ZA"/>
        </w:rPr>
        <w:t xml:space="preserve"> </w:t>
      </w:r>
      <w:r w:rsidRPr="00FA6936">
        <w:rPr>
          <w:rFonts w:ascii="GHEA Grapalat" w:hAnsi="GHEA Grapalat"/>
          <w:i/>
          <w:sz w:val="16"/>
          <w:szCs w:val="16"/>
          <w:lang w:val="hy-AM"/>
        </w:rPr>
        <w:t>новостная рассылка</w:t>
      </w:r>
      <w:r w:rsidRPr="00FA6936">
        <w:rPr>
          <w:rFonts w:ascii="GHEA Grapalat" w:hAnsi="GHEA Grapalat"/>
          <w:i/>
          <w:sz w:val="16"/>
          <w:szCs w:val="16"/>
          <w:lang w:val="af-ZA"/>
        </w:rPr>
        <w:t xml:space="preserve"> </w:t>
      </w:r>
      <w:r w:rsidRPr="00FA6936">
        <w:rPr>
          <w:rFonts w:ascii="GHEA Grapalat" w:hAnsi="GHEA Grapalat"/>
          <w:i/>
          <w:sz w:val="16"/>
          <w:szCs w:val="16"/>
          <w:lang w:val="hy-AM"/>
        </w:rPr>
        <w:t>издательский.</w:t>
      </w:r>
    </w:p>
    <w:p w14:paraId="5295EF02" w14:textId="77777777" w:rsidR="0006114C" w:rsidRPr="00A66FC2" w:rsidRDefault="0006114C"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Приложение 1.1 </w:t>
      </w:r>
      <w:r w:rsidRPr="00FA6936">
        <w:rPr>
          <w:rFonts w:ascii="GHEA Grapalat" w:hAnsi="GHEA Grapalat"/>
          <w:i/>
          <w:sz w:val="16"/>
          <w:szCs w:val="16"/>
          <w:lang w:val="hy-AM"/>
        </w:rPr>
        <w:t>не предоставляется участником, если применяется положение о предоставлении ссылки на веб-сайт, содержащий информацию о бенефициарных владельцах юридического лица, как определено в Приложении № 1 к настоящему приглашению, а также если участник является индивидуальным предпринимателем или физическим лицом.</w:t>
      </w:r>
    </w:p>
    <w:p w14:paraId="5CFEF179" w14:textId="77777777" w:rsidR="0006114C" w:rsidRPr="0039302D" w:rsidRDefault="0006114C" w:rsidP="00CE3A99">
      <w:pPr>
        <w:jc w:val="both"/>
        <w:rPr>
          <w:rFonts w:ascii="GHEA Grapalat" w:hAnsi="GHEA Grapalat" w:cs="Sylfaen"/>
          <w:sz w:val="20"/>
          <w:lang w:val="hy-AM"/>
        </w:rPr>
      </w:pPr>
    </w:p>
  </w:footnote>
  <w:footnote w:id="4">
    <w:p w14:paraId="3B828F51" w14:textId="77777777" w:rsidR="0006114C" w:rsidRPr="001E7733" w:rsidRDefault="0006114C" w:rsidP="00B2572B">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заполняется</w:t>
      </w:r>
      <w:r w:rsidRPr="001E7733">
        <w:rPr>
          <w:rFonts w:ascii="GHEA Grapalat" w:hAnsi="GHEA Grapalat"/>
          <w:i/>
          <w:sz w:val="16"/>
          <w:szCs w:val="16"/>
          <w:lang w:val="af-ZA"/>
        </w:rPr>
        <w:t xml:space="preserve"> </w:t>
      </w:r>
      <w:r w:rsidRPr="00B004E0">
        <w:rPr>
          <w:rFonts w:ascii="GHEA Grapalat" w:hAnsi="GHEA Grapalat"/>
          <w:i/>
          <w:sz w:val="16"/>
          <w:szCs w:val="16"/>
          <w:lang w:val="hy-AM"/>
        </w:rPr>
        <w:t>является</w:t>
      </w:r>
      <w:r w:rsidRPr="001E7733">
        <w:rPr>
          <w:rFonts w:ascii="GHEA Grapalat" w:hAnsi="GHEA Grapalat"/>
          <w:i/>
          <w:sz w:val="16"/>
          <w:szCs w:val="16"/>
          <w:lang w:val="af-ZA"/>
        </w:rPr>
        <w:t xml:space="preserve"> </w:t>
      </w:r>
      <w:r w:rsidRPr="00B004E0">
        <w:rPr>
          <w:rFonts w:ascii="GHEA Grapalat" w:hAnsi="GHEA Grapalat"/>
          <w:i/>
          <w:sz w:val="16"/>
          <w:szCs w:val="16"/>
          <w:lang w:val="hy-AM"/>
        </w:rPr>
        <w:t>комиссия</w:t>
      </w:r>
      <w:r w:rsidRPr="001E7733">
        <w:rPr>
          <w:rFonts w:ascii="GHEA Grapalat" w:hAnsi="GHEA Grapalat"/>
          <w:i/>
          <w:sz w:val="16"/>
          <w:szCs w:val="16"/>
          <w:lang w:val="af-ZA"/>
        </w:rPr>
        <w:t xml:space="preserve"> </w:t>
      </w:r>
      <w:r w:rsidRPr="00B004E0">
        <w:rPr>
          <w:rFonts w:ascii="GHEA Grapalat" w:hAnsi="GHEA Grapalat"/>
          <w:i/>
          <w:sz w:val="16"/>
          <w:szCs w:val="16"/>
          <w:lang w:val="hy-AM"/>
        </w:rPr>
        <w:t>секретарь</w:t>
      </w:r>
      <w:r w:rsidRPr="001E7733">
        <w:rPr>
          <w:rFonts w:ascii="GHEA Grapalat" w:hAnsi="GHEA Grapalat"/>
          <w:i/>
          <w:sz w:val="16"/>
          <w:szCs w:val="16"/>
          <w:lang w:val="af-ZA"/>
        </w:rPr>
        <w:t xml:space="preserve"> </w:t>
      </w:r>
      <w:r w:rsidRPr="00B004E0">
        <w:rPr>
          <w:rFonts w:ascii="GHEA Grapalat" w:hAnsi="GHEA Grapalat"/>
          <w:i/>
          <w:sz w:val="16"/>
          <w:szCs w:val="16"/>
          <w:lang w:val="hy-AM"/>
        </w:rPr>
        <w:t xml:space="preserve">к </w:t>
      </w:r>
      <w:r w:rsidRPr="001E7733">
        <w:rPr>
          <w:rFonts w:ascii="GHEA Grapalat" w:hAnsi="GHEA Grapalat"/>
          <w:i/>
          <w:sz w:val="16"/>
          <w:szCs w:val="16"/>
          <w:lang w:val="af-ZA"/>
        </w:rPr>
        <w:t xml:space="preserve">: </w:t>
      </w:r>
      <w:r w:rsidRPr="00B004E0">
        <w:rPr>
          <w:rFonts w:ascii="GHEA Grapalat" w:hAnsi="GHEA Grapalat"/>
          <w:i/>
          <w:sz w:val="16"/>
          <w:szCs w:val="16"/>
          <w:lang w:val="hy-AM"/>
        </w:rPr>
        <w:t>до</w:t>
      </w:r>
      <w:r w:rsidRPr="001E7733">
        <w:rPr>
          <w:rFonts w:ascii="GHEA Grapalat" w:hAnsi="GHEA Grapalat"/>
          <w:i/>
          <w:sz w:val="16"/>
          <w:szCs w:val="16"/>
          <w:lang w:val="af-ZA"/>
        </w:rPr>
        <w:t xml:space="preserve"> </w:t>
      </w:r>
      <w:r w:rsidRPr="00B004E0">
        <w:rPr>
          <w:rFonts w:ascii="GHEA Grapalat" w:hAnsi="GHEA Grapalat"/>
          <w:i/>
          <w:sz w:val="16"/>
          <w:szCs w:val="16"/>
          <w:lang w:val="hy-AM"/>
        </w:rPr>
        <w:t>приглашение</w:t>
      </w:r>
      <w:r w:rsidRPr="001E7733">
        <w:rPr>
          <w:rFonts w:ascii="GHEA Grapalat" w:hAnsi="GHEA Grapalat"/>
          <w:i/>
          <w:sz w:val="16"/>
          <w:szCs w:val="16"/>
          <w:lang w:val="af-ZA"/>
        </w:rPr>
        <w:t xml:space="preserve"> </w:t>
      </w:r>
      <w:r w:rsidRPr="00B004E0">
        <w:rPr>
          <w:rFonts w:ascii="GHEA Grapalat" w:hAnsi="GHEA Grapalat"/>
          <w:i/>
          <w:sz w:val="16"/>
          <w:szCs w:val="16"/>
          <w:lang w:val="hy-AM"/>
        </w:rPr>
        <w:t>новостная рассылка</w:t>
      </w:r>
      <w:r w:rsidRPr="001E7733">
        <w:rPr>
          <w:rFonts w:ascii="GHEA Grapalat" w:hAnsi="GHEA Grapalat"/>
          <w:i/>
          <w:sz w:val="16"/>
          <w:szCs w:val="16"/>
          <w:lang w:val="af-ZA"/>
        </w:rPr>
        <w:t xml:space="preserve"> </w:t>
      </w:r>
      <w:r w:rsidRPr="00B004E0">
        <w:rPr>
          <w:rFonts w:ascii="GHEA Grapalat" w:hAnsi="GHEA Grapalat"/>
          <w:i/>
          <w:sz w:val="16"/>
          <w:szCs w:val="16"/>
          <w:lang w:val="hy-AM"/>
        </w:rPr>
        <w:t>издательский.</w:t>
      </w:r>
    </w:p>
    <w:p w14:paraId="1AC0E088" w14:textId="77777777" w:rsidR="0006114C" w:rsidRPr="0015088E" w:rsidRDefault="0006114C" w:rsidP="00B2572B">
      <w:pPr>
        <w:ind w:right="309"/>
        <w:jc w:val="both"/>
        <w:rPr>
          <w:rFonts w:ascii="GHEA Grapalat" w:hAnsi="GHEA Grapalat"/>
          <w:bCs/>
          <w:i/>
          <w:iCs/>
          <w:sz w:val="20"/>
          <w:lang w:val="es-ES"/>
        </w:rPr>
      </w:pPr>
      <w:r w:rsidRPr="0015088E">
        <w:rPr>
          <w:rFonts w:ascii="GHEA Grapalat" w:hAnsi="GHEA Grapalat"/>
          <w:bCs/>
          <w:i/>
          <w:sz w:val="18"/>
          <w:szCs w:val="18"/>
          <w:lang w:val="es-ES"/>
        </w:rPr>
        <w:t xml:space="preserve">** </w:t>
      </w:r>
      <w:r w:rsidRPr="009E45F3">
        <w:rPr>
          <w:rFonts w:ascii="GHEA Grapalat" w:hAnsi="GHEA Grapalat"/>
          <w:i/>
          <w:sz w:val="16"/>
          <w:szCs w:val="16"/>
        </w:rPr>
        <w:t>если</w:t>
      </w:r>
      <w:r w:rsidRPr="001E7733">
        <w:rPr>
          <w:rFonts w:ascii="GHEA Grapalat" w:hAnsi="GHEA Grapalat"/>
          <w:i/>
          <w:sz w:val="16"/>
          <w:szCs w:val="16"/>
          <w:lang w:val="af-ZA"/>
        </w:rPr>
        <w:t xml:space="preserve"> </w:t>
      </w:r>
      <w:r w:rsidRPr="009E45F3">
        <w:rPr>
          <w:rFonts w:ascii="GHEA Grapalat" w:hAnsi="GHEA Grapalat"/>
          <w:i/>
          <w:sz w:val="16"/>
          <w:szCs w:val="16"/>
        </w:rPr>
        <w:t>участник</w:t>
      </w:r>
      <w:r w:rsidRPr="001E7733">
        <w:rPr>
          <w:rFonts w:ascii="GHEA Grapalat" w:hAnsi="GHEA Grapalat"/>
          <w:i/>
          <w:sz w:val="16"/>
          <w:szCs w:val="16"/>
          <w:lang w:val="af-ZA"/>
        </w:rPr>
        <w:t xml:space="preserve"> </w:t>
      </w:r>
      <w:r w:rsidRPr="009E45F3">
        <w:rPr>
          <w:rFonts w:ascii="GHEA Grapalat" w:hAnsi="GHEA Grapalat"/>
          <w:i/>
          <w:sz w:val="16"/>
          <w:szCs w:val="16"/>
        </w:rPr>
        <w:t>добавлен</w:t>
      </w:r>
      <w:r w:rsidRPr="001E7733">
        <w:rPr>
          <w:rFonts w:ascii="GHEA Grapalat" w:hAnsi="GHEA Grapalat"/>
          <w:i/>
          <w:sz w:val="16"/>
          <w:szCs w:val="16"/>
          <w:lang w:val="af-ZA"/>
        </w:rPr>
        <w:t xml:space="preserve"> </w:t>
      </w:r>
      <w:r w:rsidRPr="009E45F3">
        <w:rPr>
          <w:rFonts w:ascii="GHEA Grapalat" w:hAnsi="GHEA Grapalat"/>
          <w:i/>
          <w:sz w:val="16"/>
          <w:szCs w:val="16"/>
        </w:rPr>
        <w:t>ценный</w:t>
      </w:r>
      <w:r w:rsidRPr="001E7733">
        <w:rPr>
          <w:rFonts w:ascii="GHEA Grapalat" w:hAnsi="GHEA Grapalat"/>
          <w:i/>
          <w:sz w:val="16"/>
          <w:szCs w:val="16"/>
          <w:lang w:val="af-ZA"/>
        </w:rPr>
        <w:t xml:space="preserve"> </w:t>
      </w:r>
      <w:r w:rsidRPr="009E45F3">
        <w:rPr>
          <w:rFonts w:ascii="GHEA Grapalat" w:hAnsi="GHEA Grapalat"/>
          <w:i/>
          <w:sz w:val="16"/>
          <w:szCs w:val="16"/>
        </w:rPr>
        <w:t>пол</w:t>
      </w:r>
      <w:r w:rsidRPr="001E7733">
        <w:rPr>
          <w:rFonts w:ascii="GHEA Grapalat" w:hAnsi="GHEA Grapalat"/>
          <w:i/>
          <w:sz w:val="16"/>
          <w:szCs w:val="16"/>
          <w:lang w:val="af-ZA"/>
        </w:rPr>
        <w:t xml:space="preserve"> </w:t>
      </w:r>
      <w:r w:rsidRPr="009E45F3">
        <w:rPr>
          <w:rFonts w:ascii="GHEA Grapalat" w:hAnsi="GHEA Grapalat"/>
          <w:i/>
          <w:sz w:val="16"/>
          <w:szCs w:val="16"/>
        </w:rPr>
        <w:t>плательщик</w:t>
      </w:r>
      <w:r w:rsidRPr="001E7733">
        <w:rPr>
          <w:rFonts w:ascii="GHEA Grapalat" w:hAnsi="GHEA Grapalat"/>
          <w:i/>
          <w:sz w:val="16"/>
          <w:szCs w:val="16"/>
          <w:lang w:val="af-ZA"/>
        </w:rPr>
        <w:t xml:space="preserve"> </w:t>
      </w:r>
      <w:r w:rsidRPr="009E45F3">
        <w:rPr>
          <w:rFonts w:ascii="GHEA Grapalat" w:hAnsi="GHEA Grapalat"/>
          <w:i/>
          <w:sz w:val="16"/>
          <w:szCs w:val="16"/>
        </w:rPr>
        <w:t xml:space="preserve">если </w:t>
      </w:r>
      <w:r w:rsidRPr="001E7733">
        <w:rPr>
          <w:rFonts w:ascii="GHEA Grapalat" w:hAnsi="GHEA Grapalat"/>
          <w:i/>
          <w:sz w:val="16"/>
          <w:szCs w:val="16"/>
          <w:lang w:val="af-ZA"/>
        </w:rPr>
        <w:t xml:space="preserve">, </w:t>
      </w:r>
      <w:r w:rsidRPr="009E45F3">
        <w:rPr>
          <w:rFonts w:ascii="GHEA Grapalat" w:hAnsi="GHEA Grapalat"/>
          <w:i/>
          <w:sz w:val="16"/>
          <w:szCs w:val="16"/>
        </w:rPr>
        <w:t>то</w:t>
      </w:r>
      <w:r w:rsidRPr="001E7733">
        <w:rPr>
          <w:rFonts w:ascii="GHEA Grapalat" w:hAnsi="GHEA Grapalat"/>
          <w:i/>
          <w:sz w:val="16"/>
          <w:szCs w:val="16"/>
          <w:lang w:val="af-ZA"/>
        </w:rPr>
        <w:t xml:space="preserve"> </w:t>
      </w:r>
      <w:r w:rsidRPr="009E45F3">
        <w:rPr>
          <w:rFonts w:ascii="GHEA Grapalat" w:hAnsi="GHEA Grapalat"/>
          <w:i/>
          <w:sz w:val="16"/>
          <w:szCs w:val="16"/>
        </w:rPr>
        <w:t>данные</w:t>
      </w:r>
      <w:r w:rsidRPr="001E7733">
        <w:rPr>
          <w:rFonts w:ascii="GHEA Grapalat" w:hAnsi="GHEA Grapalat"/>
          <w:i/>
          <w:sz w:val="16"/>
          <w:szCs w:val="16"/>
          <w:lang w:val="af-ZA"/>
        </w:rPr>
        <w:t xml:space="preserve"> </w:t>
      </w:r>
      <w:r w:rsidRPr="009E45F3">
        <w:rPr>
          <w:rFonts w:ascii="GHEA Grapalat" w:hAnsi="GHEA Grapalat"/>
          <w:i/>
          <w:sz w:val="16"/>
          <w:szCs w:val="16"/>
        </w:rPr>
        <w:t>договор</w:t>
      </w:r>
      <w:r w:rsidRPr="001E7733">
        <w:rPr>
          <w:rFonts w:ascii="GHEA Grapalat" w:hAnsi="GHEA Grapalat"/>
          <w:i/>
          <w:sz w:val="16"/>
          <w:szCs w:val="16"/>
          <w:lang w:val="af-ZA"/>
        </w:rPr>
        <w:t xml:space="preserve"> </w:t>
      </w:r>
      <w:r w:rsidRPr="009E45F3">
        <w:rPr>
          <w:rFonts w:ascii="GHEA Grapalat" w:hAnsi="GHEA Grapalat"/>
          <w:i/>
          <w:sz w:val="16"/>
          <w:szCs w:val="16"/>
        </w:rPr>
        <w:t>на линии</w:t>
      </w:r>
      <w:r w:rsidRPr="001E7733">
        <w:rPr>
          <w:rFonts w:ascii="GHEA Grapalat" w:hAnsi="GHEA Grapalat"/>
          <w:i/>
          <w:sz w:val="16"/>
          <w:szCs w:val="16"/>
          <w:lang w:val="af-ZA"/>
        </w:rPr>
        <w:t xml:space="preserve"> </w:t>
      </w:r>
      <w:r w:rsidRPr="009E45F3">
        <w:rPr>
          <w:rFonts w:ascii="GHEA Grapalat" w:hAnsi="GHEA Grapalat"/>
          <w:i/>
          <w:sz w:val="16"/>
          <w:szCs w:val="16"/>
        </w:rPr>
        <w:t>Армения</w:t>
      </w:r>
      <w:r w:rsidRPr="001E7733">
        <w:rPr>
          <w:rFonts w:ascii="GHEA Grapalat" w:hAnsi="GHEA Grapalat"/>
          <w:i/>
          <w:sz w:val="16"/>
          <w:szCs w:val="16"/>
          <w:lang w:val="af-ZA"/>
        </w:rPr>
        <w:t xml:space="preserve"> </w:t>
      </w:r>
      <w:r w:rsidRPr="009E45F3">
        <w:rPr>
          <w:rFonts w:ascii="GHEA Grapalat" w:hAnsi="GHEA Grapalat"/>
          <w:i/>
          <w:sz w:val="16"/>
          <w:szCs w:val="16"/>
        </w:rPr>
        <w:t>Республика</w:t>
      </w:r>
      <w:r w:rsidRPr="001E7733">
        <w:rPr>
          <w:rFonts w:ascii="GHEA Grapalat" w:hAnsi="GHEA Grapalat"/>
          <w:i/>
          <w:sz w:val="16"/>
          <w:szCs w:val="16"/>
          <w:lang w:val="af-ZA"/>
        </w:rPr>
        <w:t xml:space="preserve"> </w:t>
      </w:r>
      <w:r w:rsidRPr="009E45F3">
        <w:rPr>
          <w:rFonts w:ascii="GHEA Grapalat" w:hAnsi="GHEA Grapalat"/>
          <w:i/>
          <w:sz w:val="16"/>
          <w:szCs w:val="16"/>
        </w:rPr>
        <w:t>состояние</w:t>
      </w:r>
      <w:r w:rsidRPr="001E7733">
        <w:rPr>
          <w:rFonts w:ascii="GHEA Grapalat" w:hAnsi="GHEA Grapalat"/>
          <w:i/>
          <w:sz w:val="16"/>
          <w:szCs w:val="16"/>
          <w:lang w:val="af-ZA"/>
        </w:rPr>
        <w:t xml:space="preserve"> </w:t>
      </w:r>
      <w:r w:rsidRPr="009E45F3">
        <w:rPr>
          <w:rFonts w:ascii="GHEA Grapalat" w:hAnsi="GHEA Grapalat"/>
          <w:i/>
          <w:sz w:val="16"/>
          <w:szCs w:val="16"/>
        </w:rPr>
        <w:t>бюджет</w:t>
      </w:r>
      <w:r w:rsidRPr="001E7733">
        <w:rPr>
          <w:rFonts w:ascii="GHEA Grapalat" w:hAnsi="GHEA Grapalat"/>
          <w:i/>
          <w:sz w:val="16"/>
          <w:szCs w:val="16"/>
          <w:lang w:val="af-ZA"/>
        </w:rPr>
        <w:t xml:space="preserve"> </w:t>
      </w:r>
      <w:r w:rsidRPr="009E45F3">
        <w:rPr>
          <w:rFonts w:ascii="GHEA Grapalat" w:hAnsi="GHEA Grapalat"/>
          <w:i/>
          <w:sz w:val="16"/>
          <w:szCs w:val="16"/>
        </w:rPr>
        <w:t>к оплате</w:t>
      </w:r>
      <w:r w:rsidRPr="001E7733">
        <w:rPr>
          <w:rFonts w:ascii="GHEA Grapalat" w:hAnsi="GHEA Grapalat"/>
          <w:i/>
          <w:sz w:val="16"/>
          <w:szCs w:val="16"/>
          <w:lang w:val="af-ZA"/>
        </w:rPr>
        <w:t xml:space="preserve"> </w:t>
      </w:r>
      <w:r w:rsidRPr="009E45F3">
        <w:rPr>
          <w:rFonts w:ascii="GHEA Grapalat" w:hAnsi="GHEA Grapalat"/>
          <w:i/>
          <w:sz w:val="16"/>
          <w:szCs w:val="16"/>
        </w:rPr>
        <w:t>добавлен</w:t>
      </w:r>
      <w:r w:rsidRPr="001E7733">
        <w:rPr>
          <w:rFonts w:ascii="GHEA Grapalat" w:hAnsi="GHEA Grapalat"/>
          <w:i/>
          <w:sz w:val="16"/>
          <w:szCs w:val="16"/>
          <w:lang w:val="af-ZA"/>
        </w:rPr>
        <w:t xml:space="preserve"> </w:t>
      </w:r>
      <w:r w:rsidRPr="009E45F3">
        <w:rPr>
          <w:rFonts w:ascii="GHEA Grapalat" w:hAnsi="GHEA Grapalat"/>
          <w:i/>
          <w:sz w:val="16"/>
          <w:szCs w:val="16"/>
        </w:rPr>
        <w:t>ценный</w:t>
      </w:r>
      <w:r w:rsidRPr="001E7733">
        <w:rPr>
          <w:rFonts w:ascii="GHEA Grapalat" w:hAnsi="GHEA Grapalat"/>
          <w:i/>
          <w:sz w:val="16"/>
          <w:szCs w:val="16"/>
          <w:lang w:val="af-ZA"/>
        </w:rPr>
        <w:t xml:space="preserve"> </w:t>
      </w:r>
      <w:r w:rsidRPr="009E45F3">
        <w:rPr>
          <w:rFonts w:ascii="GHEA Grapalat" w:hAnsi="GHEA Grapalat"/>
          <w:i/>
          <w:sz w:val="16"/>
          <w:szCs w:val="16"/>
        </w:rPr>
        <w:t>пол</w:t>
      </w:r>
      <w:r w:rsidRPr="001E7733">
        <w:rPr>
          <w:rFonts w:ascii="GHEA Grapalat" w:hAnsi="GHEA Grapalat"/>
          <w:i/>
          <w:sz w:val="16"/>
          <w:szCs w:val="16"/>
          <w:lang w:val="af-ZA"/>
        </w:rPr>
        <w:t xml:space="preserve"> </w:t>
      </w:r>
      <w:r w:rsidRPr="009E45F3">
        <w:rPr>
          <w:rFonts w:ascii="GHEA Grapalat" w:hAnsi="GHEA Grapalat"/>
          <w:i/>
          <w:sz w:val="16"/>
          <w:szCs w:val="16"/>
        </w:rPr>
        <w:t>количество</w:t>
      </w:r>
      <w:r w:rsidRPr="001E7733">
        <w:rPr>
          <w:rFonts w:ascii="GHEA Grapalat" w:hAnsi="GHEA Grapalat"/>
          <w:i/>
          <w:sz w:val="16"/>
          <w:szCs w:val="16"/>
          <w:lang w:val="af-ZA"/>
        </w:rPr>
        <w:t xml:space="preserve"> </w:t>
      </w:r>
      <w:r w:rsidRPr="009E45F3">
        <w:rPr>
          <w:rFonts w:ascii="GHEA Grapalat" w:hAnsi="GHEA Grapalat"/>
          <w:i/>
          <w:sz w:val="16"/>
          <w:szCs w:val="16"/>
        </w:rPr>
        <w:t>отмеченный</w:t>
      </w:r>
      <w:r w:rsidRPr="001E7733">
        <w:rPr>
          <w:rFonts w:ascii="GHEA Grapalat" w:hAnsi="GHEA Grapalat"/>
          <w:i/>
          <w:sz w:val="16"/>
          <w:szCs w:val="16"/>
          <w:lang w:val="af-ZA"/>
        </w:rPr>
        <w:t xml:space="preserve"> </w:t>
      </w:r>
      <w:r w:rsidRPr="009E45F3">
        <w:rPr>
          <w:rFonts w:ascii="GHEA Grapalat" w:hAnsi="GHEA Grapalat"/>
          <w:i/>
          <w:sz w:val="16"/>
          <w:szCs w:val="16"/>
        </w:rPr>
        <w:t xml:space="preserve">является 4 </w:t>
      </w:r>
      <w:r w:rsidRPr="001E7733">
        <w:rPr>
          <w:rFonts w:ascii="GHEA Grapalat" w:hAnsi="GHEA Grapalat"/>
          <w:i/>
          <w:sz w:val="16"/>
          <w:szCs w:val="16"/>
          <w:lang w:val="af-ZA"/>
        </w:rPr>
        <w:t xml:space="preserve">-м </w:t>
      </w:r>
      <w:r w:rsidRPr="009E45F3">
        <w:rPr>
          <w:rFonts w:ascii="GHEA Grapalat" w:hAnsi="GHEA Grapalat"/>
          <w:i/>
          <w:sz w:val="16"/>
          <w:szCs w:val="16"/>
        </w:rPr>
        <w:t>в колонке.</w:t>
      </w:r>
    </w:p>
    <w:p w14:paraId="74728D88" w14:textId="77777777" w:rsidR="0006114C" w:rsidRPr="001E7733" w:rsidDel="00856FDE" w:rsidRDefault="0006114C" w:rsidP="00B2572B">
      <w:pPr>
        <w:pStyle w:val="af2"/>
        <w:rPr>
          <w:del w:id="10" w:author="User" w:date="2019-05-26T09:57:00Z"/>
          <w:i/>
          <w:lang w:val="af-ZA"/>
        </w:rPr>
      </w:pPr>
    </w:p>
  </w:footnote>
  <w:footnote w:id="5">
    <w:p w14:paraId="69AC8939" w14:textId="77777777" w:rsidR="0006114C" w:rsidRPr="00DF6AA5" w:rsidRDefault="0006114C" w:rsidP="00606ACC">
      <w:pPr>
        <w:pStyle w:val="af2"/>
        <w:jc w:val="both"/>
        <w:rPr>
          <w:rFonts w:ascii="Times New Roman" w:hAnsi="Times New Roman"/>
          <w:vertAlign w:val="superscript"/>
          <w:lang w:val="af-ZA"/>
        </w:rPr>
      </w:pPr>
      <w:r>
        <w:rPr>
          <w:vertAlign w:val="superscript"/>
          <w:lang w:val="af-ZA"/>
        </w:rPr>
        <w:t>16</w:t>
      </w:r>
      <w:r w:rsidRPr="00606ACC">
        <w:rPr>
          <w:rFonts w:ascii="GHEA Grapalat" w:hAnsi="GHEA Grapalat"/>
          <w:i/>
          <w:sz w:val="16"/>
          <w:szCs w:val="24"/>
          <w:lang w:val="hy-AM" w:eastAsia="en-US"/>
        </w:rPr>
        <w:t xml:space="preserve"> </w:t>
      </w:r>
      <w:r w:rsidRPr="00973DE8">
        <w:rPr>
          <w:rFonts w:ascii="GHEA Grapalat" w:hAnsi="GHEA Grapalat"/>
          <w:i/>
          <w:sz w:val="16"/>
          <w:szCs w:val="24"/>
          <w:lang w:val="ru-RU" w:eastAsia="en-US"/>
        </w:rPr>
        <w:t>Взлет</w:t>
      </w:r>
      <w:r w:rsidRPr="004407CD">
        <w:rPr>
          <w:rFonts w:ascii="GHEA Grapalat" w:hAnsi="GHEA Grapalat"/>
          <w:i/>
          <w:sz w:val="16"/>
          <w:szCs w:val="24"/>
          <w:lang w:val="af-ZA" w:eastAsia="en-US"/>
        </w:rPr>
        <w:t xml:space="preserve"> </w:t>
      </w:r>
      <w:r w:rsidRPr="00973DE8">
        <w:rPr>
          <w:rFonts w:ascii="GHEA Grapalat" w:hAnsi="GHEA Grapalat"/>
          <w:i/>
          <w:sz w:val="16"/>
          <w:szCs w:val="24"/>
          <w:lang w:val="ru-RU" w:eastAsia="en-US"/>
        </w:rPr>
        <w:t>является</w:t>
      </w:r>
      <w:r w:rsidRPr="004407CD">
        <w:rPr>
          <w:rFonts w:ascii="GHEA Grapalat" w:hAnsi="GHEA Grapalat"/>
          <w:i/>
          <w:sz w:val="16"/>
          <w:szCs w:val="24"/>
          <w:lang w:val="af-ZA" w:eastAsia="en-US"/>
        </w:rPr>
        <w:t xml:space="preserve"> </w:t>
      </w:r>
      <w:r w:rsidRPr="00973DE8">
        <w:rPr>
          <w:rFonts w:ascii="GHEA Grapalat" w:hAnsi="GHEA Grapalat"/>
          <w:i/>
          <w:sz w:val="16"/>
          <w:szCs w:val="24"/>
          <w:lang w:val="ru-RU" w:eastAsia="en-US"/>
        </w:rPr>
        <w:t xml:space="preserve">из контракта </w:t>
      </w:r>
      <w:r w:rsidRPr="004407CD">
        <w:rPr>
          <w:rFonts w:ascii="GHEA Grapalat" w:hAnsi="GHEA Grapalat"/>
          <w:i/>
          <w:sz w:val="16"/>
          <w:szCs w:val="24"/>
          <w:lang w:val="af-ZA" w:eastAsia="en-US"/>
        </w:rPr>
        <w:t xml:space="preserve">, </w:t>
      </w:r>
      <w:r w:rsidRPr="00973DE8">
        <w:rPr>
          <w:rFonts w:ascii="GHEA Grapalat" w:hAnsi="GHEA Grapalat"/>
          <w:i/>
          <w:sz w:val="16"/>
          <w:szCs w:val="24"/>
          <w:lang w:val="ru-RU" w:eastAsia="en-US"/>
        </w:rPr>
        <w:t>если</w:t>
      </w:r>
      <w:r w:rsidRPr="004407CD">
        <w:rPr>
          <w:rFonts w:ascii="GHEA Grapalat" w:hAnsi="GHEA Grapalat"/>
          <w:i/>
          <w:sz w:val="16"/>
          <w:szCs w:val="24"/>
          <w:lang w:val="af-ZA" w:eastAsia="en-US"/>
        </w:rPr>
        <w:t xml:space="preserve"> </w:t>
      </w:r>
      <w:r w:rsidRPr="00973DE8">
        <w:rPr>
          <w:rFonts w:ascii="GHEA Grapalat" w:hAnsi="GHEA Grapalat"/>
          <w:i/>
          <w:sz w:val="16"/>
          <w:szCs w:val="24"/>
          <w:lang w:val="ru-RU" w:eastAsia="en-US"/>
        </w:rPr>
        <w:t>подавать</w:t>
      </w:r>
      <w:r w:rsidRPr="004407CD">
        <w:rPr>
          <w:rFonts w:ascii="GHEA Grapalat" w:hAnsi="GHEA Grapalat"/>
          <w:i/>
          <w:sz w:val="16"/>
          <w:szCs w:val="24"/>
          <w:lang w:val="af-ZA" w:eastAsia="en-US"/>
        </w:rPr>
        <w:t xml:space="preserve"> </w:t>
      </w:r>
      <w:r w:rsidRPr="00973DE8">
        <w:rPr>
          <w:rFonts w:ascii="GHEA Grapalat" w:hAnsi="GHEA Grapalat"/>
          <w:i/>
          <w:sz w:val="16"/>
          <w:szCs w:val="24"/>
          <w:lang w:val="ru-RU" w:eastAsia="en-US"/>
        </w:rPr>
        <w:t>сервис</w:t>
      </w:r>
      <w:r w:rsidRPr="004407CD">
        <w:rPr>
          <w:rFonts w:ascii="GHEA Grapalat" w:hAnsi="GHEA Grapalat"/>
          <w:i/>
          <w:sz w:val="16"/>
          <w:szCs w:val="24"/>
          <w:lang w:val="af-ZA" w:eastAsia="en-US"/>
        </w:rPr>
        <w:t xml:space="preserve"> </w:t>
      </w:r>
      <w:r w:rsidRPr="00973DE8">
        <w:rPr>
          <w:rFonts w:ascii="GHEA Grapalat" w:hAnsi="GHEA Grapalat"/>
          <w:i/>
          <w:sz w:val="16"/>
          <w:szCs w:val="24"/>
          <w:lang w:val="ru-RU" w:eastAsia="en-US"/>
        </w:rPr>
        <w:t>нет</w:t>
      </w:r>
      <w:r w:rsidRPr="004407CD">
        <w:rPr>
          <w:rFonts w:ascii="GHEA Grapalat" w:hAnsi="GHEA Grapalat"/>
          <w:i/>
          <w:sz w:val="16"/>
          <w:szCs w:val="24"/>
          <w:lang w:val="af-ZA" w:eastAsia="en-US"/>
        </w:rPr>
        <w:t xml:space="preserve"> </w:t>
      </w:r>
      <w:r w:rsidRPr="00973DE8">
        <w:rPr>
          <w:rFonts w:ascii="GHEA Grapalat" w:hAnsi="GHEA Grapalat"/>
          <w:i/>
          <w:sz w:val="16"/>
          <w:szCs w:val="24"/>
          <w:lang w:val="ru-RU" w:eastAsia="en-US"/>
        </w:rPr>
        <w:t>относится к</w:t>
      </w:r>
      <w:r w:rsidRPr="004407CD">
        <w:rPr>
          <w:rFonts w:ascii="GHEA Grapalat" w:hAnsi="GHEA Grapalat"/>
          <w:i/>
          <w:sz w:val="16"/>
          <w:szCs w:val="24"/>
          <w:lang w:val="af-ZA" w:eastAsia="en-US"/>
        </w:rPr>
        <w:t xml:space="preserve"> </w:t>
      </w:r>
      <w:r w:rsidRPr="00973DE8">
        <w:rPr>
          <w:rFonts w:ascii="GHEA Grapalat" w:hAnsi="GHEA Grapalat"/>
          <w:i/>
          <w:sz w:val="16"/>
          <w:szCs w:val="24"/>
          <w:lang w:val="ru-RU" w:eastAsia="en-US"/>
        </w:rPr>
        <w:t>строительство</w:t>
      </w:r>
      <w:r w:rsidRPr="004407CD">
        <w:rPr>
          <w:rFonts w:ascii="GHEA Grapalat" w:hAnsi="GHEA Grapalat"/>
          <w:i/>
          <w:sz w:val="16"/>
          <w:szCs w:val="24"/>
          <w:lang w:val="af-ZA" w:eastAsia="en-US"/>
        </w:rPr>
        <w:t xml:space="preserve"> </w:t>
      </w:r>
      <w:r w:rsidRPr="00973DE8">
        <w:rPr>
          <w:rFonts w:ascii="GHEA Grapalat" w:hAnsi="GHEA Grapalat"/>
          <w:i/>
          <w:sz w:val="16"/>
          <w:szCs w:val="24"/>
          <w:lang w:val="ru-RU" w:eastAsia="en-US"/>
        </w:rPr>
        <w:t>программы</w:t>
      </w:r>
      <w:r w:rsidRPr="004407CD">
        <w:rPr>
          <w:rFonts w:ascii="GHEA Grapalat" w:hAnsi="GHEA Grapalat"/>
          <w:i/>
          <w:sz w:val="16"/>
          <w:szCs w:val="24"/>
          <w:lang w:val="af-ZA" w:eastAsia="en-US"/>
        </w:rPr>
        <w:t xml:space="preserve"> </w:t>
      </w:r>
      <w:r w:rsidRPr="00973DE8">
        <w:rPr>
          <w:rFonts w:ascii="GHEA Grapalat" w:hAnsi="GHEA Grapalat"/>
          <w:i/>
          <w:sz w:val="16"/>
          <w:szCs w:val="24"/>
          <w:lang w:val="ru-RU" w:eastAsia="en-US"/>
        </w:rPr>
        <w:t>исполнение</w:t>
      </w:r>
      <w:r w:rsidRPr="004407CD">
        <w:rPr>
          <w:rFonts w:ascii="GHEA Grapalat" w:hAnsi="GHEA Grapalat"/>
          <w:i/>
          <w:sz w:val="16"/>
          <w:szCs w:val="24"/>
          <w:lang w:val="af-ZA" w:eastAsia="en-US"/>
        </w:rPr>
        <w:t xml:space="preserve"> </w:t>
      </w:r>
      <w:r w:rsidRPr="00973DE8">
        <w:rPr>
          <w:rFonts w:ascii="GHEA Grapalat" w:hAnsi="GHEA Grapalat"/>
          <w:i/>
          <w:sz w:val="16"/>
          <w:szCs w:val="24"/>
          <w:lang w:val="ru-RU" w:eastAsia="en-US"/>
        </w:rPr>
        <w:t>число</w:t>
      </w:r>
      <w:r w:rsidRPr="004407CD">
        <w:rPr>
          <w:rFonts w:ascii="GHEA Grapalat" w:hAnsi="GHEA Grapalat"/>
          <w:i/>
          <w:sz w:val="16"/>
          <w:szCs w:val="24"/>
          <w:lang w:val="af-ZA" w:eastAsia="en-US"/>
        </w:rPr>
        <w:t xml:space="preserve"> </w:t>
      </w:r>
      <w:r w:rsidRPr="00973DE8">
        <w:rPr>
          <w:rFonts w:ascii="GHEA Grapalat" w:hAnsi="GHEA Grapalat"/>
          <w:i/>
          <w:sz w:val="16"/>
          <w:szCs w:val="24"/>
          <w:lang w:val="ru-RU" w:eastAsia="en-US"/>
        </w:rPr>
        <w:t>необходимый</w:t>
      </w:r>
      <w:r w:rsidRPr="00DF6AA5">
        <w:rPr>
          <w:rFonts w:ascii="GHEA Grapalat" w:hAnsi="GHEA Grapalat"/>
          <w:i/>
          <w:sz w:val="16"/>
          <w:szCs w:val="24"/>
          <w:lang w:val="af-ZA" w:eastAsia="en-US"/>
        </w:rPr>
        <w:t xml:space="preserve"> </w:t>
      </w:r>
      <w:r w:rsidRPr="00973DE8">
        <w:rPr>
          <w:rFonts w:ascii="GHEA Grapalat" w:hAnsi="GHEA Grapalat"/>
          <w:i/>
          <w:sz w:val="16"/>
          <w:szCs w:val="24"/>
          <w:lang w:val="ru-RU" w:eastAsia="en-US"/>
        </w:rPr>
        <w:t>дизайн</w:t>
      </w:r>
      <w:r w:rsidRPr="00DF6AA5">
        <w:rPr>
          <w:rFonts w:ascii="GHEA Grapalat" w:hAnsi="GHEA Grapalat"/>
          <w:i/>
          <w:sz w:val="16"/>
          <w:szCs w:val="24"/>
          <w:lang w:val="af-ZA" w:eastAsia="en-US"/>
        </w:rPr>
        <w:t xml:space="preserve"> </w:t>
      </w:r>
      <w:r w:rsidRPr="00973DE8">
        <w:rPr>
          <w:rFonts w:ascii="GHEA Grapalat" w:hAnsi="GHEA Grapalat"/>
          <w:i/>
          <w:sz w:val="16"/>
          <w:szCs w:val="24"/>
          <w:lang w:val="ru-RU" w:eastAsia="en-US"/>
        </w:rPr>
        <w:t>документы</w:t>
      </w:r>
      <w:r w:rsidRPr="00DF6AA5">
        <w:rPr>
          <w:rFonts w:ascii="GHEA Grapalat" w:hAnsi="GHEA Grapalat"/>
          <w:i/>
          <w:sz w:val="16"/>
          <w:szCs w:val="24"/>
          <w:lang w:val="af-ZA" w:eastAsia="en-US"/>
        </w:rPr>
        <w:t xml:space="preserve"> </w:t>
      </w:r>
      <w:r w:rsidRPr="00973DE8">
        <w:rPr>
          <w:rFonts w:ascii="GHEA Grapalat" w:hAnsi="GHEA Grapalat"/>
          <w:i/>
          <w:sz w:val="16"/>
          <w:szCs w:val="24"/>
          <w:lang w:val="ru-RU" w:eastAsia="en-US"/>
        </w:rPr>
        <w:t>городское планирование</w:t>
      </w:r>
      <w:r w:rsidRPr="00DF6AA5">
        <w:rPr>
          <w:rFonts w:ascii="GHEA Grapalat" w:hAnsi="GHEA Grapalat"/>
          <w:i/>
          <w:sz w:val="16"/>
          <w:szCs w:val="24"/>
          <w:lang w:val="af-ZA" w:eastAsia="en-US"/>
        </w:rPr>
        <w:t xml:space="preserve"> </w:t>
      </w:r>
      <w:r w:rsidRPr="00973DE8">
        <w:rPr>
          <w:rFonts w:ascii="GHEA Grapalat" w:hAnsi="GHEA Grapalat"/>
          <w:i/>
          <w:sz w:val="16"/>
          <w:szCs w:val="24"/>
          <w:lang w:val="ru-RU" w:eastAsia="en-US"/>
        </w:rPr>
        <w:t>обследование</w:t>
      </w:r>
      <w:r w:rsidRPr="00DF6AA5">
        <w:rPr>
          <w:rFonts w:ascii="GHEA Grapalat" w:hAnsi="GHEA Grapalat"/>
          <w:i/>
          <w:sz w:val="16"/>
          <w:szCs w:val="24"/>
          <w:lang w:val="af-ZA" w:eastAsia="en-US"/>
        </w:rPr>
        <w:t xml:space="preserve"> </w:t>
      </w:r>
      <w:r w:rsidRPr="00973DE8">
        <w:rPr>
          <w:rFonts w:ascii="GHEA Grapalat" w:hAnsi="GHEA Grapalat"/>
          <w:i/>
          <w:sz w:val="16"/>
          <w:szCs w:val="24"/>
          <w:lang w:val="ru-RU" w:eastAsia="en-US"/>
        </w:rPr>
        <w:t xml:space="preserve">выполнение </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p w14:paraId="1B19426D" w14:textId="77777777" w:rsidR="0006114C" w:rsidRPr="00F50E0A" w:rsidDel="001B2C6E" w:rsidRDefault="0006114C" w:rsidP="007678FA">
      <w:pPr>
        <w:pStyle w:val="af2"/>
        <w:rPr>
          <w:del w:id="11" w:author="User" w:date="2019-05-26T11:21:00Z"/>
          <w:lang w:val="af-ZA"/>
        </w:rPr>
      </w:pPr>
      <w:r>
        <w:rPr>
          <w:vertAlign w:val="superscript"/>
          <w:lang w:val="af-ZA"/>
        </w:rPr>
        <w:t xml:space="preserve">17. </w:t>
      </w:r>
      <w:r>
        <w:rPr>
          <w:rFonts w:ascii="GHEA Grapalat" w:hAnsi="GHEA Grapalat"/>
          <w:i/>
          <w:sz w:val="16"/>
          <w:szCs w:val="24"/>
          <w:lang w:val="hy-AM" w:eastAsia="en-US"/>
        </w:rPr>
        <w:t xml:space="preserve">Если </w:t>
      </w:r>
      <w:r w:rsidRPr="00973DE8">
        <w:rPr>
          <w:rFonts w:ascii="GHEA Grapalat" w:hAnsi="GHEA Grapalat"/>
          <w:i/>
          <w:sz w:val="16"/>
          <w:szCs w:val="24"/>
          <w:lang w:val="ru-RU" w:eastAsia="en-US"/>
        </w:rPr>
        <w:t xml:space="preserve">цена, </w:t>
      </w:r>
      <w:r w:rsidRPr="009B3CA3">
        <w:rPr>
          <w:rFonts w:ascii="GHEA Grapalat" w:hAnsi="GHEA Grapalat"/>
          <w:i/>
          <w:sz w:val="16"/>
          <w:szCs w:val="24"/>
          <w:lang w:val="hy-AM" w:eastAsia="en-US"/>
        </w:rPr>
        <w:t xml:space="preserve">предложенная </w:t>
      </w:r>
      <w:r w:rsidRPr="00973DE8">
        <w:rPr>
          <w:rFonts w:ascii="GHEA Grapalat" w:hAnsi="GHEA Grapalat"/>
          <w:i/>
          <w:sz w:val="16"/>
          <w:szCs w:val="24"/>
          <w:lang w:val="ru-RU" w:eastAsia="en-US"/>
        </w:rPr>
        <w:t>исполнителем</w:t>
      </w:r>
      <w:r w:rsidRPr="00F50E0A">
        <w:rPr>
          <w:rFonts w:ascii="GHEA Grapalat" w:hAnsi="GHEA Grapalat"/>
          <w:i/>
          <w:sz w:val="16"/>
          <w:szCs w:val="24"/>
          <w:lang w:val="af-ZA" w:eastAsia="en-US"/>
        </w:rPr>
        <w:t xml:space="preserve"> </w:t>
      </w:r>
      <w:r w:rsidRPr="00973DE8">
        <w:rPr>
          <w:rFonts w:ascii="GHEA Grapalat" w:hAnsi="GHEA Grapalat"/>
          <w:i/>
          <w:sz w:val="16"/>
          <w:szCs w:val="24"/>
          <w:lang w:val="ru-RU" w:eastAsia="en-US"/>
        </w:rPr>
        <w:t>представлено</w:t>
      </w:r>
      <w:r w:rsidRPr="00F50E0A">
        <w:rPr>
          <w:rFonts w:ascii="GHEA Grapalat" w:hAnsi="GHEA Grapalat"/>
          <w:i/>
          <w:sz w:val="16"/>
          <w:szCs w:val="24"/>
          <w:lang w:val="af-ZA" w:eastAsia="en-US"/>
        </w:rPr>
        <w:t xml:space="preserve"> </w:t>
      </w:r>
      <w:r w:rsidRPr="00973DE8">
        <w:rPr>
          <w:rFonts w:ascii="GHEA Grapalat" w:hAnsi="GHEA Grapalat"/>
          <w:i/>
          <w:sz w:val="16"/>
          <w:szCs w:val="24"/>
          <w:lang w:val="ru-RU" w:eastAsia="en-US"/>
        </w:rPr>
        <w:t>является</w:t>
      </w:r>
      <w:r w:rsidRPr="00F50E0A">
        <w:rPr>
          <w:rFonts w:ascii="GHEA Grapalat" w:hAnsi="GHEA Grapalat"/>
          <w:i/>
          <w:sz w:val="16"/>
          <w:szCs w:val="24"/>
          <w:lang w:val="af-ZA" w:eastAsia="en-US"/>
        </w:rPr>
        <w:t xml:space="preserve"> </w:t>
      </w:r>
      <w:r w:rsidRPr="00973DE8">
        <w:rPr>
          <w:rFonts w:ascii="GHEA Grapalat" w:hAnsi="GHEA Grapalat"/>
          <w:i/>
          <w:sz w:val="16"/>
          <w:szCs w:val="24"/>
          <w:lang w:val="ru-RU" w:eastAsia="en-US"/>
        </w:rPr>
        <w:t>без</w:t>
      </w:r>
      <w:r w:rsidRPr="00F50E0A">
        <w:rPr>
          <w:rFonts w:ascii="GHEA Grapalat" w:hAnsi="GHEA Grapalat"/>
          <w:i/>
          <w:sz w:val="16"/>
          <w:szCs w:val="24"/>
          <w:lang w:val="af-ZA" w:eastAsia="en-US"/>
        </w:rPr>
        <w:t xml:space="preserve"> </w:t>
      </w:r>
      <w:r w:rsidRPr="00973DE8">
        <w:rPr>
          <w:rFonts w:ascii="GHEA Grapalat" w:hAnsi="GHEA Grapalat"/>
          <w:i/>
          <w:sz w:val="16"/>
          <w:szCs w:val="24"/>
          <w:lang w:val="ru-RU" w:eastAsia="en-US"/>
        </w:rPr>
        <w:t xml:space="preserve">НДС </w:t>
      </w:r>
      <w:r w:rsidRPr="00F50E0A">
        <w:rPr>
          <w:rFonts w:ascii="GHEA Grapalat" w:hAnsi="GHEA Grapalat"/>
          <w:i/>
          <w:sz w:val="16"/>
          <w:szCs w:val="24"/>
          <w:lang w:val="af-ZA" w:eastAsia="en-US"/>
        </w:rPr>
        <w:t xml:space="preserve">, затем </w:t>
      </w:r>
      <w:r w:rsidRPr="00973DE8">
        <w:rPr>
          <w:rFonts w:ascii="GHEA Grapalat" w:hAnsi="GHEA Grapalat"/>
          <w:i/>
          <w:sz w:val="16"/>
          <w:szCs w:val="24"/>
          <w:lang w:val="ru-RU" w:eastAsia="en-US"/>
        </w:rPr>
        <w:t>контракт</w:t>
      </w:r>
      <w:r w:rsidRPr="00F50E0A">
        <w:rPr>
          <w:rFonts w:ascii="GHEA Grapalat" w:hAnsi="GHEA Grapalat"/>
          <w:i/>
          <w:sz w:val="16"/>
          <w:szCs w:val="24"/>
          <w:lang w:val="af-ZA" w:eastAsia="en-US"/>
        </w:rPr>
        <w:t xml:space="preserve"> </w:t>
      </w:r>
      <w:r w:rsidRPr="00973DE8">
        <w:rPr>
          <w:rFonts w:ascii="GHEA Grapalat" w:hAnsi="GHEA Grapalat"/>
          <w:i/>
          <w:sz w:val="16"/>
          <w:szCs w:val="24"/>
          <w:lang w:val="ru-RU" w:eastAsia="en-US"/>
        </w:rPr>
        <w:t xml:space="preserve">при подписании </w:t>
      </w:r>
      <w:r w:rsidRPr="00F50E0A">
        <w:rPr>
          <w:rFonts w:ascii="GHEA Grapalat" w:hAnsi="GHEA Grapalat"/>
          <w:i/>
          <w:sz w:val="16"/>
          <w:szCs w:val="24"/>
          <w:lang w:val="af-ZA" w:eastAsia="en-US"/>
        </w:rPr>
        <w:t xml:space="preserve">« </w:t>
      </w:r>
      <w:r w:rsidRPr="00973DE8">
        <w:rPr>
          <w:rFonts w:ascii="GHEA Grapalat" w:hAnsi="GHEA Grapalat"/>
          <w:i/>
          <w:sz w:val="16"/>
          <w:szCs w:val="24"/>
          <w:lang w:val="ru-RU" w:eastAsia="en-US"/>
        </w:rPr>
        <w:t>включая»</w:t>
      </w:r>
      <w:r w:rsidRPr="00F50E0A">
        <w:rPr>
          <w:rFonts w:ascii="GHEA Grapalat" w:hAnsi="GHEA Grapalat"/>
          <w:i/>
          <w:sz w:val="16"/>
          <w:szCs w:val="24"/>
          <w:lang w:val="af-ZA" w:eastAsia="en-US"/>
        </w:rPr>
        <w:t xml:space="preserve"> Слова " </w:t>
      </w:r>
      <w:r w:rsidRPr="00973DE8">
        <w:rPr>
          <w:rFonts w:ascii="GHEA Grapalat" w:hAnsi="GHEA Grapalat"/>
          <w:i/>
          <w:sz w:val="16"/>
          <w:szCs w:val="24"/>
          <w:lang w:val="ru-RU" w:eastAsia="en-US"/>
        </w:rPr>
        <w:t>НДС "​</w:t>
      </w:r>
      <w:r w:rsidRPr="00F50E0A">
        <w:rPr>
          <w:rFonts w:ascii="GHEA Grapalat" w:hAnsi="GHEA Grapalat"/>
          <w:i/>
          <w:sz w:val="16"/>
          <w:szCs w:val="24"/>
          <w:lang w:val="af-ZA" w:eastAsia="en-US"/>
        </w:rPr>
        <w:t xml:space="preserve"> </w:t>
      </w:r>
      <w:r w:rsidRPr="00973DE8">
        <w:rPr>
          <w:rFonts w:ascii="GHEA Grapalat" w:hAnsi="GHEA Grapalat"/>
          <w:i/>
          <w:sz w:val="16"/>
          <w:szCs w:val="24"/>
          <w:lang w:val="ru-RU" w:eastAsia="en-US"/>
        </w:rPr>
        <w:t>удаляется</w:t>
      </w:r>
      <w:r w:rsidRPr="00F50E0A">
        <w:rPr>
          <w:rFonts w:ascii="GHEA Grapalat" w:hAnsi="GHEA Grapalat"/>
          <w:i/>
          <w:sz w:val="16"/>
          <w:szCs w:val="24"/>
          <w:lang w:val="af-ZA" w:eastAsia="en-US"/>
        </w:rPr>
        <w:t xml:space="preserve"> </w:t>
      </w:r>
      <w:r w:rsidRPr="00973DE8">
        <w:rPr>
          <w:rFonts w:ascii="GHEA Grapalat" w:hAnsi="GHEA Grapalat"/>
          <w:i/>
          <w:sz w:val="16"/>
          <w:szCs w:val="24"/>
          <w:lang w:val="ru-RU" w:eastAsia="en-US"/>
        </w:rPr>
        <w:t xml:space="preserve">являются </w:t>
      </w:r>
      <w:r w:rsidRPr="00F50E0A">
        <w:rPr>
          <w:rFonts w:ascii="GHEA Grapalat" w:hAnsi="GHEA Grapalat"/>
          <w:i/>
          <w:sz w:val="16"/>
          <w:szCs w:val="24"/>
          <w:lang w:val="af-ZA" w:eastAsia="en-US"/>
        </w:rPr>
        <w:t>.</w:t>
      </w:r>
    </w:p>
  </w:footnote>
  <w:footnote w:id="6">
    <w:p w14:paraId="32120A5A" w14:textId="77777777" w:rsidR="0006114C" w:rsidRPr="006C617C" w:rsidRDefault="0006114C" w:rsidP="007678FA">
      <w:pPr>
        <w:pStyle w:val="af2"/>
        <w:jc w:val="both"/>
        <w:rPr>
          <w:rFonts w:ascii="GHEA Grapalat" w:hAnsi="GHEA Grapalat"/>
          <w:i/>
          <w:sz w:val="16"/>
          <w:szCs w:val="24"/>
          <w:lang w:val="af-ZA" w:eastAsia="en-US"/>
        </w:rPr>
      </w:pPr>
      <w:r w:rsidRPr="00E81BDB">
        <w:rPr>
          <w:color w:val="FFFFFF"/>
          <w:vertAlign w:val="superscript"/>
          <w:lang w:val="hy-AM"/>
        </w:rPr>
        <w:t xml:space="preserve">35 </w:t>
      </w:r>
      <w:r w:rsidRPr="00E81BDB">
        <w:rPr>
          <w:vertAlign w:val="superscript"/>
          <w:lang w:val="hy-AM"/>
        </w:rPr>
        <w:t xml:space="preserve">2 </w:t>
      </w:r>
      <w:r w:rsidRPr="006C617C">
        <w:rPr>
          <w:vertAlign w:val="superscript"/>
          <w:lang w:val="af-ZA"/>
        </w:rPr>
        <w:t xml:space="preserve">2 </w:t>
      </w:r>
      <w:r w:rsidRPr="002B5F7E">
        <w:rPr>
          <w:rFonts w:ascii="GHEA Grapalat" w:hAnsi="GHEA Grapalat"/>
          <w:i/>
          <w:sz w:val="16"/>
          <w:szCs w:val="24"/>
          <w:lang w:val="hy-AM" w:eastAsia="en-US"/>
        </w:rPr>
        <w:t xml:space="preserve">Этот </w:t>
      </w:r>
      <w:r w:rsidRPr="002B5F7E">
        <w:rPr>
          <w:rFonts w:ascii="GHEA Grapalat" w:hAnsi="GHEA Grapalat"/>
          <w:i/>
          <w:sz w:val="16"/>
          <w:szCs w:val="24"/>
          <w:lang w:eastAsia="en-US"/>
        </w:rPr>
        <w:t xml:space="preserve">пункт </w:t>
      </w:r>
      <w:r w:rsidRPr="002B5F7E">
        <w:rPr>
          <w:rFonts w:ascii="GHEA Grapalat" w:hAnsi="GHEA Grapalat"/>
          <w:i/>
          <w:sz w:val="16"/>
          <w:szCs w:val="24"/>
          <w:lang w:val="hy-AM" w:eastAsia="en-US"/>
        </w:rPr>
        <w:t xml:space="preserve">исключается </w:t>
      </w:r>
      <w:r w:rsidRPr="002B5F7E">
        <w:rPr>
          <w:rFonts w:ascii="GHEA Grapalat" w:hAnsi="GHEA Grapalat"/>
          <w:i/>
          <w:sz w:val="16"/>
          <w:szCs w:val="24"/>
          <w:lang w:eastAsia="en-US"/>
        </w:rPr>
        <w:t xml:space="preserve">из договора </w:t>
      </w:r>
      <w:r w:rsidRPr="003B6FB5">
        <w:rPr>
          <w:rFonts w:ascii="GHEA Grapalat" w:hAnsi="GHEA Grapalat"/>
          <w:i/>
          <w:sz w:val="16"/>
          <w:szCs w:val="24"/>
          <w:lang w:val="hy-AM" w:eastAsia="en-US"/>
        </w:rPr>
        <w:t>, если договор не исполняется путем заключения агентского соглашения.</w:t>
      </w:r>
    </w:p>
    <w:p w14:paraId="7923EBDE" w14:textId="77777777" w:rsidR="0006114C" w:rsidRPr="006C617C" w:rsidDel="00D90DD6" w:rsidRDefault="0006114C" w:rsidP="007678FA">
      <w:pPr>
        <w:pStyle w:val="af2"/>
        <w:jc w:val="both"/>
        <w:rPr>
          <w:del w:id="12" w:author="User" w:date="2019-05-26T11:28:00Z"/>
          <w:lang w:val="af-ZA"/>
        </w:rPr>
      </w:pPr>
      <w:r w:rsidRPr="006C617C">
        <w:rPr>
          <w:rFonts w:ascii="GHEA Grapalat" w:hAnsi="GHEA Grapalat"/>
          <w:i/>
          <w:sz w:val="16"/>
          <w:szCs w:val="24"/>
          <w:lang w:val="af-ZA" w:eastAsia="en-US"/>
        </w:rPr>
        <w:t xml:space="preserve"> </w:t>
      </w:r>
      <w:r w:rsidRPr="006C617C">
        <w:rPr>
          <w:rFonts w:ascii="Sylfaen" w:hAnsi="Sylfaen"/>
          <w:sz w:val="22"/>
          <w:szCs w:val="22"/>
          <w:vertAlign w:val="superscript"/>
          <w:lang w:val="af-ZA"/>
        </w:rPr>
        <w:t xml:space="preserve">   </w:t>
      </w:r>
      <w:r w:rsidRPr="001330C0">
        <w:rPr>
          <w:rFonts w:ascii="Sylfaen" w:hAnsi="Sylfaen"/>
          <w:sz w:val="22"/>
          <w:szCs w:val="22"/>
          <w:vertAlign w:val="superscript"/>
          <w:lang w:val="hy-AM"/>
        </w:rPr>
        <w:t xml:space="preserve">2 </w:t>
      </w:r>
      <w:r w:rsidRPr="006C617C">
        <w:rPr>
          <w:rFonts w:ascii="Sylfaen" w:hAnsi="Sylfaen"/>
          <w:sz w:val="22"/>
          <w:szCs w:val="22"/>
          <w:vertAlign w:val="superscript"/>
          <w:lang w:val="af-ZA"/>
        </w:rPr>
        <w:t xml:space="preserve">3 </w:t>
      </w:r>
      <w:r w:rsidRPr="00FD0A95">
        <w:rPr>
          <w:rFonts w:ascii="GHEA Grapalat" w:hAnsi="GHEA Grapalat"/>
          <w:i/>
          <w:sz w:val="16"/>
          <w:szCs w:val="24"/>
          <w:lang w:val="hy-AM" w:eastAsia="en-US"/>
        </w:rPr>
        <w:t>Этот пункт удален.</w:t>
      </w:r>
      <w:r w:rsidRPr="006C617C">
        <w:rPr>
          <w:rFonts w:ascii="GHEA Grapalat" w:hAnsi="GHEA Grapalat"/>
          <w:i/>
          <w:sz w:val="16"/>
          <w:szCs w:val="24"/>
          <w:lang w:val="af-ZA" w:eastAsia="en-US"/>
        </w:rPr>
        <w:t xml:space="preserve"> </w:t>
      </w:r>
      <w:r>
        <w:rPr>
          <w:rFonts w:ascii="GHEA Grapalat" w:hAnsi="GHEA Grapalat"/>
          <w:i/>
          <w:sz w:val="16"/>
          <w:szCs w:val="24"/>
          <w:lang w:eastAsia="en-US"/>
        </w:rPr>
        <w:t xml:space="preserve">из контракта </w:t>
      </w:r>
      <w:r w:rsidRPr="00FD0A95">
        <w:rPr>
          <w:rFonts w:ascii="GHEA Grapalat" w:hAnsi="GHEA Grapalat"/>
          <w:i/>
          <w:sz w:val="16"/>
          <w:szCs w:val="24"/>
          <w:lang w:val="hy-AM" w:eastAsia="en-US"/>
        </w:rPr>
        <w:t>, если контракт не исполняется путем заключения договора о совместной деятельности (консорциумного договора).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7C44ED"/>
    <w:multiLevelType w:val="multilevel"/>
    <w:tmpl w:val="F11A1A5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8"/>
  </w:num>
  <w:num w:numId="13">
    <w:abstractNumId w:val="25"/>
  </w:num>
  <w:num w:numId="14">
    <w:abstractNumId w:val="12"/>
  </w:num>
  <w:num w:numId="15">
    <w:abstractNumId w:val="26"/>
  </w:num>
  <w:num w:numId="16">
    <w:abstractNumId w:val="15"/>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9"/>
  </w:num>
  <w:num w:numId="30">
    <w:abstractNumId w:val="13"/>
  </w:num>
  <w:num w:numId="31">
    <w:abstractNumId w:val="20"/>
  </w:num>
  <w:num w:numId="32">
    <w:abstractNumId w:val="7"/>
  </w:num>
  <w:num w:numId="3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7C6"/>
    <w:rsid w:val="00003DF0"/>
    <w:rsid w:val="000054D0"/>
    <w:rsid w:val="000058CF"/>
    <w:rsid w:val="00005D30"/>
    <w:rsid w:val="000076A1"/>
    <w:rsid w:val="0000776B"/>
    <w:rsid w:val="00011485"/>
    <w:rsid w:val="00011959"/>
    <w:rsid w:val="00012119"/>
    <w:rsid w:val="00012347"/>
    <w:rsid w:val="00012E2C"/>
    <w:rsid w:val="00013093"/>
    <w:rsid w:val="000132F3"/>
    <w:rsid w:val="00013C24"/>
    <w:rsid w:val="00014775"/>
    <w:rsid w:val="000148EC"/>
    <w:rsid w:val="000149F3"/>
    <w:rsid w:val="0001550C"/>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7E5"/>
    <w:rsid w:val="00034CED"/>
    <w:rsid w:val="000356CC"/>
    <w:rsid w:val="00037DDE"/>
    <w:rsid w:val="000408D8"/>
    <w:rsid w:val="0004387F"/>
    <w:rsid w:val="00046BAC"/>
    <w:rsid w:val="00047327"/>
    <w:rsid w:val="0005035B"/>
    <w:rsid w:val="00051490"/>
    <w:rsid w:val="00051B7F"/>
    <w:rsid w:val="00052AF7"/>
    <w:rsid w:val="00052F61"/>
    <w:rsid w:val="000537FF"/>
    <w:rsid w:val="0005385A"/>
    <w:rsid w:val="00053BFB"/>
    <w:rsid w:val="000545B4"/>
    <w:rsid w:val="000550DA"/>
    <w:rsid w:val="00055129"/>
    <w:rsid w:val="00055195"/>
    <w:rsid w:val="00055CC2"/>
    <w:rsid w:val="00056516"/>
    <w:rsid w:val="00056AB4"/>
    <w:rsid w:val="00057264"/>
    <w:rsid w:val="000604CF"/>
    <w:rsid w:val="00060FB1"/>
    <w:rsid w:val="0006114C"/>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5C0"/>
    <w:rsid w:val="00085931"/>
    <w:rsid w:val="000878DB"/>
    <w:rsid w:val="00087A30"/>
    <w:rsid w:val="000911CA"/>
    <w:rsid w:val="00091EBC"/>
    <w:rsid w:val="00092D0A"/>
    <w:rsid w:val="00092E3C"/>
    <w:rsid w:val="0009380C"/>
    <w:rsid w:val="0009449B"/>
    <w:rsid w:val="000946A3"/>
    <w:rsid w:val="000952D8"/>
    <w:rsid w:val="00095EB1"/>
    <w:rsid w:val="00096865"/>
    <w:rsid w:val="000976B5"/>
    <w:rsid w:val="00097DE8"/>
    <w:rsid w:val="000A025B"/>
    <w:rsid w:val="000A02E2"/>
    <w:rsid w:val="000A1F62"/>
    <w:rsid w:val="000A37CE"/>
    <w:rsid w:val="000A5B16"/>
    <w:rsid w:val="000A5C79"/>
    <w:rsid w:val="000A6B75"/>
    <w:rsid w:val="000A72AD"/>
    <w:rsid w:val="000A74F4"/>
    <w:rsid w:val="000A7528"/>
    <w:rsid w:val="000B033F"/>
    <w:rsid w:val="000B1088"/>
    <w:rsid w:val="000B259E"/>
    <w:rsid w:val="000B34A6"/>
    <w:rsid w:val="000B5AE5"/>
    <w:rsid w:val="000B700B"/>
    <w:rsid w:val="000B7641"/>
    <w:rsid w:val="000B7C54"/>
    <w:rsid w:val="000C0396"/>
    <w:rsid w:val="000C062F"/>
    <w:rsid w:val="000C0A9D"/>
    <w:rsid w:val="000C165F"/>
    <w:rsid w:val="000C2738"/>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769"/>
    <w:rsid w:val="000E2D7B"/>
    <w:rsid w:val="000E308B"/>
    <w:rsid w:val="000E31C4"/>
    <w:rsid w:val="000E3D1E"/>
    <w:rsid w:val="000E3D8B"/>
    <w:rsid w:val="000E3F9A"/>
    <w:rsid w:val="000E426E"/>
    <w:rsid w:val="000E4C35"/>
    <w:rsid w:val="000E5257"/>
    <w:rsid w:val="000E7612"/>
    <w:rsid w:val="000E79BD"/>
    <w:rsid w:val="000F008F"/>
    <w:rsid w:val="000F109E"/>
    <w:rsid w:val="000F1A7E"/>
    <w:rsid w:val="000F332D"/>
    <w:rsid w:val="000F338E"/>
    <w:rsid w:val="000F3939"/>
    <w:rsid w:val="000F3B31"/>
    <w:rsid w:val="000F3D76"/>
    <w:rsid w:val="000F494F"/>
    <w:rsid w:val="000F4B86"/>
    <w:rsid w:val="000F4D7B"/>
    <w:rsid w:val="000F5032"/>
    <w:rsid w:val="000F55F7"/>
    <w:rsid w:val="000F5900"/>
    <w:rsid w:val="000F6E48"/>
    <w:rsid w:val="000F7026"/>
    <w:rsid w:val="000F74C4"/>
    <w:rsid w:val="000F7AE0"/>
    <w:rsid w:val="000F7D9A"/>
    <w:rsid w:val="0010050E"/>
    <w:rsid w:val="00101445"/>
    <w:rsid w:val="00101C9A"/>
    <w:rsid w:val="00101F06"/>
    <w:rsid w:val="00102291"/>
    <w:rsid w:val="00102DFE"/>
    <w:rsid w:val="0010310E"/>
    <w:rsid w:val="0010323D"/>
    <w:rsid w:val="00103DEF"/>
    <w:rsid w:val="00104861"/>
    <w:rsid w:val="00106365"/>
    <w:rsid w:val="00106D44"/>
    <w:rsid w:val="00106DEE"/>
    <w:rsid w:val="00106F3B"/>
    <w:rsid w:val="00110D13"/>
    <w:rsid w:val="00112FF2"/>
    <w:rsid w:val="00113B86"/>
    <w:rsid w:val="00113F0D"/>
    <w:rsid w:val="00115905"/>
    <w:rsid w:val="001159FA"/>
    <w:rsid w:val="0011611E"/>
    <w:rsid w:val="00116E47"/>
    <w:rsid w:val="00117020"/>
    <w:rsid w:val="00117964"/>
    <w:rsid w:val="00117DAA"/>
    <w:rsid w:val="00123664"/>
    <w:rsid w:val="001242C4"/>
    <w:rsid w:val="00124461"/>
    <w:rsid w:val="001276C9"/>
    <w:rsid w:val="00130202"/>
    <w:rsid w:val="00130331"/>
    <w:rsid w:val="001305C6"/>
    <w:rsid w:val="0013142D"/>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C64"/>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1F2B"/>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A5C7F"/>
    <w:rsid w:val="001A7DFB"/>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140"/>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BDD"/>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8B3"/>
    <w:rsid w:val="00213EB8"/>
    <w:rsid w:val="002143A7"/>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38B5"/>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6CA"/>
    <w:rsid w:val="00276B03"/>
    <w:rsid w:val="00277F14"/>
    <w:rsid w:val="0028014C"/>
    <w:rsid w:val="00280E91"/>
    <w:rsid w:val="00281740"/>
    <w:rsid w:val="00281D16"/>
    <w:rsid w:val="00283198"/>
    <w:rsid w:val="00283663"/>
    <w:rsid w:val="00283E26"/>
    <w:rsid w:val="00283F0A"/>
    <w:rsid w:val="002846B1"/>
    <w:rsid w:val="00285D2B"/>
    <w:rsid w:val="0028626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5C70"/>
    <w:rsid w:val="002A66F0"/>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B3B"/>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65D"/>
    <w:rsid w:val="002E2E3B"/>
    <w:rsid w:val="002E3165"/>
    <w:rsid w:val="002E4305"/>
    <w:rsid w:val="002E4F32"/>
    <w:rsid w:val="002E530A"/>
    <w:rsid w:val="002E531D"/>
    <w:rsid w:val="002E67D3"/>
    <w:rsid w:val="002E6824"/>
    <w:rsid w:val="002E73EF"/>
    <w:rsid w:val="002E7EE1"/>
    <w:rsid w:val="002F1AB3"/>
    <w:rsid w:val="002F2B23"/>
    <w:rsid w:val="002F2C5F"/>
    <w:rsid w:val="002F2CE0"/>
    <w:rsid w:val="002F34BE"/>
    <w:rsid w:val="002F35FE"/>
    <w:rsid w:val="002F6164"/>
    <w:rsid w:val="002F6FA0"/>
    <w:rsid w:val="002F7A7E"/>
    <w:rsid w:val="00301193"/>
    <w:rsid w:val="0030129D"/>
    <w:rsid w:val="003016B8"/>
    <w:rsid w:val="00302339"/>
    <w:rsid w:val="0030235C"/>
    <w:rsid w:val="003031D4"/>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1F85"/>
    <w:rsid w:val="00323A43"/>
    <w:rsid w:val="00323B33"/>
    <w:rsid w:val="00324445"/>
    <w:rsid w:val="00325546"/>
    <w:rsid w:val="003257F0"/>
    <w:rsid w:val="003259C5"/>
    <w:rsid w:val="00325CC0"/>
    <w:rsid w:val="00326507"/>
    <w:rsid w:val="00327436"/>
    <w:rsid w:val="003275D4"/>
    <w:rsid w:val="003314E0"/>
    <w:rsid w:val="00332253"/>
    <w:rsid w:val="00332C74"/>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6761C"/>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2039"/>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0FB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69F9"/>
    <w:rsid w:val="003E724D"/>
    <w:rsid w:val="003E7559"/>
    <w:rsid w:val="003E77D0"/>
    <w:rsid w:val="003E7802"/>
    <w:rsid w:val="003E7941"/>
    <w:rsid w:val="003F1EEA"/>
    <w:rsid w:val="003F208A"/>
    <w:rsid w:val="003F264A"/>
    <w:rsid w:val="003F288F"/>
    <w:rsid w:val="003F300B"/>
    <w:rsid w:val="003F3613"/>
    <w:rsid w:val="003F3AE8"/>
    <w:rsid w:val="003F4C5E"/>
    <w:rsid w:val="003F553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AE4"/>
    <w:rsid w:val="00411D9D"/>
    <w:rsid w:val="00413068"/>
    <w:rsid w:val="004131D4"/>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5D80"/>
    <w:rsid w:val="0044660E"/>
    <w:rsid w:val="00447808"/>
    <w:rsid w:val="00447FFD"/>
    <w:rsid w:val="004504F0"/>
    <w:rsid w:val="00451DB7"/>
    <w:rsid w:val="00452896"/>
    <w:rsid w:val="00454D73"/>
    <w:rsid w:val="0045525D"/>
    <w:rsid w:val="004553DE"/>
    <w:rsid w:val="00457745"/>
    <w:rsid w:val="00460A8A"/>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A2B"/>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285C"/>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18B"/>
    <w:rsid w:val="00520BDB"/>
    <w:rsid w:val="00521483"/>
    <w:rsid w:val="005215E3"/>
    <w:rsid w:val="005216EB"/>
    <w:rsid w:val="00522B62"/>
    <w:rsid w:val="005230A8"/>
    <w:rsid w:val="00523563"/>
    <w:rsid w:val="005236FD"/>
    <w:rsid w:val="00524982"/>
    <w:rsid w:val="00524995"/>
    <w:rsid w:val="00524DDF"/>
    <w:rsid w:val="00524EFA"/>
    <w:rsid w:val="005250B5"/>
    <w:rsid w:val="0052546C"/>
    <w:rsid w:val="00525BD2"/>
    <w:rsid w:val="00527F34"/>
    <w:rsid w:val="00530C17"/>
    <w:rsid w:val="00530DA1"/>
    <w:rsid w:val="00530F97"/>
    <w:rsid w:val="0053262C"/>
    <w:rsid w:val="00532868"/>
    <w:rsid w:val="00533989"/>
    <w:rsid w:val="00534395"/>
    <w:rsid w:val="00534468"/>
    <w:rsid w:val="005358F5"/>
    <w:rsid w:val="00536021"/>
    <w:rsid w:val="00536BFB"/>
    <w:rsid w:val="00536CCF"/>
    <w:rsid w:val="00536FD1"/>
    <w:rsid w:val="005370DC"/>
    <w:rsid w:val="00537173"/>
    <w:rsid w:val="00537455"/>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0C10"/>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08B"/>
    <w:rsid w:val="00564FB7"/>
    <w:rsid w:val="00565307"/>
    <w:rsid w:val="0056625A"/>
    <w:rsid w:val="00567040"/>
    <w:rsid w:val="005670AA"/>
    <w:rsid w:val="005716B8"/>
    <w:rsid w:val="00571702"/>
    <w:rsid w:val="00571F29"/>
    <w:rsid w:val="00572A7F"/>
    <w:rsid w:val="005739AB"/>
    <w:rsid w:val="005754F7"/>
    <w:rsid w:val="00575C75"/>
    <w:rsid w:val="00577582"/>
    <w:rsid w:val="005777F2"/>
    <w:rsid w:val="00577BD2"/>
    <w:rsid w:val="0058057A"/>
    <w:rsid w:val="00581057"/>
    <w:rsid w:val="005812BE"/>
    <w:rsid w:val="00581DC3"/>
    <w:rsid w:val="0058298C"/>
    <w:rsid w:val="00582FEB"/>
    <w:rsid w:val="00583092"/>
    <w:rsid w:val="00583117"/>
    <w:rsid w:val="00583269"/>
    <w:rsid w:val="0058356F"/>
    <w:rsid w:val="0058401E"/>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23"/>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470"/>
    <w:rsid w:val="005E0E50"/>
    <w:rsid w:val="005E1F72"/>
    <w:rsid w:val="005E24FD"/>
    <w:rsid w:val="005E2581"/>
    <w:rsid w:val="005E2A5D"/>
    <w:rsid w:val="005E2F4D"/>
    <w:rsid w:val="005E2FA5"/>
    <w:rsid w:val="005E3097"/>
    <w:rsid w:val="005E3501"/>
    <w:rsid w:val="005E37C6"/>
    <w:rsid w:val="005E3FC4"/>
    <w:rsid w:val="005E4C8D"/>
    <w:rsid w:val="005E573E"/>
    <w:rsid w:val="005E6606"/>
    <w:rsid w:val="005E6D42"/>
    <w:rsid w:val="005E79C4"/>
    <w:rsid w:val="005F16DA"/>
    <w:rsid w:val="005F1793"/>
    <w:rsid w:val="005F1B96"/>
    <w:rsid w:val="005F1DBB"/>
    <w:rsid w:val="005F1F95"/>
    <w:rsid w:val="005F35FC"/>
    <w:rsid w:val="005F425D"/>
    <w:rsid w:val="005F45ED"/>
    <w:rsid w:val="005F53F2"/>
    <w:rsid w:val="005F6B8D"/>
    <w:rsid w:val="005F70C2"/>
    <w:rsid w:val="005F7C1D"/>
    <w:rsid w:val="00600DD3"/>
    <w:rsid w:val="00602C5E"/>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0ECF"/>
    <w:rsid w:val="00621350"/>
    <w:rsid w:val="00621D3B"/>
    <w:rsid w:val="00621FDC"/>
    <w:rsid w:val="00622021"/>
    <w:rsid w:val="0062245D"/>
    <w:rsid w:val="006237BD"/>
    <w:rsid w:val="00623998"/>
    <w:rsid w:val="0062566A"/>
    <w:rsid w:val="00627101"/>
    <w:rsid w:val="0062728A"/>
    <w:rsid w:val="00627E00"/>
    <w:rsid w:val="00630BE2"/>
    <w:rsid w:val="00630BF1"/>
    <w:rsid w:val="00630CC3"/>
    <w:rsid w:val="00630FDC"/>
    <w:rsid w:val="0063101C"/>
    <w:rsid w:val="00631075"/>
    <w:rsid w:val="00631658"/>
    <w:rsid w:val="00631744"/>
    <w:rsid w:val="00633389"/>
    <w:rsid w:val="00633E1E"/>
    <w:rsid w:val="00634DC9"/>
    <w:rsid w:val="00635D52"/>
    <w:rsid w:val="00637DAB"/>
    <w:rsid w:val="00641AD5"/>
    <w:rsid w:val="00642265"/>
    <w:rsid w:val="00642EFE"/>
    <w:rsid w:val="00644CE2"/>
    <w:rsid w:val="006457ED"/>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D89"/>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2F4F"/>
    <w:rsid w:val="006B3E66"/>
    <w:rsid w:val="006B4238"/>
    <w:rsid w:val="006B4274"/>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17C"/>
    <w:rsid w:val="006C679A"/>
    <w:rsid w:val="006C69B7"/>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4ED"/>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247"/>
    <w:rsid w:val="006F6413"/>
    <w:rsid w:val="006F71CF"/>
    <w:rsid w:val="00700B80"/>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27B42"/>
    <w:rsid w:val="00731BD1"/>
    <w:rsid w:val="00731D26"/>
    <w:rsid w:val="00733A58"/>
    <w:rsid w:val="0073531D"/>
    <w:rsid w:val="00735365"/>
    <w:rsid w:val="00736A43"/>
    <w:rsid w:val="00737986"/>
    <w:rsid w:val="00737B2F"/>
    <w:rsid w:val="00737D93"/>
    <w:rsid w:val="00740919"/>
    <w:rsid w:val="0074145B"/>
    <w:rsid w:val="007431AB"/>
    <w:rsid w:val="0074334C"/>
    <w:rsid w:val="00744742"/>
    <w:rsid w:val="00744D01"/>
    <w:rsid w:val="00745561"/>
    <w:rsid w:val="007462F6"/>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3CB3"/>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039A"/>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0C9"/>
    <w:rsid w:val="007D716A"/>
    <w:rsid w:val="007D7707"/>
    <w:rsid w:val="007E0DD7"/>
    <w:rsid w:val="007E0E5F"/>
    <w:rsid w:val="007E0EA0"/>
    <w:rsid w:val="007E0EB8"/>
    <w:rsid w:val="007E15A7"/>
    <w:rsid w:val="007E1A5C"/>
    <w:rsid w:val="007E238F"/>
    <w:rsid w:val="007E3AEE"/>
    <w:rsid w:val="007E46FE"/>
    <w:rsid w:val="007E578C"/>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17932"/>
    <w:rsid w:val="00820257"/>
    <w:rsid w:val="0082102B"/>
    <w:rsid w:val="00821921"/>
    <w:rsid w:val="008223F5"/>
    <w:rsid w:val="008225FF"/>
    <w:rsid w:val="00822619"/>
    <w:rsid w:val="00822942"/>
    <w:rsid w:val="008229D3"/>
    <w:rsid w:val="00824F68"/>
    <w:rsid w:val="008258A1"/>
    <w:rsid w:val="00825EFA"/>
    <w:rsid w:val="00826193"/>
    <w:rsid w:val="008264EB"/>
    <w:rsid w:val="0082763D"/>
    <w:rsid w:val="00830036"/>
    <w:rsid w:val="00831C52"/>
    <w:rsid w:val="00831DC3"/>
    <w:rsid w:val="008326D8"/>
    <w:rsid w:val="00832709"/>
    <w:rsid w:val="0083296C"/>
    <w:rsid w:val="00832982"/>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E15"/>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5984"/>
    <w:rsid w:val="00866029"/>
    <w:rsid w:val="00867987"/>
    <w:rsid w:val="008702CB"/>
    <w:rsid w:val="0087155D"/>
    <w:rsid w:val="00871E55"/>
    <w:rsid w:val="0087341E"/>
    <w:rsid w:val="0087360C"/>
    <w:rsid w:val="00873E83"/>
    <w:rsid w:val="00873FD5"/>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C43"/>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4E1C"/>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282"/>
    <w:rsid w:val="008E43BF"/>
    <w:rsid w:val="008E4477"/>
    <w:rsid w:val="008E5B7C"/>
    <w:rsid w:val="008E5C09"/>
    <w:rsid w:val="008E60B3"/>
    <w:rsid w:val="008E67E2"/>
    <w:rsid w:val="008E7F2E"/>
    <w:rsid w:val="008F0805"/>
    <w:rsid w:val="008F13BF"/>
    <w:rsid w:val="008F2365"/>
    <w:rsid w:val="008F2B76"/>
    <w:rsid w:val="008F527F"/>
    <w:rsid w:val="008F6325"/>
    <w:rsid w:val="008F6B74"/>
    <w:rsid w:val="008F7BF4"/>
    <w:rsid w:val="0090256C"/>
    <w:rsid w:val="00902BB9"/>
    <w:rsid w:val="00902D0C"/>
    <w:rsid w:val="00903898"/>
    <w:rsid w:val="00904444"/>
    <w:rsid w:val="0090481C"/>
    <w:rsid w:val="00904926"/>
    <w:rsid w:val="00904B4C"/>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3565"/>
    <w:rsid w:val="00926875"/>
    <w:rsid w:val="00931A1F"/>
    <w:rsid w:val="00932431"/>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18E"/>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67EB9"/>
    <w:rsid w:val="00971CAE"/>
    <w:rsid w:val="009724A5"/>
    <w:rsid w:val="00972668"/>
    <w:rsid w:val="009732B6"/>
    <w:rsid w:val="00973601"/>
    <w:rsid w:val="0097362A"/>
    <w:rsid w:val="00973BAB"/>
    <w:rsid w:val="00973DE8"/>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63E9"/>
    <w:rsid w:val="009A73D5"/>
    <w:rsid w:val="009A796C"/>
    <w:rsid w:val="009A7E8F"/>
    <w:rsid w:val="009B0273"/>
    <w:rsid w:val="009B0824"/>
    <w:rsid w:val="009B0DA1"/>
    <w:rsid w:val="009B3CA3"/>
    <w:rsid w:val="009B5889"/>
    <w:rsid w:val="009B58F7"/>
    <w:rsid w:val="009B5ED1"/>
    <w:rsid w:val="009B6D08"/>
    <w:rsid w:val="009B6D58"/>
    <w:rsid w:val="009C10ED"/>
    <w:rsid w:val="009C1A9B"/>
    <w:rsid w:val="009C1D0F"/>
    <w:rsid w:val="009C370D"/>
    <w:rsid w:val="009C3A21"/>
    <w:rsid w:val="009C3B73"/>
    <w:rsid w:val="009C3EC5"/>
    <w:rsid w:val="009C49F0"/>
    <w:rsid w:val="009C6103"/>
    <w:rsid w:val="009C7DD3"/>
    <w:rsid w:val="009D0059"/>
    <w:rsid w:val="009D03A4"/>
    <w:rsid w:val="009D158E"/>
    <w:rsid w:val="009D2415"/>
    <w:rsid w:val="009D2800"/>
    <w:rsid w:val="009D352B"/>
    <w:rsid w:val="009D3747"/>
    <w:rsid w:val="009D3BBE"/>
    <w:rsid w:val="009D47AF"/>
    <w:rsid w:val="009D64FE"/>
    <w:rsid w:val="009D6D1A"/>
    <w:rsid w:val="009D78BC"/>
    <w:rsid w:val="009E04BB"/>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DAE"/>
    <w:rsid w:val="00A00E74"/>
    <w:rsid w:val="00A0264A"/>
    <w:rsid w:val="00A0285A"/>
    <w:rsid w:val="00A04C67"/>
    <w:rsid w:val="00A04DB0"/>
    <w:rsid w:val="00A052EF"/>
    <w:rsid w:val="00A06FDC"/>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0D07"/>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B8A"/>
    <w:rsid w:val="00A63EB8"/>
    <w:rsid w:val="00A64339"/>
    <w:rsid w:val="00A65307"/>
    <w:rsid w:val="00A65C38"/>
    <w:rsid w:val="00A660E4"/>
    <w:rsid w:val="00A66431"/>
    <w:rsid w:val="00A66B28"/>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4981"/>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7653"/>
    <w:rsid w:val="00AB77E2"/>
    <w:rsid w:val="00AB7D2E"/>
    <w:rsid w:val="00AC03D5"/>
    <w:rsid w:val="00AC082E"/>
    <w:rsid w:val="00AC16CF"/>
    <w:rsid w:val="00AC34FA"/>
    <w:rsid w:val="00AC3F2F"/>
    <w:rsid w:val="00AC408E"/>
    <w:rsid w:val="00AC45C7"/>
    <w:rsid w:val="00AC4EAF"/>
    <w:rsid w:val="00AC5807"/>
    <w:rsid w:val="00AC743C"/>
    <w:rsid w:val="00AC7A2E"/>
    <w:rsid w:val="00AC7D8B"/>
    <w:rsid w:val="00AD080E"/>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4F3"/>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04DC"/>
    <w:rsid w:val="00B71D73"/>
    <w:rsid w:val="00B72E50"/>
    <w:rsid w:val="00B73AB8"/>
    <w:rsid w:val="00B73DBF"/>
    <w:rsid w:val="00B73DE0"/>
    <w:rsid w:val="00B744F6"/>
    <w:rsid w:val="00B75158"/>
    <w:rsid w:val="00B7535E"/>
    <w:rsid w:val="00B75687"/>
    <w:rsid w:val="00B7771E"/>
    <w:rsid w:val="00B81AD3"/>
    <w:rsid w:val="00B82F47"/>
    <w:rsid w:val="00B834EF"/>
    <w:rsid w:val="00B83632"/>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309"/>
    <w:rsid w:val="00BB3575"/>
    <w:rsid w:val="00BB4ADD"/>
    <w:rsid w:val="00BB500A"/>
    <w:rsid w:val="00BB52F9"/>
    <w:rsid w:val="00BB5B35"/>
    <w:rsid w:val="00BB5B81"/>
    <w:rsid w:val="00BB5D3F"/>
    <w:rsid w:val="00BB5F0B"/>
    <w:rsid w:val="00BB682B"/>
    <w:rsid w:val="00BB6EAD"/>
    <w:rsid w:val="00BC0BAC"/>
    <w:rsid w:val="00BC13BD"/>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68B"/>
    <w:rsid w:val="00BD0D0A"/>
    <w:rsid w:val="00BD2920"/>
    <w:rsid w:val="00BD3B55"/>
    <w:rsid w:val="00BD4817"/>
    <w:rsid w:val="00BD572E"/>
    <w:rsid w:val="00BD5F94"/>
    <w:rsid w:val="00BD6BF7"/>
    <w:rsid w:val="00BD72E6"/>
    <w:rsid w:val="00BE01AE"/>
    <w:rsid w:val="00BE0B6F"/>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D4B"/>
    <w:rsid w:val="00C00E33"/>
    <w:rsid w:val="00C010D8"/>
    <w:rsid w:val="00C0193C"/>
    <w:rsid w:val="00C024D3"/>
    <w:rsid w:val="00C029B6"/>
    <w:rsid w:val="00C03431"/>
    <w:rsid w:val="00C03728"/>
    <w:rsid w:val="00C0413D"/>
    <w:rsid w:val="00C04470"/>
    <w:rsid w:val="00C105F6"/>
    <w:rsid w:val="00C10E4C"/>
    <w:rsid w:val="00C11929"/>
    <w:rsid w:val="00C122A6"/>
    <w:rsid w:val="00C132F1"/>
    <w:rsid w:val="00C14561"/>
    <w:rsid w:val="00C14F1A"/>
    <w:rsid w:val="00C156C3"/>
    <w:rsid w:val="00C15BC3"/>
    <w:rsid w:val="00C16602"/>
    <w:rsid w:val="00C16F3F"/>
    <w:rsid w:val="00C17414"/>
    <w:rsid w:val="00C17B50"/>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993"/>
    <w:rsid w:val="00C52CD8"/>
    <w:rsid w:val="00C53926"/>
    <w:rsid w:val="00C53D1C"/>
    <w:rsid w:val="00C5446F"/>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D24"/>
    <w:rsid w:val="00C73E62"/>
    <w:rsid w:val="00C752FC"/>
    <w:rsid w:val="00C75A7D"/>
    <w:rsid w:val="00C76AAC"/>
    <w:rsid w:val="00C8055A"/>
    <w:rsid w:val="00C806B2"/>
    <w:rsid w:val="00C807D9"/>
    <w:rsid w:val="00C80B25"/>
    <w:rsid w:val="00C80D21"/>
    <w:rsid w:val="00C813A9"/>
    <w:rsid w:val="00C8144C"/>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03"/>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01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EA4"/>
    <w:rsid w:val="00CD7828"/>
    <w:rsid w:val="00CE0D95"/>
    <w:rsid w:val="00CE2264"/>
    <w:rsid w:val="00CE2E8A"/>
    <w:rsid w:val="00CE3A99"/>
    <w:rsid w:val="00CE4D1D"/>
    <w:rsid w:val="00CE5EDC"/>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1B21"/>
    <w:rsid w:val="00D320A2"/>
    <w:rsid w:val="00D32414"/>
    <w:rsid w:val="00D326C7"/>
    <w:rsid w:val="00D32DD8"/>
    <w:rsid w:val="00D32F51"/>
    <w:rsid w:val="00D33205"/>
    <w:rsid w:val="00D3345B"/>
    <w:rsid w:val="00D33481"/>
    <w:rsid w:val="00D33F62"/>
    <w:rsid w:val="00D359EB"/>
    <w:rsid w:val="00D360AD"/>
    <w:rsid w:val="00D362DB"/>
    <w:rsid w:val="00D3683E"/>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1E21"/>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59CD"/>
    <w:rsid w:val="00DA687B"/>
    <w:rsid w:val="00DA6C97"/>
    <w:rsid w:val="00DA7713"/>
    <w:rsid w:val="00DA7DF2"/>
    <w:rsid w:val="00DB01A7"/>
    <w:rsid w:val="00DB0602"/>
    <w:rsid w:val="00DB10F0"/>
    <w:rsid w:val="00DB26AF"/>
    <w:rsid w:val="00DB2BCC"/>
    <w:rsid w:val="00DB3E17"/>
    <w:rsid w:val="00DB41B7"/>
    <w:rsid w:val="00DB4273"/>
    <w:rsid w:val="00DB4CC7"/>
    <w:rsid w:val="00DB64C8"/>
    <w:rsid w:val="00DB686F"/>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74A"/>
    <w:rsid w:val="00E02F60"/>
    <w:rsid w:val="00E038DA"/>
    <w:rsid w:val="00E040F0"/>
    <w:rsid w:val="00E04589"/>
    <w:rsid w:val="00E045AE"/>
    <w:rsid w:val="00E046C2"/>
    <w:rsid w:val="00E04FA9"/>
    <w:rsid w:val="00E05F32"/>
    <w:rsid w:val="00E06E9D"/>
    <w:rsid w:val="00E070E6"/>
    <w:rsid w:val="00E10031"/>
    <w:rsid w:val="00E10BB7"/>
    <w:rsid w:val="00E1139B"/>
    <w:rsid w:val="00E13E09"/>
    <w:rsid w:val="00E14D6E"/>
    <w:rsid w:val="00E15638"/>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3C6"/>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36C0D"/>
    <w:rsid w:val="00E410D5"/>
    <w:rsid w:val="00E41156"/>
    <w:rsid w:val="00E41620"/>
    <w:rsid w:val="00E4239E"/>
    <w:rsid w:val="00E427BE"/>
    <w:rsid w:val="00E42853"/>
    <w:rsid w:val="00E42FEB"/>
    <w:rsid w:val="00E430BF"/>
    <w:rsid w:val="00E43CEB"/>
    <w:rsid w:val="00E4419D"/>
    <w:rsid w:val="00E449ED"/>
    <w:rsid w:val="00E44D86"/>
    <w:rsid w:val="00E45007"/>
    <w:rsid w:val="00E45ACA"/>
    <w:rsid w:val="00E45C7F"/>
    <w:rsid w:val="00E46422"/>
    <w:rsid w:val="00E46DBA"/>
    <w:rsid w:val="00E51117"/>
    <w:rsid w:val="00E5199F"/>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4F07"/>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969"/>
    <w:rsid w:val="00EA0BD3"/>
    <w:rsid w:val="00EA150B"/>
    <w:rsid w:val="00EA1765"/>
    <w:rsid w:val="00EA2AF2"/>
    <w:rsid w:val="00EA2CCE"/>
    <w:rsid w:val="00EA3E33"/>
    <w:rsid w:val="00EA3FD0"/>
    <w:rsid w:val="00EA40DF"/>
    <w:rsid w:val="00EA58C8"/>
    <w:rsid w:val="00EA625E"/>
    <w:rsid w:val="00EA68B2"/>
    <w:rsid w:val="00EA7474"/>
    <w:rsid w:val="00EA7727"/>
    <w:rsid w:val="00EA7FA5"/>
    <w:rsid w:val="00EB07BB"/>
    <w:rsid w:val="00EB0B3D"/>
    <w:rsid w:val="00EB0F21"/>
    <w:rsid w:val="00EB25F3"/>
    <w:rsid w:val="00EB2AE8"/>
    <w:rsid w:val="00EB35E7"/>
    <w:rsid w:val="00EB395D"/>
    <w:rsid w:val="00EB42B2"/>
    <w:rsid w:val="00EB487B"/>
    <w:rsid w:val="00EB49F6"/>
    <w:rsid w:val="00EB5989"/>
    <w:rsid w:val="00EB5F02"/>
    <w:rsid w:val="00EB602D"/>
    <w:rsid w:val="00EB6064"/>
    <w:rsid w:val="00EB6314"/>
    <w:rsid w:val="00EB6684"/>
    <w:rsid w:val="00EB6E54"/>
    <w:rsid w:val="00EC0C4F"/>
    <w:rsid w:val="00EC148E"/>
    <w:rsid w:val="00EC20BC"/>
    <w:rsid w:val="00EC22F7"/>
    <w:rsid w:val="00EC2345"/>
    <w:rsid w:val="00EC2CDE"/>
    <w:rsid w:val="00EC373C"/>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D754B"/>
    <w:rsid w:val="00EE0172"/>
    <w:rsid w:val="00EE09A4"/>
    <w:rsid w:val="00EE0EB3"/>
    <w:rsid w:val="00EE0EF1"/>
    <w:rsid w:val="00EE11C5"/>
    <w:rsid w:val="00EE1E28"/>
    <w:rsid w:val="00EE2663"/>
    <w:rsid w:val="00EE336E"/>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5D30"/>
    <w:rsid w:val="00F06F30"/>
    <w:rsid w:val="00F07C37"/>
    <w:rsid w:val="00F1080C"/>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343"/>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186"/>
    <w:rsid w:val="00F42666"/>
    <w:rsid w:val="00F4395E"/>
    <w:rsid w:val="00F449C0"/>
    <w:rsid w:val="00F44BA3"/>
    <w:rsid w:val="00F4506C"/>
    <w:rsid w:val="00F450C8"/>
    <w:rsid w:val="00F45B4D"/>
    <w:rsid w:val="00F45B8B"/>
    <w:rsid w:val="00F47D24"/>
    <w:rsid w:val="00F50E0A"/>
    <w:rsid w:val="00F51B3A"/>
    <w:rsid w:val="00F531EF"/>
    <w:rsid w:val="00F53525"/>
    <w:rsid w:val="00F546F2"/>
    <w:rsid w:val="00F5526F"/>
    <w:rsid w:val="00F5551C"/>
    <w:rsid w:val="00F55654"/>
    <w:rsid w:val="00F556B0"/>
    <w:rsid w:val="00F562EA"/>
    <w:rsid w:val="00F5653D"/>
    <w:rsid w:val="00F60675"/>
    <w:rsid w:val="00F607C7"/>
    <w:rsid w:val="00F6088E"/>
    <w:rsid w:val="00F60A05"/>
    <w:rsid w:val="00F60C5F"/>
    <w:rsid w:val="00F61898"/>
    <w:rsid w:val="00F61A9D"/>
    <w:rsid w:val="00F61D7A"/>
    <w:rsid w:val="00F631A7"/>
    <w:rsid w:val="00F63223"/>
    <w:rsid w:val="00F6492E"/>
    <w:rsid w:val="00F64BF8"/>
    <w:rsid w:val="00F64DF9"/>
    <w:rsid w:val="00F6564A"/>
    <w:rsid w:val="00F658E7"/>
    <w:rsid w:val="00F676CB"/>
    <w:rsid w:val="00F67946"/>
    <w:rsid w:val="00F679A1"/>
    <w:rsid w:val="00F67CD4"/>
    <w:rsid w:val="00F7009A"/>
    <w:rsid w:val="00F70A3D"/>
    <w:rsid w:val="00F70E55"/>
    <w:rsid w:val="00F71A8D"/>
    <w:rsid w:val="00F73C3F"/>
    <w:rsid w:val="00F73CAB"/>
    <w:rsid w:val="00F743B3"/>
    <w:rsid w:val="00F7451F"/>
    <w:rsid w:val="00F7467F"/>
    <w:rsid w:val="00F74984"/>
    <w:rsid w:val="00F7548C"/>
    <w:rsid w:val="00F7609B"/>
    <w:rsid w:val="00F7780A"/>
    <w:rsid w:val="00F8049A"/>
    <w:rsid w:val="00F81300"/>
    <w:rsid w:val="00F825AC"/>
    <w:rsid w:val="00F82623"/>
    <w:rsid w:val="00F839B3"/>
    <w:rsid w:val="00F83B76"/>
    <w:rsid w:val="00F8462A"/>
    <w:rsid w:val="00F846BD"/>
    <w:rsid w:val="00F84A73"/>
    <w:rsid w:val="00F85DFC"/>
    <w:rsid w:val="00F85F62"/>
    <w:rsid w:val="00F86162"/>
    <w:rsid w:val="00F86ED5"/>
    <w:rsid w:val="00F871C2"/>
    <w:rsid w:val="00F87473"/>
    <w:rsid w:val="00F914CF"/>
    <w:rsid w:val="00F930CD"/>
    <w:rsid w:val="00F932ED"/>
    <w:rsid w:val="00F934D2"/>
    <w:rsid w:val="00F9448B"/>
    <w:rsid w:val="00F954E8"/>
    <w:rsid w:val="00F96621"/>
    <w:rsid w:val="00F97208"/>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6F6C"/>
    <w:rsid w:val="00FA751D"/>
    <w:rsid w:val="00FA7A86"/>
    <w:rsid w:val="00FA7EAA"/>
    <w:rsid w:val="00FB068C"/>
    <w:rsid w:val="00FB0E0B"/>
    <w:rsid w:val="00FB12F4"/>
    <w:rsid w:val="00FB1530"/>
    <w:rsid w:val="00FB1C56"/>
    <w:rsid w:val="00FB1CB4"/>
    <w:rsid w:val="00FB1D65"/>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5FEE"/>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59D5"/>
    <w:rsid w:val="00FE6887"/>
    <w:rsid w:val="00FE6C2A"/>
    <w:rsid w:val="00FE6CD3"/>
    <w:rsid w:val="00FE76B9"/>
    <w:rsid w:val="00FE7898"/>
    <w:rsid w:val="00FF02E7"/>
    <w:rsid w:val="00FF0766"/>
    <w:rsid w:val="00FF0775"/>
    <w:rsid w:val="00FF0FE2"/>
    <w:rsid w:val="00FF1424"/>
    <w:rsid w:val="00FF1D27"/>
    <w:rsid w:val="00FF207E"/>
    <w:rsid w:val="00FF28EE"/>
    <w:rsid w:val="00FF2D71"/>
    <w:rsid w:val="00FF2E56"/>
    <w:rsid w:val="00FF3050"/>
    <w:rsid w:val="00FF3298"/>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docId w15:val="{FC28A353-0F53-4DF1-A29A-59DCCB665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eastAsia="ru-RU"/>
    </w:rPr>
  </w:style>
  <w:style w:type="paragraph" w:styleId="8">
    <w:name w:val="heading 8"/>
    <w:basedOn w:val="a"/>
    <w:next w:val="a"/>
    <w:link w:val="80"/>
    <w:qFormat/>
    <w:rsid w:val="00096865"/>
    <w:pPr>
      <w:keepNext/>
      <w:outlineLvl w:val="7"/>
    </w:pPr>
    <w:rPr>
      <w:rFonts w:ascii="Times Armenian" w:hAnsi="Times Armenian"/>
      <w:i/>
      <w:sz w:val="20"/>
      <w:szCs w:val="20"/>
      <w:lang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 w:eastAsia="ru-RU" w:bidi="ar-SA"/>
    </w:rPr>
  </w:style>
  <w:style w:type="character" w:customStyle="1" w:styleId="30">
    <w:name w:val="Заголовок 3 Знак"/>
    <w:link w:val="3"/>
    <w:rsid w:val="00096865"/>
    <w:rPr>
      <w:rFonts w:ascii="Arial LatArm" w:hAnsi="Arial LatArm"/>
      <w:i/>
      <w:lang w:val="ru" w:eastAsia="en-US" w:bidi="ar-SA"/>
    </w:rPr>
  </w:style>
  <w:style w:type="character" w:customStyle="1" w:styleId="70">
    <w:name w:val="Заголовок 7 Знак"/>
    <w:link w:val="7"/>
    <w:rsid w:val="00096865"/>
    <w:rPr>
      <w:rFonts w:ascii="Times Armenian" w:hAnsi="Times Armenian"/>
      <w:b/>
      <w:lang w:val="ru" w:eastAsia="ru-RU" w:bidi="ar-SA"/>
    </w:rPr>
  </w:style>
  <w:style w:type="character" w:customStyle="1" w:styleId="80">
    <w:name w:val="Заголовок 8 Знак"/>
    <w:link w:val="8"/>
    <w:locked/>
    <w:rsid w:val="00096865"/>
    <w:rPr>
      <w:rFonts w:ascii="Times Armenian" w:hAnsi="Times Armenian"/>
      <w:i/>
      <w:lang w:val="ru"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a7">
    <w:name w:val="Balloon Text"/>
    <w:basedOn w:val="a"/>
    <w:link w:val="a8"/>
    <w:rsid w:val="00B02A31"/>
    <w:rPr>
      <w:rFonts w:ascii="Tahoma" w:hAnsi="Tahoma"/>
      <w:sz w:val="16"/>
      <w:szCs w:val="16"/>
      <w:lang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eastAsia="ru-RU"/>
    </w:rPr>
  </w:style>
  <w:style w:type="paragraph" w:styleId="ad">
    <w:name w:val="header"/>
    <w:basedOn w:val="a"/>
    <w:link w:val="ae"/>
    <w:rsid w:val="00096865"/>
    <w:pPr>
      <w:tabs>
        <w:tab w:val="center" w:pos="4153"/>
        <w:tab w:val="right" w:pos="8306"/>
      </w:tabs>
    </w:pPr>
    <w:rPr>
      <w:sz w:val="20"/>
      <w:szCs w:val="20"/>
      <w:lang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ru" w:eastAsia="ru-RU" w:bidi="ar-SA"/>
    </w:rPr>
  </w:style>
  <w:style w:type="character" w:customStyle="1" w:styleId="CharCharChar">
    <w:name w:val="Char Char Char"/>
    <w:rsid w:val="00096865"/>
    <w:rPr>
      <w:rFonts w:ascii="Arial LatArm" w:hAnsi="Arial LatArm"/>
      <w:sz w:val="24"/>
      <w:lang w:val="ru"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
    </w:rPr>
  </w:style>
  <w:style w:type="character" w:customStyle="1" w:styleId="20">
    <w:name w:val="Заголовок 2 Знак"/>
    <w:link w:val="2"/>
    <w:rsid w:val="007602A3"/>
    <w:rPr>
      <w:rFonts w:ascii="Arial LatArm" w:hAnsi="Arial LatArm"/>
      <w:b/>
      <w:color w:val="0000FF"/>
      <w:lang w:val="ru" w:eastAsia="ru-RU" w:bidi="ar-SA"/>
    </w:rPr>
  </w:style>
  <w:style w:type="character" w:customStyle="1" w:styleId="CharChar20">
    <w:name w:val="Char Char20"/>
    <w:rsid w:val="007602A3"/>
    <w:rPr>
      <w:rFonts w:ascii="Times LatArm" w:hAnsi="Times LatArm"/>
      <w:b/>
      <w:sz w:val="28"/>
      <w:lang w:val="ru"/>
    </w:rPr>
  </w:style>
  <w:style w:type="character" w:customStyle="1" w:styleId="40">
    <w:name w:val="Заголовок 4 Знак"/>
    <w:link w:val="4"/>
    <w:rsid w:val="007602A3"/>
    <w:rPr>
      <w:rFonts w:ascii="Arial LatArm" w:hAnsi="Arial LatArm"/>
      <w:i/>
      <w:sz w:val="18"/>
      <w:lang w:val="ru" w:eastAsia="en-US" w:bidi="ar-SA"/>
    </w:rPr>
  </w:style>
  <w:style w:type="character" w:customStyle="1" w:styleId="50">
    <w:name w:val="Заголовок 5 Знак"/>
    <w:link w:val="5"/>
    <w:rsid w:val="007602A3"/>
    <w:rPr>
      <w:rFonts w:ascii="Arial LatArm" w:hAnsi="Arial LatArm"/>
      <w:b/>
      <w:sz w:val="26"/>
      <w:lang w:val="ru" w:eastAsia="ru-RU" w:bidi="ar-SA"/>
    </w:rPr>
  </w:style>
  <w:style w:type="character" w:customStyle="1" w:styleId="60">
    <w:name w:val="Заголовок 6 Знак"/>
    <w:link w:val="6"/>
    <w:rsid w:val="007602A3"/>
    <w:rPr>
      <w:rFonts w:ascii="Arial LatArm" w:hAnsi="Arial LatArm"/>
      <w:b/>
      <w:color w:val="000000"/>
      <w:sz w:val="22"/>
      <w:lang w:val="ru" w:eastAsia="ru-RU" w:bidi="ar-SA"/>
    </w:rPr>
  </w:style>
  <w:style w:type="character" w:customStyle="1" w:styleId="CharChar16">
    <w:name w:val="Char Char16"/>
    <w:rsid w:val="007602A3"/>
    <w:rPr>
      <w:rFonts w:ascii="Times Armenian" w:hAnsi="Times Armenian"/>
      <w:b/>
      <w:lang w:val="ru"/>
    </w:rPr>
  </w:style>
  <w:style w:type="character" w:customStyle="1" w:styleId="CharChar15">
    <w:name w:val="Char Char15"/>
    <w:rsid w:val="007602A3"/>
    <w:rPr>
      <w:rFonts w:ascii="Times Armenian" w:hAnsi="Times Armenian"/>
      <w:i/>
      <w:lang w:val="ru"/>
    </w:rPr>
  </w:style>
  <w:style w:type="character" w:customStyle="1" w:styleId="90">
    <w:name w:val="Заголовок 9 Знак"/>
    <w:link w:val="9"/>
    <w:rsid w:val="007602A3"/>
    <w:rPr>
      <w:rFonts w:ascii="Times Armenian" w:hAnsi="Times Armenian"/>
      <w:b/>
      <w:color w:val="000000"/>
      <w:sz w:val="22"/>
      <w:lang w:val="ru" w:eastAsia="ru-RU" w:bidi="ar-SA"/>
    </w:rPr>
  </w:style>
  <w:style w:type="character" w:customStyle="1" w:styleId="CharChar13">
    <w:name w:val="Char Char13"/>
    <w:rsid w:val="007602A3"/>
    <w:rPr>
      <w:rFonts w:ascii="Arial Armenian" w:hAnsi="Arial Armenian"/>
      <w:lang w:val="ru"/>
    </w:rPr>
  </w:style>
  <w:style w:type="character" w:customStyle="1" w:styleId="24">
    <w:name w:val="Основной текст с отступом 2 Знак"/>
    <w:link w:val="23"/>
    <w:rsid w:val="007602A3"/>
    <w:rPr>
      <w:rFonts w:ascii="Baltica" w:hAnsi="Baltica"/>
      <w:lang w:val="ru" w:eastAsia="en-US" w:bidi="ar-SA"/>
    </w:rPr>
  </w:style>
  <w:style w:type="character" w:customStyle="1" w:styleId="22">
    <w:name w:val="Основной текст 2 Знак"/>
    <w:link w:val="21"/>
    <w:rsid w:val="007602A3"/>
    <w:rPr>
      <w:rFonts w:ascii="Arial LatArm" w:hAnsi="Arial LatArm"/>
      <w:lang w:val="ru" w:eastAsia="en-US" w:bidi="ar-SA"/>
    </w:rPr>
  </w:style>
  <w:style w:type="character" w:customStyle="1" w:styleId="ae">
    <w:name w:val="Верхний колонтитул Знак"/>
    <w:link w:val="ad"/>
    <w:rsid w:val="007602A3"/>
    <w:rPr>
      <w:lang w:val="ru" w:eastAsia="ru-RU" w:bidi="ar-SA"/>
    </w:rPr>
  </w:style>
  <w:style w:type="character" w:customStyle="1" w:styleId="34">
    <w:name w:val="Основной текст 3 Знак"/>
    <w:link w:val="33"/>
    <w:rsid w:val="007602A3"/>
    <w:rPr>
      <w:rFonts w:ascii="Arial LatArm" w:hAnsi="Arial LatArm"/>
      <w:lang w:val="ru"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ru" w:eastAsia="ru-RU" w:bidi="ar-SA"/>
    </w:rPr>
  </w:style>
  <w:style w:type="character" w:customStyle="1" w:styleId="CharChar21">
    <w:name w:val="Char Char21"/>
    <w:rsid w:val="00731D26"/>
    <w:rPr>
      <w:rFonts w:ascii="Arial LatArm" w:hAnsi="Arial LatArm"/>
      <w:b/>
      <w:color w:val="0000FF"/>
      <w:lang w:val="ru"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ru" w:eastAsia="ru-RU" w:bidi="ar-SA"/>
    </w:rPr>
  </w:style>
  <w:style w:type="character" w:customStyle="1" w:styleId="CharChar24">
    <w:name w:val="Char Char24"/>
    <w:rsid w:val="00536BFB"/>
    <w:rPr>
      <w:rFonts w:ascii="Arial LatArm" w:hAnsi="Arial LatArm"/>
      <w:b/>
      <w:color w:val="0000FF"/>
      <w:lang w:val="ru"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eastAsia="ru-RU"/>
    </w:rPr>
  </w:style>
  <w:style w:type="paragraph" w:customStyle="1" w:styleId="Normal2">
    <w:name w:val="Normal+2"/>
    <w:basedOn w:val="a"/>
    <w:next w:val="a"/>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 w:eastAsia="ru-RU" w:bidi="ar-SA"/>
    </w:rPr>
  </w:style>
  <w:style w:type="character" w:customStyle="1" w:styleId="af3">
    <w:name w:val="Текст сноски Знак"/>
    <w:link w:val="af2"/>
    <w:semiHidden/>
    <w:rsid w:val="008A0AF2"/>
    <w:rPr>
      <w:rFonts w:ascii="Times Armenian" w:hAnsi="Times Armenian"/>
      <w:lang w:val="ru" w:eastAsia="ru-RU"/>
    </w:rPr>
  </w:style>
  <w:style w:type="character" w:customStyle="1" w:styleId="CharChar">
    <w:name w:val="Char Char"/>
    <w:locked/>
    <w:rsid w:val="00630CC3"/>
    <w:rPr>
      <w:lang w:val="ru"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val="ru"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val="ru" w:eastAsia="ru-RU"/>
    </w:rPr>
  </w:style>
  <w:style w:type="character" w:customStyle="1" w:styleId="afb">
    <w:name w:val="Тема примечания Знак"/>
    <w:link w:val="afa"/>
    <w:semiHidden/>
    <w:rsid w:val="00F87473"/>
    <w:rPr>
      <w:rFonts w:ascii="Times Armenian" w:hAnsi="Times Armenian"/>
      <w:b/>
      <w:bCs/>
      <w:lang w:val="ru" w:eastAsia="ru-RU"/>
    </w:rPr>
  </w:style>
  <w:style w:type="character" w:customStyle="1" w:styleId="afd">
    <w:name w:val="Текст концевой сноски Знак"/>
    <w:link w:val="afc"/>
    <w:semiHidden/>
    <w:rsid w:val="00F87473"/>
    <w:rPr>
      <w:rFonts w:ascii="Times Armenian" w:hAnsi="Times Armenian"/>
      <w:lang w:val="ru" w:eastAsia="ru-RU"/>
    </w:rPr>
  </w:style>
  <w:style w:type="character" w:customStyle="1" w:styleId="aff0">
    <w:name w:val="Схема документа Знак"/>
    <w:link w:val="aff"/>
    <w:semiHidden/>
    <w:rsid w:val="00F87473"/>
    <w:rPr>
      <w:rFonts w:ascii="Tahoma" w:hAnsi="Tahoma" w:cs="Tahoma"/>
      <w:shd w:val="clear" w:color="auto" w:fill="000080"/>
      <w:lang w:val="ru" w:eastAsia="ru-RU"/>
    </w:rPr>
  </w:style>
  <w:style w:type="character" w:customStyle="1" w:styleId="CharChar4">
    <w:name w:val="Char Char4"/>
    <w:locked/>
    <w:rsid w:val="00F87473"/>
    <w:rPr>
      <w:sz w:val="24"/>
      <w:szCs w:val="24"/>
      <w:lang w:val="ru"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3152242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7743103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5121936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komunaltntes@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numnerkomunaltnte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09234-86A5-402B-BE73-1046E8179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53</Pages>
  <Words>16631</Words>
  <Characters>94797</Characters>
  <Application>Microsoft Office Word</Application>
  <DocSecurity>0</DocSecurity>
  <Lines>789</Lines>
  <Paragraphs>222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111206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5</cp:revision>
  <cp:lastPrinted>2018-02-16T07:12:00Z</cp:lastPrinted>
  <dcterms:created xsi:type="dcterms:W3CDTF">2026-03-01T20:25:00Z</dcterms:created>
  <dcterms:modified xsi:type="dcterms:W3CDTF">2026-03-01T20:34:00Z</dcterms:modified>
</cp:coreProperties>
</file>